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246A0" w:rsidRPr="00B161ED" w:rsidRDefault="005246A0" w:rsidP="00B161ED">
      <w:pPr>
        <w:spacing w:after="0" w:line="240" w:lineRule="auto"/>
        <w:jc w:val="both"/>
        <w:rPr>
          <w:rFonts w:ascii="Trebuchet MS" w:hAnsi="Trebuchet MS"/>
          <w:b/>
        </w:rPr>
      </w:pPr>
    </w:p>
    <w:p w:rsidR="005246A0" w:rsidRDefault="00390719" w:rsidP="00720C8A">
      <w:pPr>
        <w:spacing w:after="0" w:line="240" w:lineRule="auto"/>
        <w:jc w:val="right"/>
        <w:rPr>
          <w:rFonts w:ascii="Trebuchet MS" w:hAnsi="Trebuchet MS"/>
          <w:b/>
        </w:rPr>
      </w:pPr>
      <w:r>
        <w:rPr>
          <w:rFonts w:ascii="Trebuchet MS" w:hAnsi="Trebuchet MS"/>
          <w:b/>
        </w:rPr>
        <w:t>Anexa 2</w:t>
      </w:r>
    </w:p>
    <w:p w:rsidR="00390719" w:rsidRDefault="00390719" w:rsidP="00720C8A">
      <w:pPr>
        <w:spacing w:after="0" w:line="240" w:lineRule="auto"/>
        <w:jc w:val="right"/>
        <w:rPr>
          <w:rFonts w:ascii="Trebuchet MS" w:hAnsi="Trebuchet MS"/>
          <w:b/>
        </w:rPr>
      </w:pPr>
    </w:p>
    <w:p w:rsidR="00390719" w:rsidRPr="00B161ED" w:rsidRDefault="00390719" w:rsidP="00720C8A">
      <w:pPr>
        <w:spacing w:after="0" w:line="240" w:lineRule="auto"/>
        <w:jc w:val="right"/>
        <w:rPr>
          <w:rFonts w:ascii="Trebuchet MS" w:hAnsi="Trebuchet MS"/>
          <w:b/>
        </w:rPr>
      </w:pPr>
    </w:p>
    <w:p w:rsidR="005246A0" w:rsidRPr="00B161ED" w:rsidRDefault="00390719" w:rsidP="00B161ED">
      <w:pPr>
        <w:spacing w:after="0" w:line="240" w:lineRule="auto"/>
        <w:jc w:val="both"/>
        <w:rPr>
          <w:rFonts w:ascii="Trebuchet MS" w:hAnsi="Trebuchet MS"/>
          <w:b/>
        </w:rPr>
      </w:pPr>
      <w:r>
        <w:rPr>
          <w:rFonts w:ascii="Trebuchet MS" w:hAnsi="Trebuchet MS"/>
          <w:b/>
        </w:rPr>
        <w:t>PROGRAMUL OPERAȚIONAL ASISTENȚĂ TEHNICĂ</w:t>
      </w:r>
    </w:p>
    <w:p w:rsidR="005246A0" w:rsidRPr="00B161ED" w:rsidRDefault="005246A0" w:rsidP="00B161ED">
      <w:pPr>
        <w:spacing w:after="0" w:line="240" w:lineRule="auto"/>
        <w:jc w:val="both"/>
        <w:rPr>
          <w:rFonts w:ascii="Trebuchet MS" w:hAnsi="Trebuchet MS"/>
          <w:b/>
        </w:rPr>
      </w:pPr>
    </w:p>
    <w:p w:rsidR="005246A0" w:rsidRDefault="005246A0" w:rsidP="00B161ED">
      <w:pPr>
        <w:spacing w:after="0" w:line="240" w:lineRule="auto"/>
        <w:jc w:val="both"/>
        <w:rPr>
          <w:rFonts w:ascii="Trebuchet MS" w:hAnsi="Trebuchet MS"/>
          <w:b/>
        </w:rPr>
      </w:pPr>
    </w:p>
    <w:p w:rsidR="00390719" w:rsidRDefault="00390719" w:rsidP="00B161ED">
      <w:pPr>
        <w:spacing w:after="0" w:line="240" w:lineRule="auto"/>
        <w:jc w:val="both"/>
        <w:rPr>
          <w:rFonts w:ascii="Trebuchet MS" w:hAnsi="Trebuchet MS"/>
          <w:b/>
        </w:rPr>
      </w:pPr>
    </w:p>
    <w:p w:rsidR="00390719" w:rsidRDefault="00390719" w:rsidP="00B161ED">
      <w:pPr>
        <w:spacing w:after="0" w:line="240" w:lineRule="auto"/>
        <w:jc w:val="both"/>
        <w:rPr>
          <w:rFonts w:ascii="Trebuchet MS" w:hAnsi="Trebuchet MS"/>
          <w:b/>
        </w:rPr>
      </w:pPr>
    </w:p>
    <w:p w:rsidR="00390719" w:rsidRDefault="00390719" w:rsidP="00B161ED">
      <w:pPr>
        <w:spacing w:after="0" w:line="240" w:lineRule="auto"/>
        <w:jc w:val="both"/>
        <w:rPr>
          <w:rFonts w:ascii="Trebuchet MS" w:hAnsi="Trebuchet MS"/>
          <w:b/>
        </w:rPr>
      </w:pPr>
    </w:p>
    <w:p w:rsidR="00390719" w:rsidRPr="00B161ED" w:rsidRDefault="00390719" w:rsidP="00B161ED">
      <w:pPr>
        <w:spacing w:after="0" w:line="240" w:lineRule="auto"/>
        <w:jc w:val="both"/>
        <w:rPr>
          <w:rFonts w:ascii="Trebuchet MS" w:hAnsi="Trebuchet MS"/>
          <w:b/>
        </w:rPr>
      </w:pPr>
    </w:p>
    <w:p w:rsidR="005246A0" w:rsidRPr="00B161ED" w:rsidRDefault="005246A0" w:rsidP="00B161ED">
      <w:pPr>
        <w:spacing w:after="0" w:line="240" w:lineRule="auto"/>
        <w:jc w:val="both"/>
        <w:rPr>
          <w:rFonts w:ascii="Trebuchet MS" w:hAnsi="Trebuchet MS"/>
          <w:b/>
        </w:rPr>
      </w:pPr>
    </w:p>
    <w:p w:rsidR="005246A0" w:rsidRPr="00B161ED" w:rsidRDefault="005246A0" w:rsidP="00B161ED">
      <w:pPr>
        <w:spacing w:after="0" w:line="240" w:lineRule="auto"/>
        <w:jc w:val="both"/>
        <w:rPr>
          <w:rFonts w:ascii="Trebuchet MS" w:hAnsi="Trebuchet MS"/>
          <w:b/>
        </w:rPr>
      </w:pPr>
    </w:p>
    <w:p w:rsidR="005246A0" w:rsidRPr="00B161ED" w:rsidRDefault="005246A0" w:rsidP="00B161ED">
      <w:pPr>
        <w:spacing w:after="0" w:line="240" w:lineRule="auto"/>
        <w:jc w:val="both"/>
        <w:rPr>
          <w:rFonts w:ascii="Trebuchet MS" w:hAnsi="Trebuchet MS"/>
          <w:b/>
        </w:rPr>
      </w:pPr>
    </w:p>
    <w:p w:rsidR="005246A0" w:rsidRPr="00B161ED" w:rsidRDefault="005246A0" w:rsidP="00B161ED">
      <w:pPr>
        <w:spacing w:after="0" w:line="240" w:lineRule="auto"/>
        <w:jc w:val="both"/>
        <w:rPr>
          <w:rFonts w:ascii="Trebuchet MS" w:hAnsi="Trebuchet MS"/>
          <w:b/>
        </w:rPr>
      </w:pPr>
    </w:p>
    <w:p w:rsidR="005246A0" w:rsidRPr="00720C8A" w:rsidRDefault="005246A0" w:rsidP="005246A0">
      <w:pPr>
        <w:spacing w:after="0" w:line="240" w:lineRule="auto"/>
        <w:jc w:val="center"/>
        <w:rPr>
          <w:rFonts w:ascii="Trebuchet MS" w:hAnsi="Trebuchet MS"/>
          <w:b/>
          <w:sz w:val="36"/>
        </w:rPr>
      </w:pPr>
      <w:r w:rsidRPr="00720C8A">
        <w:rPr>
          <w:rFonts w:ascii="Trebuchet MS" w:hAnsi="Trebuchet MS"/>
          <w:b/>
          <w:sz w:val="36"/>
        </w:rPr>
        <w:t>Cerere de finanțare</w:t>
      </w:r>
    </w:p>
    <w:p w:rsidR="00390719" w:rsidRDefault="00390719" w:rsidP="005246A0">
      <w:pPr>
        <w:spacing w:after="0" w:line="240" w:lineRule="auto"/>
        <w:jc w:val="center"/>
        <w:rPr>
          <w:rFonts w:ascii="Trebuchet MS" w:hAnsi="Trebuchet MS"/>
          <w:b/>
        </w:rPr>
      </w:pPr>
    </w:p>
    <w:p w:rsidR="00390719" w:rsidRDefault="00390719" w:rsidP="005246A0">
      <w:pPr>
        <w:spacing w:after="0" w:line="240" w:lineRule="auto"/>
        <w:jc w:val="center"/>
        <w:rPr>
          <w:rFonts w:ascii="Trebuchet MS" w:hAnsi="Trebuchet MS"/>
          <w:b/>
        </w:rPr>
      </w:pPr>
      <w:r>
        <w:rPr>
          <w:rFonts w:ascii="Trebuchet MS" w:hAnsi="Trebuchet MS"/>
          <w:b/>
        </w:rPr>
        <w:t>- Indicații de completare -</w:t>
      </w:r>
    </w:p>
    <w:p w:rsidR="00390719" w:rsidRDefault="00390719" w:rsidP="005246A0">
      <w:pPr>
        <w:spacing w:after="0" w:line="240" w:lineRule="auto"/>
        <w:jc w:val="center"/>
        <w:rPr>
          <w:rFonts w:ascii="Trebuchet MS" w:hAnsi="Trebuchet MS"/>
          <w:b/>
        </w:rPr>
      </w:pPr>
    </w:p>
    <w:p w:rsidR="00390719" w:rsidRDefault="00390719" w:rsidP="005246A0">
      <w:pPr>
        <w:spacing w:after="0" w:line="240" w:lineRule="auto"/>
        <w:jc w:val="center"/>
        <w:rPr>
          <w:rFonts w:ascii="Trebuchet MS" w:hAnsi="Trebuchet MS"/>
          <w:b/>
        </w:rPr>
      </w:pPr>
    </w:p>
    <w:p w:rsidR="00390719" w:rsidRDefault="00390719" w:rsidP="005246A0">
      <w:pPr>
        <w:spacing w:after="0" w:line="240" w:lineRule="auto"/>
        <w:jc w:val="center"/>
        <w:rPr>
          <w:rFonts w:ascii="Trebuchet MS" w:hAnsi="Trebuchet MS"/>
          <w:b/>
        </w:rPr>
      </w:pPr>
    </w:p>
    <w:p w:rsidR="00390719" w:rsidRDefault="00390719" w:rsidP="005246A0">
      <w:pPr>
        <w:spacing w:after="0" w:line="240" w:lineRule="auto"/>
        <w:jc w:val="center"/>
        <w:rPr>
          <w:rFonts w:ascii="Trebuchet MS" w:hAnsi="Trebuchet MS"/>
          <w:b/>
        </w:rPr>
      </w:pPr>
    </w:p>
    <w:p w:rsidR="00390719" w:rsidRDefault="00390719" w:rsidP="005246A0">
      <w:pPr>
        <w:spacing w:after="0" w:line="240" w:lineRule="auto"/>
        <w:jc w:val="center"/>
        <w:rPr>
          <w:rFonts w:ascii="Trebuchet MS" w:hAnsi="Trebuchet MS"/>
          <w:b/>
        </w:rPr>
      </w:pPr>
    </w:p>
    <w:p w:rsidR="00390719" w:rsidRDefault="00390719" w:rsidP="005246A0">
      <w:pPr>
        <w:spacing w:after="0" w:line="240" w:lineRule="auto"/>
        <w:jc w:val="center"/>
        <w:rPr>
          <w:rFonts w:ascii="Trebuchet MS" w:hAnsi="Trebuchet MS"/>
          <w:b/>
        </w:rPr>
      </w:pPr>
    </w:p>
    <w:p w:rsidR="00390719" w:rsidRDefault="00390719" w:rsidP="005246A0">
      <w:pPr>
        <w:spacing w:after="0" w:line="240" w:lineRule="auto"/>
        <w:jc w:val="center"/>
        <w:rPr>
          <w:rFonts w:ascii="Trebuchet MS" w:hAnsi="Trebuchet MS"/>
          <w:b/>
        </w:rPr>
      </w:pPr>
      <w:r w:rsidRPr="00B161ED">
        <w:rPr>
          <w:rFonts w:ascii="Trebuchet MS" w:hAnsi="Trebuchet MS"/>
          <w:noProof/>
          <w:lang w:eastAsia="ro-RO"/>
        </w:rPr>
        <w:drawing>
          <wp:anchor distT="0" distB="0" distL="114300" distR="114300" simplePos="0" relativeHeight="251673600" behindDoc="0" locked="0" layoutInCell="1" allowOverlap="1" wp14:anchorId="1704FE7D" wp14:editId="35A3C080">
            <wp:simplePos x="0" y="0"/>
            <wp:positionH relativeFrom="column">
              <wp:posOffset>38100</wp:posOffset>
            </wp:positionH>
            <wp:positionV relativeFrom="paragraph">
              <wp:posOffset>104775</wp:posOffset>
            </wp:positionV>
            <wp:extent cx="320040" cy="320040"/>
            <wp:effectExtent l="0" t="0" r="3810" b="3810"/>
            <wp:wrapSquare wrapText="left"/>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20040" cy="320040"/>
                    </a:xfrm>
                    <a:prstGeom prst="rect">
                      <a:avLst/>
                    </a:prstGeom>
                    <a:noFill/>
                  </pic:spPr>
                </pic:pic>
              </a:graphicData>
            </a:graphic>
            <wp14:sizeRelH relativeFrom="margin">
              <wp14:pctWidth>0</wp14:pctWidth>
            </wp14:sizeRelH>
            <wp14:sizeRelV relativeFrom="margin">
              <wp14:pctHeight>0</wp14:pctHeight>
            </wp14:sizeRelV>
          </wp:anchor>
        </w:drawing>
      </w:r>
    </w:p>
    <w:p w:rsidR="00390719" w:rsidRPr="004D2467" w:rsidRDefault="00390719" w:rsidP="00720C8A">
      <w:pPr>
        <w:spacing w:after="0" w:line="240" w:lineRule="auto"/>
        <w:rPr>
          <w:rFonts w:ascii="Trebuchet MS" w:hAnsi="Trebuchet MS"/>
          <w:b/>
          <w:color w:val="FF0000"/>
        </w:rPr>
      </w:pPr>
      <w:r w:rsidRPr="004D2467">
        <w:rPr>
          <w:rFonts w:ascii="Trebuchet MS" w:hAnsi="Trebuchet MS"/>
          <w:b/>
          <w:color w:val="FF0000"/>
        </w:rPr>
        <w:t xml:space="preserve">Atenție!!! </w:t>
      </w:r>
    </w:p>
    <w:p w:rsidR="00390719" w:rsidRPr="004D2467" w:rsidRDefault="00390719" w:rsidP="005246A0">
      <w:pPr>
        <w:spacing w:after="0" w:line="240" w:lineRule="auto"/>
        <w:jc w:val="center"/>
        <w:rPr>
          <w:rFonts w:ascii="Trebuchet MS" w:hAnsi="Trebuchet MS"/>
          <w:b/>
          <w:color w:val="FF0000"/>
        </w:rPr>
      </w:pPr>
    </w:p>
    <w:p w:rsidR="00390719" w:rsidRPr="004D2467" w:rsidRDefault="00390719" w:rsidP="005246A0">
      <w:pPr>
        <w:spacing w:after="0" w:line="240" w:lineRule="auto"/>
        <w:jc w:val="center"/>
        <w:rPr>
          <w:rFonts w:ascii="Trebuchet MS" w:hAnsi="Trebuchet MS"/>
          <w:b/>
          <w:color w:val="FF0000"/>
        </w:rPr>
      </w:pPr>
      <w:r w:rsidRPr="004D2467">
        <w:rPr>
          <w:rFonts w:ascii="Trebuchet MS" w:hAnsi="Trebuchet MS"/>
          <w:b/>
          <w:color w:val="FF0000"/>
        </w:rPr>
        <w:t xml:space="preserve">Modelul este orientativ pentru facilitarea completării formularului aferent cererii de finanțare din MySMIS2014. Acest formular nu se </w:t>
      </w:r>
      <w:r w:rsidR="00710073">
        <w:rPr>
          <w:rFonts w:ascii="Trebuchet MS" w:hAnsi="Trebuchet MS"/>
          <w:b/>
          <w:color w:val="FF0000"/>
        </w:rPr>
        <w:t xml:space="preserve">transmite </w:t>
      </w:r>
      <w:r w:rsidRPr="004D2467">
        <w:rPr>
          <w:rFonts w:ascii="Trebuchet MS" w:hAnsi="Trebuchet MS"/>
          <w:b/>
          <w:color w:val="FF0000"/>
        </w:rPr>
        <w:t>complet</w:t>
      </w:r>
      <w:r w:rsidR="00710073">
        <w:rPr>
          <w:rFonts w:ascii="Trebuchet MS" w:hAnsi="Trebuchet MS"/>
          <w:b/>
          <w:color w:val="FF0000"/>
        </w:rPr>
        <w:t>at</w:t>
      </w:r>
      <w:r w:rsidRPr="004D2467">
        <w:rPr>
          <w:rFonts w:ascii="Trebuchet MS" w:hAnsi="Trebuchet MS"/>
          <w:b/>
          <w:color w:val="FF0000"/>
        </w:rPr>
        <w:t xml:space="preserve"> în format word!!! </w:t>
      </w:r>
    </w:p>
    <w:p w:rsidR="00390719" w:rsidRPr="004D2467" w:rsidRDefault="00390719" w:rsidP="005246A0">
      <w:pPr>
        <w:spacing w:after="0" w:line="240" w:lineRule="auto"/>
        <w:jc w:val="center"/>
        <w:rPr>
          <w:rFonts w:ascii="Trebuchet MS" w:hAnsi="Trebuchet MS"/>
          <w:b/>
          <w:color w:val="FF0000"/>
        </w:rPr>
      </w:pPr>
    </w:p>
    <w:p w:rsidR="00390719" w:rsidRPr="004D2467" w:rsidRDefault="00390719" w:rsidP="005246A0">
      <w:pPr>
        <w:spacing w:after="0" w:line="240" w:lineRule="auto"/>
        <w:jc w:val="center"/>
        <w:rPr>
          <w:rFonts w:ascii="Trebuchet MS" w:hAnsi="Trebuchet MS"/>
          <w:b/>
          <w:color w:val="FF0000"/>
        </w:rPr>
      </w:pPr>
      <w:r w:rsidRPr="004D2467">
        <w:rPr>
          <w:rFonts w:ascii="Trebuchet MS" w:hAnsi="Trebuchet MS"/>
          <w:b/>
          <w:color w:val="FF0000"/>
        </w:rPr>
        <w:t>Formatul MySMIS2014 este cel obligatoriu.</w:t>
      </w:r>
    </w:p>
    <w:p w:rsidR="00390719" w:rsidRPr="00B161ED" w:rsidRDefault="00390719" w:rsidP="005246A0">
      <w:pPr>
        <w:spacing w:after="0" w:line="240" w:lineRule="auto"/>
        <w:jc w:val="center"/>
        <w:rPr>
          <w:rFonts w:ascii="Trebuchet MS" w:hAnsi="Trebuchet MS"/>
          <w:b/>
        </w:rPr>
      </w:pPr>
    </w:p>
    <w:p w:rsidR="005246A0" w:rsidRPr="00EF14A5" w:rsidRDefault="005246A0" w:rsidP="005246A0">
      <w:pPr>
        <w:spacing w:after="0" w:line="240" w:lineRule="auto"/>
        <w:jc w:val="both"/>
        <w:rPr>
          <w:rFonts w:ascii="Trebuchet MS" w:hAnsi="Trebuchet MS"/>
          <w:b/>
        </w:rPr>
      </w:pPr>
      <w:r w:rsidRPr="00EE187E">
        <w:rPr>
          <w:rFonts w:ascii="Trebuchet MS" w:hAnsi="Trebuchet MS"/>
          <w:b/>
        </w:rPr>
        <w:br w:type="page"/>
      </w:r>
    </w:p>
    <w:sdt>
      <w:sdtPr>
        <w:rPr>
          <w:rFonts w:ascii="Trebuchet MS" w:eastAsiaTheme="minorHAnsi" w:hAnsi="Trebuchet MS" w:cstheme="minorBidi"/>
          <w:b w:val="0"/>
          <w:bCs w:val="0"/>
          <w:color w:val="auto"/>
          <w:sz w:val="22"/>
          <w:szCs w:val="22"/>
          <w:lang w:val="ro-RO" w:eastAsia="en-US"/>
        </w:rPr>
        <w:id w:val="-485247721"/>
        <w:docPartObj>
          <w:docPartGallery w:val="Table of Contents"/>
          <w:docPartUnique/>
        </w:docPartObj>
      </w:sdtPr>
      <w:sdtEndPr/>
      <w:sdtContent>
        <w:p w:rsidR="005246A0" w:rsidRPr="00B161ED" w:rsidRDefault="005246A0" w:rsidP="005246A0">
          <w:pPr>
            <w:pStyle w:val="TOCHeading"/>
            <w:jc w:val="both"/>
            <w:rPr>
              <w:rFonts w:ascii="Trebuchet MS" w:hAnsi="Trebuchet MS"/>
              <w:sz w:val="22"/>
              <w:szCs w:val="22"/>
              <w:lang w:val="ro-RO"/>
            </w:rPr>
          </w:pPr>
          <w:r w:rsidRPr="00B161ED">
            <w:rPr>
              <w:rFonts w:ascii="Trebuchet MS" w:hAnsi="Trebuchet MS"/>
              <w:sz w:val="22"/>
              <w:szCs w:val="22"/>
              <w:lang w:val="ro-RO"/>
            </w:rPr>
            <w:t xml:space="preserve">Cuprins </w:t>
          </w:r>
        </w:p>
        <w:p w:rsidR="003A31A3" w:rsidRDefault="005246A0">
          <w:pPr>
            <w:pStyle w:val="TOC1"/>
            <w:tabs>
              <w:tab w:val="right" w:leader="dot" w:pos="9062"/>
            </w:tabs>
            <w:rPr>
              <w:rFonts w:eastAsiaTheme="minorEastAsia"/>
              <w:noProof/>
              <w:lang w:eastAsia="ro-RO"/>
            </w:rPr>
          </w:pPr>
          <w:r w:rsidRPr="00B161ED">
            <w:rPr>
              <w:rFonts w:ascii="Trebuchet MS" w:hAnsi="Trebuchet MS"/>
            </w:rPr>
            <w:fldChar w:fldCharType="begin"/>
          </w:r>
          <w:r w:rsidRPr="00B161ED">
            <w:rPr>
              <w:rFonts w:ascii="Trebuchet MS" w:hAnsi="Trebuchet MS"/>
            </w:rPr>
            <w:instrText xml:space="preserve"> TOC \o "1-3" \h \z \u </w:instrText>
          </w:r>
          <w:r w:rsidRPr="00B161ED">
            <w:rPr>
              <w:rFonts w:ascii="Trebuchet MS" w:hAnsi="Trebuchet MS"/>
            </w:rPr>
            <w:fldChar w:fldCharType="separate"/>
          </w:r>
          <w:hyperlink w:anchor="_Toc490668888" w:history="1">
            <w:r w:rsidR="003A31A3" w:rsidRPr="003217FF">
              <w:rPr>
                <w:rStyle w:val="Hyperlink"/>
                <w:rFonts w:ascii="Trebuchet MS" w:hAnsi="Trebuchet MS"/>
                <w:noProof/>
              </w:rPr>
              <w:t>1. Solicitant</w:t>
            </w:r>
            <w:r w:rsidR="003A31A3">
              <w:rPr>
                <w:noProof/>
                <w:webHidden/>
              </w:rPr>
              <w:tab/>
            </w:r>
            <w:r w:rsidR="003A31A3">
              <w:rPr>
                <w:noProof/>
                <w:webHidden/>
              </w:rPr>
              <w:fldChar w:fldCharType="begin"/>
            </w:r>
            <w:r w:rsidR="003A31A3">
              <w:rPr>
                <w:noProof/>
                <w:webHidden/>
              </w:rPr>
              <w:instrText xml:space="preserve"> PAGEREF _Toc490668888 \h </w:instrText>
            </w:r>
            <w:r w:rsidR="003A31A3">
              <w:rPr>
                <w:noProof/>
                <w:webHidden/>
              </w:rPr>
            </w:r>
            <w:r w:rsidR="003A31A3">
              <w:rPr>
                <w:noProof/>
                <w:webHidden/>
              </w:rPr>
              <w:fldChar w:fldCharType="separate"/>
            </w:r>
            <w:r w:rsidR="00E33248">
              <w:rPr>
                <w:noProof/>
                <w:webHidden/>
              </w:rPr>
              <w:t>3</w:t>
            </w:r>
            <w:r w:rsidR="003A31A3">
              <w:rPr>
                <w:noProof/>
                <w:webHidden/>
              </w:rPr>
              <w:fldChar w:fldCharType="end"/>
            </w:r>
          </w:hyperlink>
        </w:p>
        <w:p w:rsidR="003A31A3" w:rsidRDefault="004B6454">
          <w:pPr>
            <w:pStyle w:val="TOC1"/>
            <w:tabs>
              <w:tab w:val="right" w:leader="dot" w:pos="9062"/>
            </w:tabs>
            <w:rPr>
              <w:rFonts w:eastAsiaTheme="minorEastAsia"/>
              <w:noProof/>
              <w:lang w:eastAsia="ro-RO"/>
            </w:rPr>
          </w:pPr>
          <w:hyperlink w:anchor="_Toc490668889" w:history="1">
            <w:r w:rsidR="003A31A3" w:rsidRPr="003217FF">
              <w:rPr>
                <w:rStyle w:val="Hyperlink"/>
                <w:rFonts w:ascii="Trebuchet MS" w:hAnsi="Trebuchet MS"/>
                <w:noProof/>
              </w:rPr>
              <w:t>2. Atribute proiect</w:t>
            </w:r>
            <w:r w:rsidR="003A31A3">
              <w:rPr>
                <w:noProof/>
                <w:webHidden/>
              </w:rPr>
              <w:tab/>
            </w:r>
            <w:r w:rsidR="003A31A3">
              <w:rPr>
                <w:noProof/>
                <w:webHidden/>
              </w:rPr>
              <w:fldChar w:fldCharType="begin"/>
            </w:r>
            <w:r w:rsidR="003A31A3">
              <w:rPr>
                <w:noProof/>
                <w:webHidden/>
              </w:rPr>
              <w:instrText xml:space="preserve"> PAGEREF _Toc490668889 \h </w:instrText>
            </w:r>
            <w:r w:rsidR="003A31A3">
              <w:rPr>
                <w:noProof/>
                <w:webHidden/>
              </w:rPr>
            </w:r>
            <w:r w:rsidR="003A31A3">
              <w:rPr>
                <w:noProof/>
                <w:webHidden/>
              </w:rPr>
              <w:fldChar w:fldCharType="separate"/>
            </w:r>
            <w:r w:rsidR="00E33248">
              <w:rPr>
                <w:noProof/>
                <w:webHidden/>
              </w:rPr>
              <w:t>8</w:t>
            </w:r>
            <w:r w:rsidR="003A31A3">
              <w:rPr>
                <w:noProof/>
                <w:webHidden/>
              </w:rPr>
              <w:fldChar w:fldCharType="end"/>
            </w:r>
          </w:hyperlink>
        </w:p>
        <w:p w:rsidR="003A31A3" w:rsidRDefault="004B6454">
          <w:pPr>
            <w:pStyle w:val="TOC1"/>
            <w:tabs>
              <w:tab w:val="right" w:leader="dot" w:pos="9062"/>
            </w:tabs>
            <w:rPr>
              <w:rFonts w:eastAsiaTheme="minorEastAsia"/>
              <w:noProof/>
              <w:lang w:eastAsia="ro-RO"/>
            </w:rPr>
          </w:pPr>
          <w:hyperlink w:anchor="_Toc490668890" w:history="1">
            <w:r w:rsidR="003A31A3" w:rsidRPr="003217FF">
              <w:rPr>
                <w:rStyle w:val="Hyperlink"/>
                <w:rFonts w:ascii="Trebuchet MS" w:hAnsi="Trebuchet MS"/>
                <w:noProof/>
              </w:rPr>
              <w:t>3. Complementaritate finanțări anterioare</w:t>
            </w:r>
            <w:r w:rsidR="003A31A3">
              <w:rPr>
                <w:noProof/>
                <w:webHidden/>
              </w:rPr>
              <w:tab/>
            </w:r>
            <w:r w:rsidR="003A31A3">
              <w:rPr>
                <w:noProof/>
                <w:webHidden/>
              </w:rPr>
              <w:fldChar w:fldCharType="begin"/>
            </w:r>
            <w:r w:rsidR="003A31A3">
              <w:rPr>
                <w:noProof/>
                <w:webHidden/>
              </w:rPr>
              <w:instrText xml:space="preserve"> PAGEREF _Toc490668890 \h </w:instrText>
            </w:r>
            <w:r w:rsidR="003A31A3">
              <w:rPr>
                <w:noProof/>
                <w:webHidden/>
              </w:rPr>
            </w:r>
            <w:r w:rsidR="003A31A3">
              <w:rPr>
                <w:noProof/>
                <w:webHidden/>
              </w:rPr>
              <w:fldChar w:fldCharType="separate"/>
            </w:r>
            <w:r w:rsidR="00E33248">
              <w:rPr>
                <w:noProof/>
                <w:webHidden/>
              </w:rPr>
              <w:t>9</w:t>
            </w:r>
            <w:r w:rsidR="003A31A3">
              <w:rPr>
                <w:noProof/>
                <w:webHidden/>
              </w:rPr>
              <w:fldChar w:fldCharType="end"/>
            </w:r>
          </w:hyperlink>
        </w:p>
        <w:p w:rsidR="003A31A3" w:rsidRDefault="004B6454">
          <w:pPr>
            <w:pStyle w:val="TOC1"/>
            <w:tabs>
              <w:tab w:val="right" w:leader="dot" w:pos="9062"/>
            </w:tabs>
            <w:rPr>
              <w:rFonts w:eastAsiaTheme="minorEastAsia"/>
              <w:noProof/>
              <w:lang w:eastAsia="ro-RO"/>
            </w:rPr>
          </w:pPr>
          <w:hyperlink w:anchor="_Toc490668891" w:history="1">
            <w:r w:rsidR="003A31A3" w:rsidRPr="003217FF">
              <w:rPr>
                <w:rStyle w:val="Hyperlink"/>
                <w:rFonts w:ascii="Trebuchet MS" w:hAnsi="Trebuchet MS"/>
                <w:noProof/>
              </w:rPr>
              <w:t>4. Responsabil de proiect</w:t>
            </w:r>
            <w:r w:rsidR="003A31A3">
              <w:rPr>
                <w:noProof/>
                <w:webHidden/>
              </w:rPr>
              <w:tab/>
            </w:r>
            <w:r w:rsidR="003A31A3">
              <w:rPr>
                <w:noProof/>
                <w:webHidden/>
              </w:rPr>
              <w:fldChar w:fldCharType="begin"/>
            </w:r>
            <w:r w:rsidR="003A31A3">
              <w:rPr>
                <w:noProof/>
                <w:webHidden/>
              </w:rPr>
              <w:instrText xml:space="preserve"> PAGEREF _Toc490668891 \h </w:instrText>
            </w:r>
            <w:r w:rsidR="003A31A3">
              <w:rPr>
                <w:noProof/>
                <w:webHidden/>
              </w:rPr>
            </w:r>
            <w:r w:rsidR="003A31A3">
              <w:rPr>
                <w:noProof/>
                <w:webHidden/>
              </w:rPr>
              <w:fldChar w:fldCharType="separate"/>
            </w:r>
            <w:r w:rsidR="00E33248">
              <w:rPr>
                <w:noProof/>
                <w:webHidden/>
              </w:rPr>
              <w:t>10</w:t>
            </w:r>
            <w:r w:rsidR="003A31A3">
              <w:rPr>
                <w:noProof/>
                <w:webHidden/>
              </w:rPr>
              <w:fldChar w:fldCharType="end"/>
            </w:r>
          </w:hyperlink>
        </w:p>
        <w:p w:rsidR="003A31A3" w:rsidRDefault="004B6454">
          <w:pPr>
            <w:pStyle w:val="TOC1"/>
            <w:tabs>
              <w:tab w:val="right" w:leader="dot" w:pos="9062"/>
            </w:tabs>
            <w:rPr>
              <w:rFonts w:eastAsiaTheme="minorEastAsia"/>
              <w:noProof/>
              <w:lang w:eastAsia="ro-RO"/>
            </w:rPr>
          </w:pPr>
          <w:hyperlink w:anchor="_Toc490668892" w:history="1">
            <w:r w:rsidR="003A31A3" w:rsidRPr="003217FF">
              <w:rPr>
                <w:rStyle w:val="Hyperlink"/>
                <w:rFonts w:ascii="Trebuchet MS" w:hAnsi="Trebuchet MS"/>
                <w:noProof/>
              </w:rPr>
              <w:t>5. Persoana de contact</w:t>
            </w:r>
            <w:r w:rsidR="003A31A3">
              <w:rPr>
                <w:noProof/>
                <w:webHidden/>
              </w:rPr>
              <w:tab/>
            </w:r>
            <w:r w:rsidR="003A31A3">
              <w:rPr>
                <w:noProof/>
                <w:webHidden/>
              </w:rPr>
              <w:fldChar w:fldCharType="begin"/>
            </w:r>
            <w:r w:rsidR="003A31A3">
              <w:rPr>
                <w:noProof/>
                <w:webHidden/>
              </w:rPr>
              <w:instrText xml:space="preserve"> PAGEREF _Toc490668892 \h </w:instrText>
            </w:r>
            <w:r w:rsidR="003A31A3">
              <w:rPr>
                <w:noProof/>
                <w:webHidden/>
              </w:rPr>
            </w:r>
            <w:r w:rsidR="003A31A3">
              <w:rPr>
                <w:noProof/>
                <w:webHidden/>
              </w:rPr>
              <w:fldChar w:fldCharType="separate"/>
            </w:r>
            <w:r w:rsidR="00E33248">
              <w:rPr>
                <w:noProof/>
                <w:webHidden/>
              </w:rPr>
              <w:t>10</w:t>
            </w:r>
            <w:r w:rsidR="003A31A3">
              <w:rPr>
                <w:noProof/>
                <w:webHidden/>
              </w:rPr>
              <w:fldChar w:fldCharType="end"/>
            </w:r>
          </w:hyperlink>
        </w:p>
        <w:p w:rsidR="003A31A3" w:rsidRDefault="004B6454">
          <w:pPr>
            <w:pStyle w:val="TOC1"/>
            <w:tabs>
              <w:tab w:val="right" w:leader="dot" w:pos="9062"/>
            </w:tabs>
            <w:rPr>
              <w:rFonts w:eastAsiaTheme="minorEastAsia"/>
              <w:noProof/>
              <w:lang w:eastAsia="ro-RO"/>
            </w:rPr>
          </w:pPr>
          <w:hyperlink w:anchor="_Toc490668893" w:history="1">
            <w:r w:rsidR="003A31A3" w:rsidRPr="003217FF">
              <w:rPr>
                <w:rStyle w:val="Hyperlink"/>
                <w:rFonts w:ascii="Trebuchet MS" w:hAnsi="Trebuchet MS"/>
                <w:noProof/>
              </w:rPr>
              <w:t>6. Capacitate solicitant</w:t>
            </w:r>
            <w:r w:rsidR="003A31A3">
              <w:rPr>
                <w:noProof/>
                <w:webHidden/>
              </w:rPr>
              <w:tab/>
            </w:r>
            <w:r w:rsidR="003A31A3">
              <w:rPr>
                <w:noProof/>
                <w:webHidden/>
              </w:rPr>
              <w:fldChar w:fldCharType="begin"/>
            </w:r>
            <w:r w:rsidR="003A31A3">
              <w:rPr>
                <w:noProof/>
                <w:webHidden/>
              </w:rPr>
              <w:instrText xml:space="preserve"> PAGEREF _Toc490668893 \h </w:instrText>
            </w:r>
            <w:r w:rsidR="003A31A3">
              <w:rPr>
                <w:noProof/>
                <w:webHidden/>
              </w:rPr>
            </w:r>
            <w:r w:rsidR="003A31A3">
              <w:rPr>
                <w:noProof/>
                <w:webHidden/>
              </w:rPr>
              <w:fldChar w:fldCharType="separate"/>
            </w:r>
            <w:r w:rsidR="00E33248">
              <w:rPr>
                <w:noProof/>
                <w:webHidden/>
              </w:rPr>
              <w:t>10</w:t>
            </w:r>
            <w:r w:rsidR="003A31A3">
              <w:rPr>
                <w:noProof/>
                <w:webHidden/>
              </w:rPr>
              <w:fldChar w:fldCharType="end"/>
            </w:r>
          </w:hyperlink>
        </w:p>
        <w:p w:rsidR="003A31A3" w:rsidRDefault="004B6454">
          <w:pPr>
            <w:pStyle w:val="TOC1"/>
            <w:tabs>
              <w:tab w:val="right" w:leader="dot" w:pos="9062"/>
            </w:tabs>
            <w:rPr>
              <w:rFonts w:eastAsiaTheme="minorEastAsia"/>
              <w:noProof/>
              <w:lang w:eastAsia="ro-RO"/>
            </w:rPr>
          </w:pPr>
          <w:hyperlink w:anchor="_Toc490668894" w:history="1">
            <w:r w:rsidR="003A31A3" w:rsidRPr="003217FF">
              <w:rPr>
                <w:rStyle w:val="Hyperlink"/>
                <w:rFonts w:ascii="Trebuchet MS" w:hAnsi="Trebuchet MS"/>
                <w:noProof/>
              </w:rPr>
              <w:t>7. Localizare proiect</w:t>
            </w:r>
            <w:r w:rsidR="003A31A3">
              <w:rPr>
                <w:noProof/>
                <w:webHidden/>
              </w:rPr>
              <w:tab/>
            </w:r>
            <w:r w:rsidR="003A31A3">
              <w:rPr>
                <w:noProof/>
                <w:webHidden/>
              </w:rPr>
              <w:fldChar w:fldCharType="begin"/>
            </w:r>
            <w:r w:rsidR="003A31A3">
              <w:rPr>
                <w:noProof/>
                <w:webHidden/>
              </w:rPr>
              <w:instrText xml:space="preserve"> PAGEREF _Toc490668894 \h </w:instrText>
            </w:r>
            <w:r w:rsidR="003A31A3">
              <w:rPr>
                <w:noProof/>
                <w:webHidden/>
              </w:rPr>
            </w:r>
            <w:r w:rsidR="003A31A3">
              <w:rPr>
                <w:noProof/>
                <w:webHidden/>
              </w:rPr>
              <w:fldChar w:fldCharType="separate"/>
            </w:r>
            <w:r w:rsidR="00E33248">
              <w:rPr>
                <w:noProof/>
                <w:webHidden/>
              </w:rPr>
              <w:t>12</w:t>
            </w:r>
            <w:r w:rsidR="003A31A3">
              <w:rPr>
                <w:noProof/>
                <w:webHidden/>
              </w:rPr>
              <w:fldChar w:fldCharType="end"/>
            </w:r>
          </w:hyperlink>
        </w:p>
        <w:p w:rsidR="003A31A3" w:rsidRDefault="004B6454">
          <w:pPr>
            <w:pStyle w:val="TOC1"/>
            <w:tabs>
              <w:tab w:val="right" w:leader="dot" w:pos="9062"/>
            </w:tabs>
            <w:rPr>
              <w:rFonts w:eastAsiaTheme="minorEastAsia"/>
              <w:noProof/>
              <w:lang w:eastAsia="ro-RO"/>
            </w:rPr>
          </w:pPr>
          <w:hyperlink w:anchor="_Toc490668895" w:history="1">
            <w:r w:rsidR="003A31A3" w:rsidRPr="003217FF">
              <w:rPr>
                <w:rStyle w:val="Hyperlink"/>
                <w:rFonts w:ascii="Trebuchet MS" w:hAnsi="Trebuchet MS"/>
                <w:noProof/>
              </w:rPr>
              <w:t>8. Obiective proiect</w:t>
            </w:r>
            <w:r w:rsidR="003A31A3">
              <w:rPr>
                <w:noProof/>
                <w:webHidden/>
              </w:rPr>
              <w:tab/>
            </w:r>
            <w:r w:rsidR="003A31A3">
              <w:rPr>
                <w:noProof/>
                <w:webHidden/>
              </w:rPr>
              <w:fldChar w:fldCharType="begin"/>
            </w:r>
            <w:r w:rsidR="003A31A3">
              <w:rPr>
                <w:noProof/>
                <w:webHidden/>
              </w:rPr>
              <w:instrText xml:space="preserve"> PAGEREF _Toc490668895 \h </w:instrText>
            </w:r>
            <w:r w:rsidR="003A31A3">
              <w:rPr>
                <w:noProof/>
                <w:webHidden/>
              </w:rPr>
            </w:r>
            <w:r w:rsidR="003A31A3">
              <w:rPr>
                <w:noProof/>
                <w:webHidden/>
              </w:rPr>
              <w:fldChar w:fldCharType="separate"/>
            </w:r>
            <w:r w:rsidR="00E33248">
              <w:rPr>
                <w:noProof/>
                <w:webHidden/>
              </w:rPr>
              <w:t>12</w:t>
            </w:r>
            <w:r w:rsidR="003A31A3">
              <w:rPr>
                <w:noProof/>
                <w:webHidden/>
              </w:rPr>
              <w:fldChar w:fldCharType="end"/>
            </w:r>
          </w:hyperlink>
        </w:p>
        <w:p w:rsidR="003A31A3" w:rsidRDefault="004B6454">
          <w:pPr>
            <w:pStyle w:val="TOC1"/>
            <w:tabs>
              <w:tab w:val="right" w:leader="dot" w:pos="9062"/>
            </w:tabs>
            <w:rPr>
              <w:rFonts w:eastAsiaTheme="minorEastAsia"/>
              <w:noProof/>
              <w:lang w:eastAsia="ro-RO"/>
            </w:rPr>
          </w:pPr>
          <w:hyperlink w:anchor="_Toc490668896" w:history="1">
            <w:r w:rsidR="003A31A3" w:rsidRPr="003217FF">
              <w:rPr>
                <w:rStyle w:val="Hyperlink"/>
                <w:rFonts w:ascii="Trebuchet MS" w:hAnsi="Trebuchet MS"/>
                <w:noProof/>
              </w:rPr>
              <w:t>9. Rezultate așteptate</w:t>
            </w:r>
            <w:r w:rsidR="003A31A3">
              <w:rPr>
                <w:noProof/>
                <w:webHidden/>
              </w:rPr>
              <w:tab/>
            </w:r>
            <w:r w:rsidR="003A31A3">
              <w:rPr>
                <w:noProof/>
                <w:webHidden/>
              </w:rPr>
              <w:fldChar w:fldCharType="begin"/>
            </w:r>
            <w:r w:rsidR="003A31A3">
              <w:rPr>
                <w:noProof/>
                <w:webHidden/>
              </w:rPr>
              <w:instrText xml:space="preserve"> PAGEREF _Toc490668896 \h </w:instrText>
            </w:r>
            <w:r w:rsidR="003A31A3">
              <w:rPr>
                <w:noProof/>
                <w:webHidden/>
              </w:rPr>
            </w:r>
            <w:r w:rsidR="003A31A3">
              <w:rPr>
                <w:noProof/>
                <w:webHidden/>
              </w:rPr>
              <w:fldChar w:fldCharType="separate"/>
            </w:r>
            <w:r w:rsidR="00E33248">
              <w:rPr>
                <w:noProof/>
                <w:webHidden/>
              </w:rPr>
              <w:t>12</w:t>
            </w:r>
            <w:r w:rsidR="003A31A3">
              <w:rPr>
                <w:noProof/>
                <w:webHidden/>
              </w:rPr>
              <w:fldChar w:fldCharType="end"/>
            </w:r>
          </w:hyperlink>
        </w:p>
        <w:p w:rsidR="003A31A3" w:rsidRDefault="004B6454">
          <w:pPr>
            <w:pStyle w:val="TOC1"/>
            <w:tabs>
              <w:tab w:val="right" w:leader="dot" w:pos="9062"/>
            </w:tabs>
            <w:rPr>
              <w:rFonts w:eastAsiaTheme="minorEastAsia"/>
              <w:noProof/>
              <w:lang w:eastAsia="ro-RO"/>
            </w:rPr>
          </w:pPr>
          <w:hyperlink w:anchor="_Toc490668897" w:history="1">
            <w:r w:rsidR="003A31A3" w:rsidRPr="003217FF">
              <w:rPr>
                <w:rStyle w:val="Hyperlink"/>
                <w:rFonts w:ascii="Trebuchet MS" w:hAnsi="Trebuchet MS"/>
                <w:noProof/>
              </w:rPr>
              <w:t>10. Context</w:t>
            </w:r>
            <w:r w:rsidR="003A31A3">
              <w:rPr>
                <w:noProof/>
                <w:webHidden/>
              </w:rPr>
              <w:tab/>
            </w:r>
            <w:r w:rsidR="003A31A3">
              <w:rPr>
                <w:noProof/>
                <w:webHidden/>
              </w:rPr>
              <w:fldChar w:fldCharType="begin"/>
            </w:r>
            <w:r w:rsidR="003A31A3">
              <w:rPr>
                <w:noProof/>
                <w:webHidden/>
              </w:rPr>
              <w:instrText xml:space="preserve"> PAGEREF _Toc490668897 \h </w:instrText>
            </w:r>
            <w:r w:rsidR="003A31A3">
              <w:rPr>
                <w:noProof/>
                <w:webHidden/>
              </w:rPr>
            </w:r>
            <w:r w:rsidR="003A31A3">
              <w:rPr>
                <w:noProof/>
                <w:webHidden/>
              </w:rPr>
              <w:fldChar w:fldCharType="separate"/>
            </w:r>
            <w:r w:rsidR="00E33248">
              <w:rPr>
                <w:noProof/>
                <w:webHidden/>
              </w:rPr>
              <w:t>13</w:t>
            </w:r>
            <w:r w:rsidR="003A31A3">
              <w:rPr>
                <w:noProof/>
                <w:webHidden/>
              </w:rPr>
              <w:fldChar w:fldCharType="end"/>
            </w:r>
          </w:hyperlink>
        </w:p>
        <w:p w:rsidR="003A31A3" w:rsidRDefault="004B6454">
          <w:pPr>
            <w:pStyle w:val="TOC1"/>
            <w:tabs>
              <w:tab w:val="right" w:leader="dot" w:pos="9062"/>
            </w:tabs>
            <w:rPr>
              <w:rFonts w:eastAsiaTheme="minorEastAsia"/>
              <w:noProof/>
              <w:lang w:eastAsia="ro-RO"/>
            </w:rPr>
          </w:pPr>
          <w:hyperlink w:anchor="_Toc490668898" w:history="1">
            <w:r w:rsidR="003A31A3" w:rsidRPr="003217FF">
              <w:rPr>
                <w:rStyle w:val="Hyperlink"/>
                <w:rFonts w:ascii="Trebuchet MS" w:hAnsi="Trebuchet MS"/>
                <w:noProof/>
              </w:rPr>
              <w:t>11. Justificare</w:t>
            </w:r>
            <w:r w:rsidR="003A31A3">
              <w:rPr>
                <w:noProof/>
                <w:webHidden/>
              </w:rPr>
              <w:tab/>
            </w:r>
            <w:r w:rsidR="003A31A3">
              <w:rPr>
                <w:noProof/>
                <w:webHidden/>
              </w:rPr>
              <w:fldChar w:fldCharType="begin"/>
            </w:r>
            <w:r w:rsidR="003A31A3">
              <w:rPr>
                <w:noProof/>
                <w:webHidden/>
              </w:rPr>
              <w:instrText xml:space="preserve"> PAGEREF _Toc490668898 \h </w:instrText>
            </w:r>
            <w:r w:rsidR="003A31A3">
              <w:rPr>
                <w:noProof/>
                <w:webHidden/>
              </w:rPr>
            </w:r>
            <w:r w:rsidR="003A31A3">
              <w:rPr>
                <w:noProof/>
                <w:webHidden/>
              </w:rPr>
              <w:fldChar w:fldCharType="separate"/>
            </w:r>
            <w:r w:rsidR="00E33248">
              <w:rPr>
                <w:noProof/>
                <w:webHidden/>
              </w:rPr>
              <w:t>13</w:t>
            </w:r>
            <w:r w:rsidR="003A31A3">
              <w:rPr>
                <w:noProof/>
                <w:webHidden/>
              </w:rPr>
              <w:fldChar w:fldCharType="end"/>
            </w:r>
          </w:hyperlink>
        </w:p>
        <w:p w:rsidR="003A31A3" w:rsidRDefault="004B6454">
          <w:pPr>
            <w:pStyle w:val="TOC1"/>
            <w:tabs>
              <w:tab w:val="right" w:leader="dot" w:pos="9062"/>
            </w:tabs>
            <w:rPr>
              <w:rFonts w:eastAsiaTheme="minorEastAsia"/>
              <w:noProof/>
              <w:lang w:eastAsia="ro-RO"/>
            </w:rPr>
          </w:pPr>
          <w:hyperlink w:anchor="_Toc490668899" w:history="1">
            <w:r w:rsidR="003A31A3" w:rsidRPr="003217FF">
              <w:rPr>
                <w:rStyle w:val="Hyperlink"/>
                <w:rFonts w:ascii="Trebuchet MS" w:hAnsi="Trebuchet MS"/>
                <w:noProof/>
              </w:rPr>
              <w:t>12. Grup țintă</w:t>
            </w:r>
            <w:r w:rsidR="003A31A3">
              <w:rPr>
                <w:noProof/>
                <w:webHidden/>
              </w:rPr>
              <w:tab/>
            </w:r>
            <w:r w:rsidR="003A31A3">
              <w:rPr>
                <w:noProof/>
                <w:webHidden/>
              </w:rPr>
              <w:fldChar w:fldCharType="begin"/>
            </w:r>
            <w:r w:rsidR="003A31A3">
              <w:rPr>
                <w:noProof/>
                <w:webHidden/>
              </w:rPr>
              <w:instrText xml:space="preserve"> PAGEREF _Toc490668899 \h </w:instrText>
            </w:r>
            <w:r w:rsidR="003A31A3">
              <w:rPr>
                <w:noProof/>
                <w:webHidden/>
              </w:rPr>
            </w:r>
            <w:r w:rsidR="003A31A3">
              <w:rPr>
                <w:noProof/>
                <w:webHidden/>
              </w:rPr>
              <w:fldChar w:fldCharType="separate"/>
            </w:r>
            <w:r w:rsidR="00E33248">
              <w:rPr>
                <w:noProof/>
                <w:webHidden/>
              </w:rPr>
              <w:t>13</w:t>
            </w:r>
            <w:r w:rsidR="003A31A3">
              <w:rPr>
                <w:noProof/>
                <w:webHidden/>
              </w:rPr>
              <w:fldChar w:fldCharType="end"/>
            </w:r>
          </w:hyperlink>
        </w:p>
        <w:p w:rsidR="003A31A3" w:rsidRDefault="004B6454">
          <w:pPr>
            <w:pStyle w:val="TOC1"/>
            <w:tabs>
              <w:tab w:val="right" w:leader="dot" w:pos="9062"/>
            </w:tabs>
            <w:rPr>
              <w:rFonts w:eastAsiaTheme="minorEastAsia"/>
              <w:noProof/>
              <w:lang w:eastAsia="ro-RO"/>
            </w:rPr>
          </w:pPr>
          <w:hyperlink w:anchor="_Toc490668900" w:history="1">
            <w:r w:rsidR="003A31A3" w:rsidRPr="003217FF">
              <w:rPr>
                <w:rStyle w:val="Hyperlink"/>
                <w:rFonts w:ascii="Trebuchet MS" w:hAnsi="Trebuchet MS"/>
                <w:noProof/>
              </w:rPr>
              <w:t>13. Sustenabilitate</w:t>
            </w:r>
            <w:r w:rsidR="003A31A3">
              <w:rPr>
                <w:noProof/>
                <w:webHidden/>
              </w:rPr>
              <w:tab/>
            </w:r>
            <w:r w:rsidR="003A31A3">
              <w:rPr>
                <w:noProof/>
                <w:webHidden/>
              </w:rPr>
              <w:fldChar w:fldCharType="begin"/>
            </w:r>
            <w:r w:rsidR="003A31A3">
              <w:rPr>
                <w:noProof/>
                <w:webHidden/>
              </w:rPr>
              <w:instrText xml:space="preserve"> PAGEREF _Toc490668900 \h </w:instrText>
            </w:r>
            <w:r w:rsidR="003A31A3">
              <w:rPr>
                <w:noProof/>
                <w:webHidden/>
              </w:rPr>
            </w:r>
            <w:r w:rsidR="003A31A3">
              <w:rPr>
                <w:noProof/>
                <w:webHidden/>
              </w:rPr>
              <w:fldChar w:fldCharType="separate"/>
            </w:r>
            <w:r w:rsidR="00E33248">
              <w:rPr>
                <w:noProof/>
                <w:webHidden/>
              </w:rPr>
              <w:t>13</w:t>
            </w:r>
            <w:r w:rsidR="003A31A3">
              <w:rPr>
                <w:noProof/>
                <w:webHidden/>
              </w:rPr>
              <w:fldChar w:fldCharType="end"/>
            </w:r>
          </w:hyperlink>
        </w:p>
        <w:p w:rsidR="003A31A3" w:rsidRDefault="004B6454">
          <w:pPr>
            <w:pStyle w:val="TOC1"/>
            <w:tabs>
              <w:tab w:val="right" w:leader="dot" w:pos="9062"/>
            </w:tabs>
            <w:rPr>
              <w:rFonts w:eastAsiaTheme="minorEastAsia"/>
              <w:noProof/>
              <w:lang w:eastAsia="ro-RO"/>
            </w:rPr>
          </w:pPr>
          <w:hyperlink w:anchor="_Toc490668901" w:history="1">
            <w:r w:rsidR="003A31A3" w:rsidRPr="003217FF">
              <w:rPr>
                <w:rStyle w:val="Hyperlink"/>
                <w:rFonts w:ascii="Trebuchet MS" w:hAnsi="Trebuchet MS"/>
                <w:noProof/>
              </w:rPr>
              <w:t>14. Relevanță</w:t>
            </w:r>
            <w:r w:rsidR="003A31A3">
              <w:rPr>
                <w:noProof/>
                <w:webHidden/>
              </w:rPr>
              <w:tab/>
            </w:r>
            <w:r w:rsidR="003A31A3">
              <w:rPr>
                <w:noProof/>
                <w:webHidden/>
              </w:rPr>
              <w:fldChar w:fldCharType="begin"/>
            </w:r>
            <w:r w:rsidR="003A31A3">
              <w:rPr>
                <w:noProof/>
                <w:webHidden/>
              </w:rPr>
              <w:instrText xml:space="preserve"> PAGEREF _Toc490668901 \h </w:instrText>
            </w:r>
            <w:r w:rsidR="003A31A3">
              <w:rPr>
                <w:noProof/>
                <w:webHidden/>
              </w:rPr>
            </w:r>
            <w:r w:rsidR="003A31A3">
              <w:rPr>
                <w:noProof/>
                <w:webHidden/>
              </w:rPr>
              <w:fldChar w:fldCharType="separate"/>
            </w:r>
            <w:r w:rsidR="00E33248">
              <w:rPr>
                <w:noProof/>
                <w:webHidden/>
              </w:rPr>
              <w:t>15</w:t>
            </w:r>
            <w:r w:rsidR="003A31A3">
              <w:rPr>
                <w:noProof/>
                <w:webHidden/>
              </w:rPr>
              <w:fldChar w:fldCharType="end"/>
            </w:r>
          </w:hyperlink>
        </w:p>
        <w:p w:rsidR="003A31A3" w:rsidRDefault="004B6454">
          <w:pPr>
            <w:pStyle w:val="TOC1"/>
            <w:tabs>
              <w:tab w:val="right" w:leader="dot" w:pos="9062"/>
            </w:tabs>
            <w:rPr>
              <w:rFonts w:eastAsiaTheme="minorEastAsia"/>
              <w:noProof/>
              <w:lang w:eastAsia="ro-RO"/>
            </w:rPr>
          </w:pPr>
          <w:hyperlink w:anchor="_Toc490668902" w:history="1">
            <w:r w:rsidR="003A31A3" w:rsidRPr="003217FF">
              <w:rPr>
                <w:rStyle w:val="Hyperlink"/>
                <w:rFonts w:ascii="Trebuchet MS" w:hAnsi="Trebuchet MS"/>
                <w:noProof/>
              </w:rPr>
              <w:t>15. Riscuri</w:t>
            </w:r>
            <w:r w:rsidR="003A31A3">
              <w:rPr>
                <w:noProof/>
                <w:webHidden/>
              </w:rPr>
              <w:tab/>
            </w:r>
            <w:r w:rsidR="003A31A3">
              <w:rPr>
                <w:noProof/>
                <w:webHidden/>
              </w:rPr>
              <w:fldChar w:fldCharType="begin"/>
            </w:r>
            <w:r w:rsidR="003A31A3">
              <w:rPr>
                <w:noProof/>
                <w:webHidden/>
              </w:rPr>
              <w:instrText xml:space="preserve"> PAGEREF _Toc490668902 \h </w:instrText>
            </w:r>
            <w:r w:rsidR="003A31A3">
              <w:rPr>
                <w:noProof/>
                <w:webHidden/>
              </w:rPr>
            </w:r>
            <w:r w:rsidR="003A31A3">
              <w:rPr>
                <w:noProof/>
                <w:webHidden/>
              </w:rPr>
              <w:fldChar w:fldCharType="separate"/>
            </w:r>
            <w:r w:rsidR="00E33248">
              <w:rPr>
                <w:noProof/>
                <w:webHidden/>
              </w:rPr>
              <w:t>15</w:t>
            </w:r>
            <w:r w:rsidR="003A31A3">
              <w:rPr>
                <w:noProof/>
                <w:webHidden/>
              </w:rPr>
              <w:fldChar w:fldCharType="end"/>
            </w:r>
          </w:hyperlink>
        </w:p>
        <w:p w:rsidR="003A31A3" w:rsidRDefault="004B6454">
          <w:pPr>
            <w:pStyle w:val="TOC1"/>
            <w:tabs>
              <w:tab w:val="right" w:leader="dot" w:pos="9062"/>
            </w:tabs>
            <w:rPr>
              <w:rFonts w:eastAsiaTheme="minorEastAsia"/>
              <w:noProof/>
              <w:lang w:eastAsia="ro-RO"/>
            </w:rPr>
          </w:pPr>
          <w:hyperlink w:anchor="_Toc490668903" w:history="1">
            <w:r w:rsidR="003A31A3" w:rsidRPr="003217FF">
              <w:rPr>
                <w:rStyle w:val="Hyperlink"/>
                <w:rFonts w:ascii="Trebuchet MS" w:hAnsi="Trebuchet MS"/>
                <w:noProof/>
              </w:rPr>
              <w:t>16. Principii orizontale</w:t>
            </w:r>
            <w:r w:rsidR="003A31A3">
              <w:rPr>
                <w:noProof/>
                <w:webHidden/>
              </w:rPr>
              <w:tab/>
            </w:r>
            <w:r w:rsidR="003A31A3">
              <w:rPr>
                <w:noProof/>
                <w:webHidden/>
              </w:rPr>
              <w:fldChar w:fldCharType="begin"/>
            </w:r>
            <w:r w:rsidR="003A31A3">
              <w:rPr>
                <w:noProof/>
                <w:webHidden/>
              </w:rPr>
              <w:instrText xml:space="preserve"> PAGEREF _Toc490668903 \h </w:instrText>
            </w:r>
            <w:r w:rsidR="003A31A3">
              <w:rPr>
                <w:noProof/>
                <w:webHidden/>
              </w:rPr>
            </w:r>
            <w:r w:rsidR="003A31A3">
              <w:rPr>
                <w:noProof/>
                <w:webHidden/>
              </w:rPr>
              <w:fldChar w:fldCharType="separate"/>
            </w:r>
            <w:r w:rsidR="00E33248">
              <w:rPr>
                <w:noProof/>
                <w:webHidden/>
              </w:rPr>
              <w:t>15</w:t>
            </w:r>
            <w:r w:rsidR="003A31A3">
              <w:rPr>
                <w:noProof/>
                <w:webHidden/>
              </w:rPr>
              <w:fldChar w:fldCharType="end"/>
            </w:r>
          </w:hyperlink>
        </w:p>
        <w:p w:rsidR="003A31A3" w:rsidRDefault="004B6454">
          <w:pPr>
            <w:pStyle w:val="TOC1"/>
            <w:tabs>
              <w:tab w:val="right" w:leader="dot" w:pos="9062"/>
            </w:tabs>
            <w:rPr>
              <w:rFonts w:eastAsiaTheme="minorEastAsia"/>
              <w:noProof/>
              <w:lang w:eastAsia="ro-RO"/>
            </w:rPr>
          </w:pPr>
          <w:hyperlink w:anchor="_Toc490668904" w:history="1">
            <w:r w:rsidR="003A31A3" w:rsidRPr="003217FF">
              <w:rPr>
                <w:rStyle w:val="Hyperlink"/>
                <w:rFonts w:ascii="Trebuchet MS" w:hAnsi="Trebuchet MS"/>
                <w:noProof/>
              </w:rPr>
              <w:t>17. Indicatori prestabiliți</w:t>
            </w:r>
            <w:r w:rsidR="003A31A3">
              <w:rPr>
                <w:noProof/>
                <w:webHidden/>
              </w:rPr>
              <w:tab/>
            </w:r>
            <w:r w:rsidR="003A31A3">
              <w:rPr>
                <w:noProof/>
                <w:webHidden/>
              </w:rPr>
              <w:fldChar w:fldCharType="begin"/>
            </w:r>
            <w:r w:rsidR="003A31A3">
              <w:rPr>
                <w:noProof/>
                <w:webHidden/>
              </w:rPr>
              <w:instrText xml:space="preserve"> PAGEREF _Toc490668904 \h </w:instrText>
            </w:r>
            <w:r w:rsidR="003A31A3">
              <w:rPr>
                <w:noProof/>
                <w:webHidden/>
              </w:rPr>
            </w:r>
            <w:r w:rsidR="003A31A3">
              <w:rPr>
                <w:noProof/>
                <w:webHidden/>
              </w:rPr>
              <w:fldChar w:fldCharType="separate"/>
            </w:r>
            <w:r w:rsidR="00E33248">
              <w:rPr>
                <w:noProof/>
                <w:webHidden/>
              </w:rPr>
              <w:t>16</w:t>
            </w:r>
            <w:r w:rsidR="003A31A3">
              <w:rPr>
                <w:noProof/>
                <w:webHidden/>
              </w:rPr>
              <w:fldChar w:fldCharType="end"/>
            </w:r>
          </w:hyperlink>
        </w:p>
        <w:p w:rsidR="003A31A3" w:rsidRDefault="004B6454">
          <w:pPr>
            <w:pStyle w:val="TOC1"/>
            <w:tabs>
              <w:tab w:val="right" w:leader="dot" w:pos="9062"/>
            </w:tabs>
            <w:rPr>
              <w:rFonts w:eastAsiaTheme="minorEastAsia"/>
              <w:noProof/>
              <w:lang w:eastAsia="ro-RO"/>
            </w:rPr>
          </w:pPr>
          <w:hyperlink w:anchor="_Toc490668905" w:history="1">
            <w:r w:rsidR="003A31A3" w:rsidRPr="003217FF">
              <w:rPr>
                <w:rStyle w:val="Hyperlink"/>
                <w:rFonts w:ascii="Trebuchet MS" w:hAnsi="Trebuchet MS"/>
                <w:noProof/>
              </w:rPr>
              <w:t>18. Plan de achiziții</w:t>
            </w:r>
            <w:r w:rsidR="003A31A3">
              <w:rPr>
                <w:noProof/>
                <w:webHidden/>
              </w:rPr>
              <w:tab/>
            </w:r>
            <w:r w:rsidR="003A31A3">
              <w:rPr>
                <w:noProof/>
                <w:webHidden/>
              </w:rPr>
              <w:fldChar w:fldCharType="begin"/>
            </w:r>
            <w:r w:rsidR="003A31A3">
              <w:rPr>
                <w:noProof/>
                <w:webHidden/>
              </w:rPr>
              <w:instrText xml:space="preserve"> PAGEREF _Toc490668905 \h </w:instrText>
            </w:r>
            <w:r w:rsidR="003A31A3">
              <w:rPr>
                <w:noProof/>
                <w:webHidden/>
              </w:rPr>
            </w:r>
            <w:r w:rsidR="003A31A3">
              <w:rPr>
                <w:noProof/>
                <w:webHidden/>
              </w:rPr>
              <w:fldChar w:fldCharType="separate"/>
            </w:r>
            <w:r w:rsidR="00E33248">
              <w:rPr>
                <w:noProof/>
                <w:webHidden/>
              </w:rPr>
              <w:t>17</w:t>
            </w:r>
            <w:r w:rsidR="003A31A3">
              <w:rPr>
                <w:noProof/>
                <w:webHidden/>
              </w:rPr>
              <w:fldChar w:fldCharType="end"/>
            </w:r>
          </w:hyperlink>
        </w:p>
        <w:p w:rsidR="003A31A3" w:rsidRDefault="004B6454">
          <w:pPr>
            <w:pStyle w:val="TOC1"/>
            <w:tabs>
              <w:tab w:val="right" w:leader="dot" w:pos="9062"/>
            </w:tabs>
            <w:rPr>
              <w:rFonts w:eastAsiaTheme="minorEastAsia"/>
              <w:noProof/>
              <w:lang w:eastAsia="ro-RO"/>
            </w:rPr>
          </w:pPr>
          <w:hyperlink w:anchor="_Toc490668906" w:history="1">
            <w:r w:rsidR="003A31A3" w:rsidRPr="003217FF">
              <w:rPr>
                <w:rStyle w:val="Hyperlink"/>
                <w:rFonts w:ascii="Trebuchet MS" w:hAnsi="Trebuchet MS"/>
                <w:noProof/>
              </w:rPr>
              <w:t>19. Resurse umane implicate</w:t>
            </w:r>
            <w:r w:rsidR="003A31A3">
              <w:rPr>
                <w:noProof/>
                <w:webHidden/>
              </w:rPr>
              <w:tab/>
            </w:r>
            <w:r w:rsidR="003A31A3">
              <w:rPr>
                <w:noProof/>
                <w:webHidden/>
              </w:rPr>
              <w:fldChar w:fldCharType="begin"/>
            </w:r>
            <w:r w:rsidR="003A31A3">
              <w:rPr>
                <w:noProof/>
                <w:webHidden/>
              </w:rPr>
              <w:instrText xml:space="preserve"> PAGEREF _Toc490668906 \h </w:instrText>
            </w:r>
            <w:r w:rsidR="003A31A3">
              <w:rPr>
                <w:noProof/>
                <w:webHidden/>
              </w:rPr>
            </w:r>
            <w:r w:rsidR="003A31A3">
              <w:rPr>
                <w:noProof/>
                <w:webHidden/>
              </w:rPr>
              <w:fldChar w:fldCharType="separate"/>
            </w:r>
            <w:r w:rsidR="00E33248">
              <w:rPr>
                <w:noProof/>
                <w:webHidden/>
              </w:rPr>
              <w:t>19</w:t>
            </w:r>
            <w:r w:rsidR="003A31A3">
              <w:rPr>
                <w:noProof/>
                <w:webHidden/>
              </w:rPr>
              <w:fldChar w:fldCharType="end"/>
            </w:r>
          </w:hyperlink>
        </w:p>
        <w:p w:rsidR="003A31A3" w:rsidRDefault="004B6454">
          <w:pPr>
            <w:pStyle w:val="TOC1"/>
            <w:tabs>
              <w:tab w:val="right" w:leader="dot" w:pos="9062"/>
            </w:tabs>
            <w:rPr>
              <w:rFonts w:eastAsiaTheme="minorEastAsia"/>
              <w:noProof/>
              <w:lang w:eastAsia="ro-RO"/>
            </w:rPr>
          </w:pPr>
          <w:hyperlink w:anchor="_Toc490668907" w:history="1">
            <w:r w:rsidR="003A31A3" w:rsidRPr="003217FF">
              <w:rPr>
                <w:rStyle w:val="Hyperlink"/>
                <w:rFonts w:ascii="Trebuchet MS" w:hAnsi="Trebuchet MS"/>
                <w:noProof/>
              </w:rPr>
              <w:t>20. Resurse materiale implicate</w:t>
            </w:r>
            <w:r w:rsidR="003A31A3">
              <w:rPr>
                <w:noProof/>
                <w:webHidden/>
              </w:rPr>
              <w:tab/>
            </w:r>
            <w:r w:rsidR="003A31A3">
              <w:rPr>
                <w:noProof/>
                <w:webHidden/>
              </w:rPr>
              <w:fldChar w:fldCharType="begin"/>
            </w:r>
            <w:r w:rsidR="003A31A3">
              <w:rPr>
                <w:noProof/>
                <w:webHidden/>
              </w:rPr>
              <w:instrText xml:space="preserve"> PAGEREF _Toc490668907 \h </w:instrText>
            </w:r>
            <w:r w:rsidR="003A31A3">
              <w:rPr>
                <w:noProof/>
                <w:webHidden/>
              </w:rPr>
            </w:r>
            <w:r w:rsidR="003A31A3">
              <w:rPr>
                <w:noProof/>
                <w:webHidden/>
              </w:rPr>
              <w:fldChar w:fldCharType="separate"/>
            </w:r>
            <w:r w:rsidR="00E33248">
              <w:rPr>
                <w:noProof/>
                <w:webHidden/>
              </w:rPr>
              <w:t>21</w:t>
            </w:r>
            <w:r w:rsidR="003A31A3">
              <w:rPr>
                <w:noProof/>
                <w:webHidden/>
              </w:rPr>
              <w:fldChar w:fldCharType="end"/>
            </w:r>
          </w:hyperlink>
        </w:p>
        <w:p w:rsidR="003A31A3" w:rsidRDefault="004B6454">
          <w:pPr>
            <w:pStyle w:val="TOC1"/>
            <w:tabs>
              <w:tab w:val="right" w:leader="dot" w:pos="9062"/>
            </w:tabs>
            <w:rPr>
              <w:rFonts w:eastAsiaTheme="minorEastAsia"/>
              <w:noProof/>
              <w:lang w:eastAsia="ro-RO"/>
            </w:rPr>
          </w:pPr>
          <w:hyperlink w:anchor="_Toc490668908" w:history="1">
            <w:r w:rsidR="003A31A3" w:rsidRPr="003217FF">
              <w:rPr>
                <w:rStyle w:val="Hyperlink"/>
                <w:rFonts w:ascii="Trebuchet MS" w:hAnsi="Trebuchet MS"/>
                <w:noProof/>
              </w:rPr>
              <w:t>21. Activități previzionate</w:t>
            </w:r>
            <w:r w:rsidR="003A31A3">
              <w:rPr>
                <w:noProof/>
                <w:webHidden/>
              </w:rPr>
              <w:tab/>
            </w:r>
            <w:r w:rsidR="003A31A3">
              <w:rPr>
                <w:noProof/>
                <w:webHidden/>
              </w:rPr>
              <w:fldChar w:fldCharType="begin"/>
            </w:r>
            <w:r w:rsidR="003A31A3">
              <w:rPr>
                <w:noProof/>
                <w:webHidden/>
              </w:rPr>
              <w:instrText xml:space="preserve"> PAGEREF _Toc490668908 \h </w:instrText>
            </w:r>
            <w:r w:rsidR="003A31A3">
              <w:rPr>
                <w:noProof/>
                <w:webHidden/>
              </w:rPr>
            </w:r>
            <w:r w:rsidR="003A31A3">
              <w:rPr>
                <w:noProof/>
                <w:webHidden/>
              </w:rPr>
              <w:fldChar w:fldCharType="separate"/>
            </w:r>
            <w:r w:rsidR="00E33248">
              <w:rPr>
                <w:noProof/>
                <w:webHidden/>
              </w:rPr>
              <w:t>23</w:t>
            </w:r>
            <w:r w:rsidR="003A31A3">
              <w:rPr>
                <w:noProof/>
                <w:webHidden/>
              </w:rPr>
              <w:fldChar w:fldCharType="end"/>
            </w:r>
          </w:hyperlink>
        </w:p>
        <w:p w:rsidR="003A31A3" w:rsidRDefault="004B6454">
          <w:pPr>
            <w:pStyle w:val="TOC1"/>
            <w:tabs>
              <w:tab w:val="right" w:leader="dot" w:pos="9062"/>
            </w:tabs>
            <w:rPr>
              <w:rFonts w:eastAsiaTheme="minorEastAsia"/>
              <w:noProof/>
              <w:lang w:eastAsia="ro-RO"/>
            </w:rPr>
          </w:pPr>
          <w:hyperlink w:anchor="_Toc490668909" w:history="1">
            <w:r w:rsidR="003A31A3" w:rsidRPr="003217FF">
              <w:rPr>
                <w:rStyle w:val="Hyperlink"/>
                <w:rFonts w:ascii="Trebuchet MS" w:hAnsi="Trebuchet MS"/>
                <w:noProof/>
              </w:rPr>
              <w:t>22. Buget - Activități și cheltuieli</w:t>
            </w:r>
            <w:r w:rsidR="003A31A3">
              <w:rPr>
                <w:noProof/>
                <w:webHidden/>
              </w:rPr>
              <w:tab/>
            </w:r>
            <w:r w:rsidR="003A31A3">
              <w:rPr>
                <w:noProof/>
                <w:webHidden/>
              </w:rPr>
              <w:fldChar w:fldCharType="begin"/>
            </w:r>
            <w:r w:rsidR="003A31A3">
              <w:rPr>
                <w:noProof/>
                <w:webHidden/>
              </w:rPr>
              <w:instrText xml:space="preserve"> PAGEREF _Toc490668909 \h </w:instrText>
            </w:r>
            <w:r w:rsidR="003A31A3">
              <w:rPr>
                <w:noProof/>
                <w:webHidden/>
              </w:rPr>
            </w:r>
            <w:r w:rsidR="003A31A3">
              <w:rPr>
                <w:noProof/>
                <w:webHidden/>
              </w:rPr>
              <w:fldChar w:fldCharType="separate"/>
            </w:r>
            <w:r w:rsidR="00E33248">
              <w:rPr>
                <w:noProof/>
                <w:webHidden/>
              </w:rPr>
              <w:t>25</w:t>
            </w:r>
            <w:r w:rsidR="003A31A3">
              <w:rPr>
                <w:noProof/>
                <w:webHidden/>
              </w:rPr>
              <w:fldChar w:fldCharType="end"/>
            </w:r>
          </w:hyperlink>
        </w:p>
        <w:p w:rsidR="003A31A3" w:rsidRDefault="004B6454">
          <w:pPr>
            <w:pStyle w:val="TOC1"/>
            <w:tabs>
              <w:tab w:val="right" w:leader="dot" w:pos="9062"/>
            </w:tabs>
            <w:rPr>
              <w:rFonts w:eastAsiaTheme="minorEastAsia"/>
              <w:noProof/>
              <w:lang w:eastAsia="ro-RO"/>
            </w:rPr>
          </w:pPr>
          <w:hyperlink w:anchor="_Toc490668910" w:history="1">
            <w:r w:rsidR="003A31A3" w:rsidRPr="003217FF">
              <w:rPr>
                <w:rStyle w:val="Hyperlink"/>
                <w:rFonts w:ascii="Trebuchet MS" w:hAnsi="Trebuchet MS"/>
                <w:noProof/>
              </w:rPr>
              <w:t>23. Buget – Câmp de interventie</w:t>
            </w:r>
            <w:r w:rsidR="003A31A3">
              <w:rPr>
                <w:noProof/>
                <w:webHidden/>
              </w:rPr>
              <w:tab/>
            </w:r>
            <w:r w:rsidR="003A31A3">
              <w:rPr>
                <w:noProof/>
                <w:webHidden/>
              </w:rPr>
              <w:fldChar w:fldCharType="begin"/>
            </w:r>
            <w:r w:rsidR="003A31A3">
              <w:rPr>
                <w:noProof/>
                <w:webHidden/>
              </w:rPr>
              <w:instrText xml:space="preserve"> PAGEREF _Toc490668910 \h </w:instrText>
            </w:r>
            <w:r w:rsidR="003A31A3">
              <w:rPr>
                <w:noProof/>
                <w:webHidden/>
              </w:rPr>
            </w:r>
            <w:r w:rsidR="003A31A3">
              <w:rPr>
                <w:noProof/>
                <w:webHidden/>
              </w:rPr>
              <w:fldChar w:fldCharType="separate"/>
            </w:r>
            <w:r w:rsidR="00E33248">
              <w:rPr>
                <w:noProof/>
                <w:webHidden/>
              </w:rPr>
              <w:t>29</w:t>
            </w:r>
            <w:r w:rsidR="003A31A3">
              <w:rPr>
                <w:noProof/>
                <w:webHidden/>
              </w:rPr>
              <w:fldChar w:fldCharType="end"/>
            </w:r>
          </w:hyperlink>
        </w:p>
        <w:p w:rsidR="003A31A3" w:rsidRDefault="004B6454">
          <w:pPr>
            <w:pStyle w:val="TOC1"/>
            <w:tabs>
              <w:tab w:val="right" w:leader="dot" w:pos="9062"/>
            </w:tabs>
            <w:rPr>
              <w:rFonts w:eastAsiaTheme="minorEastAsia"/>
              <w:noProof/>
              <w:lang w:eastAsia="ro-RO"/>
            </w:rPr>
          </w:pPr>
          <w:hyperlink w:anchor="_Toc490668911" w:history="1">
            <w:r w:rsidR="003A31A3" w:rsidRPr="003217FF">
              <w:rPr>
                <w:rStyle w:val="Hyperlink"/>
                <w:rFonts w:ascii="Trebuchet MS" w:hAnsi="Trebuchet MS"/>
                <w:noProof/>
              </w:rPr>
              <w:t>24. Buget – Formă de finanţare</w:t>
            </w:r>
            <w:r w:rsidR="003A31A3">
              <w:rPr>
                <w:noProof/>
                <w:webHidden/>
              </w:rPr>
              <w:tab/>
            </w:r>
            <w:r w:rsidR="003A31A3">
              <w:rPr>
                <w:noProof/>
                <w:webHidden/>
              </w:rPr>
              <w:fldChar w:fldCharType="begin"/>
            </w:r>
            <w:r w:rsidR="003A31A3">
              <w:rPr>
                <w:noProof/>
                <w:webHidden/>
              </w:rPr>
              <w:instrText xml:space="preserve"> PAGEREF _Toc490668911 \h </w:instrText>
            </w:r>
            <w:r w:rsidR="003A31A3">
              <w:rPr>
                <w:noProof/>
                <w:webHidden/>
              </w:rPr>
            </w:r>
            <w:r w:rsidR="003A31A3">
              <w:rPr>
                <w:noProof/>
                <w:webHidden/>
              </w:rPr>
              <w:fldChar w:fldCharType="separate"/>
            </w:r>
            <w:r w:rsidR="00E33248">
              <w:rPr>
                <w:noProof/>
                <w:webHidden/>
              </w:rPr>
              <w:t>31</w:t>
            </w:r>
            <w:r w:rsidR="003A31A3">
              <w:rPr>
                <w:noProof/>
                <w:webHidden/>
              </w:rPr>
              <w:fldChar w:fldCharType="end"/>
            </w:r>
          </w:hyperlink>
        </w:p>
        <w:p w:rsidR="003A31A3" w:rsidRDefault="004B6454">
          <w:pPr>
            <w:pStyle w:val="TOC1"/>
            <w:tabs>
              <w:tab w:val="right" w:leader="dot" w:pos="9062"/>
            </w:tabs>
            <w:rPr>
              <w:rFonts w:eastAsiaTheme="minorEastAsia"/>
              <w:noProof/>
              <w:lang w:eastAsia="ro-RO"/>
            </w:rPr>
          </w:pPr>
          <w:hyperlink w:anchor="_Toc490668912" w:history="1">
            <w:r w:rsidR="003A31A3" w:rsidRPr="003217FF">
              <w:rPr>
                <w:rStyle w:val="Hyperlink"/>
                <w:rFonts w:ascii="Trebuchet MS" w:hAnsi="Trebuchet MS"/>
                <w:noProof/>
              </w:rPr>
              <w:t>25. Buget – Tip teritoriu</w:t>
            </w:r>
            <w:r w:rsidR="003A31A3">
              <w:rPr>
                <w:noProof/>
                <w:webHidden/>
              </w:rPr>
              <w:tab/>
            </w:r>
            <w:r w:rsidR="003A31A3">
              <w:rPr>
                <w:noProof/>
                <w:webHidden/>
              </w:rPr>
              <w:fldChar w:fldCharType="begin"/>
            </w:r>
            <w:r w:rsidR="003A31A3">
              <w:rPr>
                <w:noProof/>
                <w:webHidden/>
              </w:rPr>
              <w:instrText xml:space="preserve"> PAGEREF _Toc490668912 \h </w:instrText>
            </w:r>
            <w:r w:rsidR="003A31A3">
              <w:rPr>
                <w:noProof/>
                <w:webHidden/>
              </w:rPr>
            </w:r>
            <w:r w:rsidR="003A31A3">
              <w:rPr>
                <w:noProof/>
                <w:webHidden/>
              </w:rPr>
              <w:fldChar w:fldCharType="separate"/>
            </w:r>
            <w:r w:rsidR="00E33248">
              <w:rPr>
                <w:noProof/>
                <w:webHidden/>
              </w:rPr>
              <w:t>31</w:t>
            </w:r>
            <w:r w:rsidR="003A31A3">
              <w:rPr>
                <w:noProof/>
                <w:webHidden/>
              </w:rPr>
              <w:fldChar w:fldCharType="end"/>
            </w:r>
          </w:hyperlink>
        </w:p>
        <w:p w:rsidR="003A31A3" w:rsidRDefault="004B6454">
          <w:pPr>
            <w:pStyle w:val="TOC1"/>
            <w:tabs>
              <w:tab w:val="right" w:leader="dot" w:pos="9062"/>
            </w:tabs>
            <w:rPr>
              <w:rFonts w:eastAsiaTheme="minorEastAsia"/>
              <w:noProof/>
              <w:lang w:eastAsia="ro-RO"/>
            </w:rPr>
          </w:pPr>
          <w:hyperlink w:anchor="_Toc490668913" w:history="1">
            <w:r w:rsidR="003A31A3" w:rsidRPr="003217FF">
              <w:rPr>
                <w:rStyle w:val="Hyperlink"/>
                <w:rFonts w:ascii="Trebuchet MS" w:hAnsi="Trebuchet MS"/>
                <w:noProof/>
              </w:rPr>
              <w:t>26. Vizualizare proiect</w:t>
            </w:r>
            <w:r w:rsidR="003A31A3">
              <w:rPr>
                <w:noProof/>
                <w:webHidden/>
              </w:rPr>
              <w:tab/>
            </w:r>
            <w:r w:rsidR="003A31A3">
              <w:rPr>
                <w:noProof/>
                <w:webHidden/>
              </w:rPr>
              <w:fldChar w:fldCharType="begin"/>
            </w:r>
            <w:r w:rsidR="003A31A3">
              <w:rPr>
                <w:noProof/>
                <w:webHidden/>
              </w:rPr>
              <w:instrText xml:space="preserve"> PAGEREF _Toc490668913 \h </w:instrText>
            </w:r>
            <w:r w:rsidR="003A31A3">
              <w:rPr>
                <w:noProof/>
                <w:webHidden/>
              </w:rPr>
            </w:r>
            <w:r w:rsidR="003A31A3">
              <w:rPr>
                <w:noProof/>
                <w:webHidden/>
              </w:rPr>
              <w:fldChar w:fldCharType="separate"/>
            </w:r>
            <w:r w:rsidR="00E33248">
              <w:rPr>
                <w:noProof/>
                <w:webHidden/>
              </w:rPr>
              <w:t>31</w:t>
            </w:r>
            <w:r w:rsidR="003A31A3">
              <w:rPr>
                <w:noProof/>
                <w:webHidden/>
              </w:rPr>
              <w:fldChar w:fldCharType="end"/>
            </w:r>
          </w:hyperlink>
        </w:p>
        <w:p w:rsidR="00E15B84" w:rsidRPr="00B161ED" w:rsidRDefault="005246A0" w:rsidP="00B161ED">
          <w:pPr>
            <w:jc w:val="both"/>
            <w:rPr>
              <w:rFonts w:ascii="Trebuchet MS" w:hAnsi="Trebuchet MS"/>
            </w:rPr>
          </w:pPr>
          <w:r w:rsidRPr="00B161ED">
            <w:rPr>
              <w:rFonts w:ascii="Trebuchet MS" w:hAnsi="Trebuchet MS"/>
              <w:b/>
            </w:rPr>
            <w:fldChar w:fldCharType="end"/>
          </w:r>
        </w:p>
      </w:sdtContent>
    </w:sdt>
    <w:p w:rsidR="005246A0" w:rsidRPr="00B161ED" w:rsidRDefault="005246A0" w:rsidP="00B161ED">
      <w:pPr>
        <w:spacing w:after="0" w:line="240" w:lineRule="auto"/>
        <w:jc w:val="both"/>
        <w:rPr>
          <w:rFonts w:ascii="Trebuchet MS" w:hAnsi="Trebuchet MS"/>
          <w:b/>
        </w:rPr>
      </w:pPr>
    </w:p>
    <w:p w:rsidR="005246A0" w:rsidRPr="00B161ED" w:rsidRDefault="00AE72AB" w:rsidP="00B161ED">
      <w:pPr>
        <w:jc w:val="both"/>
        <w:rPr>
          <w:rFonts w:ascii="Trebuchet MS" w:hAnsi="Trebuchet MS"/>
          <w:b/>
        </w:rPr>
      </w:pPr>
      <w:r w:rsidRPr="00B161ED">
        <w:rPr>
          <w:rFonts w:ascii="Trebuchet MS" w:hAnsi="Trebuchet MS"/>
          <w:b/>
        </w:rPr>
        <w:br w:type="page"/>
      </w:r>
    </w:p>
    <w:p w:rsidR="005246A0" w:rsidRPr="005F2BE5" w:rsidRDefault="005246A0" w:rsidP="005246A0">
      <w:pPr>
        <w:spacing w:line="240" w:lineRule="auto"/>
        <w:jc w:val="both"/>
        <w:rPr>
          <w:rFonts w:ascii="Trebuchet MS" w:hAnsi="Trebuchet MS"/>
          <w:b/>
        </w:rPr>
      </w:pPr>
      <w:r w:rsidRPr="005F2BE5">
        <w:rPr>
          <w:rFonts w:ascii="Trebuchet MS" w:hAnsi="Trebuchet MS"/>
          <w:b/>
        </w:rPr>
        <w:lastRenderedPageBreak/>
        <w:t>Cererea de finanțare este structurată în următoarele funcții</w:t>
      </w:r>
      <w:r w:rsidR="00F921BC" w:rsidRPr="005F2BE5">
        <w:rPr>
          <w:rFonts w:ascii="Trebuchet MS" w:hAnsi="Trebuchet MS"/>
          <w:b/>
        </w:rPr>
        <w:t>/</w:t>
      </w:r>
      <w:r w:rsidR="0013455F" w:rsidRPr="005F2BE5">
        <w:rPr>
          <w:rFonts w:ascii="Trebuchet MS" w:hAnsi="Trebuchet MS"/>
          <w:b/>
        </w:rPr>
        <w:t>secțiuni</w:t>
      </w:r>
      <w:r w:rsidRPr="005F2BE5">
        <w:rPr>
          <w:rFonts w:ascii="Trebuchet MS" w:hAnsi="Trebuchet MS"/>
          <w:b/>
        </w:rPr>
        <w:t>, care se regăsesc în partea stângă a meniului din aplicația MySMIS2014 și care sunt prezentate mai jos.</w:t>
      </w:r>
    </w:p>
    <w:p w:rsidR="005246A0" w:rsidRPr="005F2BE5" w:rsidRDefault="005246A0" w:rsidP="005246A0">
      <w:pPr>
        <w:spacing w:line="240" w:lineRule="auto"/>
        <w:jc w:val="both"/>
        <w:rPr>
          <w:rFonts w:ascii="Trebuchet MS" w:hAnsi="Trebuchet MS"/>
          <w:b/>
        </w:rPr>
      </w:pPr>
      <w:r w:rsidRPr="005F2BE5">
        <w:rPr>
          <w:rFonts w:ascii="Trebuchet MS" w:hAnsi="Trebuchet MS"/>
          <w:b/>
        </w:rPr>
        <w:t>Introducerea datelor în aceste funcții se poate face numai după crearea/alegerea unui proiect, pe pași unul după celălalt sau utilizând aleatoriu funcțiile din stânga ecranului.</w:t>
      </w:r>
    </w:p>
    <w:p w:rsidR="008A441D" w:rsidRPr="005F2BE5" w:rsidRDefault="005246A0" w:rsidP="005246A0">
      <w:pPr>
        <w:spacing w:line="240" w:lineRule="auto"/>
        <w:jc w:val="both"/>
        <w:rPr>
          <w:rFonts w:ascii="Trebuchet MS" w:hAnsi="Trebuchet MS"/>
          <w:b/>
        </w:rPr>
      </w:pPr>
      <w:r w:rsidRPr="005F2BE5">
        <w:rPr>
          <w:rFonts w:ascii="Trebuchet MS" w:hAnsi="Trebuchet MS"/>
          <w:b/>
        </w:rPr>
        <w:t xml:space="preserve">Sistemul permite atașarea de documente, cu condiția ca, </w:t>
      </w:r>
      <w:r w:rsidR="00DF39AC" w:rsidRPr="005F2BE5">
        <w:rPr>
          <w:rFonts w:ascii="Trebuchet MS" w:hAnsi="Trebuchet MS"/>
          <w:b/>
        </w:rPr>
        <w:t xml:space="preserve">la definirea apelului de către AM POAT </w:t>
      </w:r>
      <w:r w:rsidRPr="005F2BE5">
        <w:rPr>
          <w:rFonts w:ascii="Trebuchet MS" w:hAnsi="Trebuchet MS"/>
          <w:b/>
        </w:rPr>
        <w:t>pentru funcți</w:t>
      </w:r>
      <w:r w:rsidR="00DF39AC" w:rsidRPr="005F2BE5">
        <w:rPr>
          <w:rFonts w:ascii="Trebuchet MS" w:hAnsi="Trebuchet MS"/>
          <w:b/>
        </w:rPr>
        <w:t>a</w:t>
      </w:r>
      <w:r w:rsidR="00B161ED" w:rsidRPr="005F2BE5">
        <w:rPr>
          <w:rFonts w:ascii="Trebuchet MS" w:hAnsi="Trebuchet MS"/>
          <w:b/>
        </w:rPr>
        <w:t xml:space="preserve"> </w:t>
      </w:r>
      <w:r w:rsidR="00DF39AC" w:rsidRPr="005F2BE5">
        <w:rPr>
          <w:rFonts w:ascii="Trebuchet MS" w:hAnsi="Trebuchet MS"/>
          <w:b/>
        </w:rPr>
        <w:t>respectivă</w:t>
      </w:r>
      <w:r w:rsidRPr="005F2BE5">
        <w:rPr>
          <w:rFonts w:ascii="Trebuchet MS" w:hAnsi="Trebuchet MS"/>
          <w:b/>
        </w:rPr>
        <w:t>, să fi</w:t>
      </w:r>
      <w:r w:rsidR="00DF39AC" w:rsidRPr="005F2BE5">
        <w:rPr>
          <w:rFonts w:ascii="Trebuchet MS" w:hAnsi="Trebuchet MS"/>
          <w:b/>
        </w:rPr>
        <w:t>e</w:t>
      </w:r>
      <w:r w:rsidRPr="005F2BE5">
        <w:rPr>
          <w:rFonts w:ascii="Trebuchet MS" w:hAnsi="Trebuchet MS"/>
          <w:b/>
        </w:rPr>
        <w:t xml:space="preserve"> permisă atașarea de documente. Documentele care se solicită a fi atașate sunt menționate la fiecare funcție de mai jos, precum și în ghidul solicitantului la CAPITOLUL 4. Completarea cererii de finanţare.</w:t>
      </w:r>
    </w:p>
    <w:p w:rsidR="005246A0" w:rsidRDefault="005246A0" w:rsidP="00CF3237">
      <w:pPr>
        <w:spacing w:line="240" w:lineRule="auto"/>
        <w:ind w:left="708"/>
        <w:jc w:val="both"/>
        <w:rPr>
          <w:rFonts w:ascii="Trebuchet MS" w:hAnsi="Trebuchet MS"/>
          <w:color w:val="FF0000"/>
        </w:rPr>
      </w:pPr>
      <w:r w:rsidRPr="00B161ED">
        <w:rPr>
          <w:rFonts w:ascii="Trebuchet MS" w:hAnsi="Trebuchet MS"/>
          <w:b/>
          <w:color w:val="FF0000"/>
        </w:rPr>
        <w:t xml:space="preserve">NOTĂ: </w:t>
      </w:r>
      <w:r w:rsidRPr="00B161ED">
        <w:rPr>
          <w:rFonts w:ascii="Trebuchet MS" w:hAnsi="Trebuchet MS"/>
          <w:color w:val="FF0000"/>
        </w:rPr>
        <w:t xml:space="preserve">Documentele care vor fi atașate în aplicație trebuie să fie în format </w:t>
      </w:r>
      <w:r w:rsidRPr="00B161ED">
        <w:rPr>
          <w:rFonts w:ascii="Trebuchet MS" w:hAnsi="Trebuchet MS"/>
          <w:i/>
          <w:color w:val="FF0000"/>
        </w:rPr>
        <w:t>pdf</w:t>
      </w:r>
      <w:r w:rsidRPr="00B161ED">
        <w:rPr>
          <w:rFonts w:ascii="Trebuchet MS" w:hAnsi="Trebuchet MS"/>
          <w:color w:val="FF0000"/>
        </w:rPr>
        <w:t xml:space="preserve"> și semnate electronic de </w:t>
      </w:r>
      <w:r w:rsidR="00BA7DB0">
        <w:rPr>
          <w:rFonts w:ascii="Trebuchet MS" w:hAnsi="Trebuchet MS"/>
          <w:color w:val="FF0000"/>
        </w:rPr>
        <w:t xml:space="preserve">către </w:t>
      </w:r>
      <w:r w:rsidRPr="00B161ED">
        <w:rPr>
          <w:rFonts w:ascii="Trebuchet MS" w:hAnsi="Trebuchet MS"/>
          <w:color w:val="FF0000"/>
        </w:rPr>
        <w:t xml:space="preserve">reprezentantul legal sau persoana împuternicită. În cazul actelor semnate scriptic acestea se vor scana în format </w:t>
      </w:r>
      <w:r w:rsidRPr="00B161ED">
        <w:rPr>
          <w:rFonts w:ascii="Trebuchet MS" w:hAnsi="Trebuchet MS"/>
          <w:i/>
          <w:color w:val="FF0000"/>
        </w:rPr>
        <w:t>pdf</w:t>
      </w:r>
      <w:r w:rsidRPr="00B161ED">
        <w:rPr>
          <w:rFonts w:ascii="Trebuchet MS" w:hAnsi="Trebuchet MS"/>
          <w:color w:val="FF0000"/>
        </w:rPr>
        <w:t xml:space="preserve"> și se vor semna electronic</w:t>
      </w:r>
      <w:r w:rsidR="00A852C4">
        <w:rPr>
          <w:rFonts w:ascii="Trebuchet MS" w:hAnsi="Trebuchet MS"/>
          <w:color w:val="FF0000"/>
        </w:rPr>
        <w:t xml:space="preserve"> </w:t>
      </w:r>
      <w:r w:rsidRPr="00B161ED">
        <w:rPr>
          <w:rFonts w:ascii="Trebuchet MS" w:hAnsi="Trebuchet MS"/>
          <w:color w:val="FF0000"/>
        </w:rPr>
        <w:t xml:space="preserve">de </w:t>
      </w:r>
      <w:r w:rsidR="00BA7DB0">
        <w:rPr>
          <w:rFonts w:ascii="Trebuchet MS" w:hAnsi="Trebuchet MS"/>
          <w:color w:val="FF0000"/>
        </w:rPr>
        <w:t xml:space="preserve">către </w:t>
      </w:r>
      <w:r w:rsidRPr="00B161ED">
        <w:rPr>
          <w:rFonts w:ascii="Trebuchet MS" w:hAnsi="Trebuchet MS"/>
          <w:color w:val="FF0000"/>
        </w:rPr>
        <w:t>reprezentantul legal sau persoana împuternicită.</w:t>
      </w:r>
    </w:p>
    <w:p w:rsidR="00C22B56" w:rsidRPr="00C22B56" w:rsidRDefault="00C22B56" w:rsidP="00CF3237">
      <w:pPr>
        <w:spacing w:line="240" w:lineRule="auto"/>
        <w:ind w:left="708"/>
        <w:jc w:val="both"/>
        <w:rPr>
          <w:rFonts w:ascii="Trebuchet MS" w:hAnsi="Trebuchet MS"/>
          <w:color w:val="FF0000"/>
        </w:rPr>
      </w:pPr>
      <w:r w:rsidRPr="00A83531">
        <w:rPr>
          <w:rFonts w:ascii="Trebuchet MS" w:hAnsi="Trebuchet MS"/>
          <w:color w:val="FF0000"/>
        </w:rPr>
        <w:t xml:space="preserve">La semnarea documentelor, este necesar să vă asigurați că </w:t>
      </w:r>
      <w:r w:rsidRPr="00C22B56">
        <w:rPr>
          <w:rFonts w:ascii="Trebuchet MS" w:hAnsi="Trebuchet MS"/>
          <w:b/>
          <w:color w:val="FF0000"/>
        </w:rPr>
        <w:t>semnătura este vizibilă</w:t>
      </w:r>
      <w:r w:rsidRPr="00A83531">
        <w:rPr>
          <w:rFonts w:ascii="Trebuchet MS" w:hAnsi="Trebuchet MS"/>
          <w:color w:val="FF0000"/>
        </w:rPr>
        <w:t>, în cazul în care aplicația utilizată pentru semnarea electronică include aceste opțiuni.</w:t>
      </w:r>
    </w:p>
    <w:p w:rsidR="0011069E" w:rsidRPr="00B161ED" w:rsidRDefault="0011069E" w:rsidP="0011069E">
      <w:pPr>
        <w:spacing w:line="240" w:lineRule="auto"/>
        <w:ind w:left="708"/>
        <w:jc w:val="both"/>
        <w:rPr>
          <w:rFonts w:ascii="Trebuchet MS" w:hAnsi="Trebuchet MS"/>
          <w:color w:val="FF0000"/>
        </w:rPr>
      </w:pPr>
      <w:r w:rsidRPr="000A6E83">
        <w:rPr>
          <w:rFonts w:ascii="Trebuchet MS" w:hAnsi="Trebuchet MS"/>
          <w:b/>
          <w:color w:val="FF0000"/>
        </w:rPr>
        <w:t>Documentele atașate nu pot depăși dimensiunea de 50MB pe fiecare funcție.</w:t>
      </w:r>
    </w:p>
    <w:p w:rsidR="005246A0" w:rsidRPr="00AE719C" w:rsidRDefault="005246A0" w:rsidP="005246A0">
      <w:pPr>
        <w:spacing w:line="240" w:lineRule="auto"/>
        <w:jc w:val="both"/>
        <w:rPr>
          <w:rFonts w:ascii="Trebuchet MS" w:hAnsi="Trebuchet MS"/>
          <w:b/>
        </w:rPr>
      </w:pPr>
      <w:r w:rsidRPr="00AE719C">
        <w:rPr>
          <w:rFonts w:ascii="Trebuchet MS" w:hAnsi="Trebuchet MS"/>
          <w:b/>
        </w:rPr>
        <w:t>După introducerea informațiilor în funcția respectivă este necesară salvarea acestora.</w:t>
      </w:r>
    </w:p>
    <w:p w:rsidR="005246A0" w:rsidRPr="00AE719C" w:rsidRDefault="005246A0" w:rsidP="005246A0">
      <w:pPr>
        <w:spacing w:line="240" w:lineRule="auto"/>
        <w:jc w:val="both"/>
        <w:rPr>
          <w:rFonts w:ascii="Trebuchet MS" w:hAnsi="Trebuchet MS"/>
          <w:b/>
        </w:rPr>
      </w:pPr>
      <w:r w:rsidRPr="00AE719C">
        <w:rPr>
          <w:rFonts w:ascii="Trebuchet MS" w:hAnsi="Trebuchet MS"/>
          <w:b/>
        </w:rPr>
        <w:t>După parcurgerea și completarea cu informații a tuturor funcțiilor se va putea genera din sistem cererea de finanțare în structura solicitată și cu datele introduse.</w:t>
      </w:r>
    </w:p>
    <w:p w:rsidR="009C7A50" w:rsidRPr="00B161ED" w:rsidRDefault="009C7A50" w:rsidP="005246A0">
      <w:pPr>
        <w:spacing w:line="240" w:lineRule="auto"/>
        <w:jc w:val="both"/>
        <w:rPr>
          <w:rFonts w:ascii="Trebuchet MS" w:hAnsi="Trebuchet MS"/>
          <w:b/>
          <w:color w:val="FF0000"/>
        </w:rPr>
      </w:pPr>
      <w:r w:rsidRPr="00B161ED">
        <w:rPr>
          <w:rFonts w:ascii="Trebuchet MS" w:hAnsi="Trebuchet MS"/>
          <w:noProof/>
          <w:lang w:eastAsia="ro-RO"/>
        </w:rPr>
        <w:drawing>
          <wp:anchor distT="0" distB="0" distL="114300" distR="114300" simplePos="0" relativeHeight="251671552" behindDoc="0" locked="0" layoutInCell="1" allowOverlap="1" wp14:anchorId="661CC617" wp14:editId="78E84727">
            <wp:simplePos x="0" y="0"/>
            <wp:positionH relativeFrom="column">
              <wp:posOffset>-19050</wp:posOffset>
            </wp:positionH>
            <wp:positionV relativeFrom="paragraph">
              <wp:posOffset>154305</wp:posOffset>
            </wp:positionV>
            <wp:extent cx="320040" cy="320040"/>
            <wp:effectExtent l="0" t="0" r="3810" b="3810"/>
            <wp:wrapSquare wrapText="left"/>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20040" cy="320040"/>
                    </a:xfrm>
                    <a:prstGeom prst="rect">
                      <a:avLst/>
                    </a:prstGeom>
                    <a:noFill/>
                  </pic:spPr>
                </pic:pic>
              </a:graphicData>
            </a:graphic>
            <wp14:sizeRelH relativeFrom="margin">
              <wp14:pctWidth>0</wp14:pctWidth>
            </wp14:sizeRelH>
            <wp14:sizeRelV relativeFrom="margin">
              <wp14:pctHeight>0</wp14:pctHeight>
            </wp14:sizeRelV>
          </wp:anchor>
        </w:drawing>
      </w:r>
    </w:p>
    <w:p w:rsidR="005246A0" w:rsidRPr="00B161ED" w:rsidRDefault="005246A0" w:rsidP="005246A0">
      <w:pPr>
        <w:spacing w:line="240" w:lineRule="auto"/>
        <w:jc w:val="both"/>
        <w:rPr>
          <w:rFonts w:ascii="Trebuchet MS" w:hAnsi="Trebuchet MS"/>
          <w:b/>
          <w:color w:val="FF0000"/>
        </w:rPr>
      </w:pPr>
      <w:r w:rsidRPr="00B161ED">
        <w:rPr>
          <w:rFonts w:ascii="Trebuchet MS" w:hAnsi="Trebuchet MS"/>
          <w:b/>
          <w:color w:val="FF0000"/>
        </w:rPr>
        <w:t>ATENȚIE!</w:t>
      </w:r>
    </w:p>
    <w:p w:rsidR="005246A0" w:rsidRPr="00CF3237" w:rsidRDefault="005246A0" w:rsidP="00CF3237">
      <w:pPr>
        <w:pStyle w:val="ListParagraph"/>
        <w:numPr>
          <w:ilvl w:val="0"/>
          <w:numId w:val="74"/>
        </w:numPr>
        <w:spacing w:line="240" w:lineRule="auto"/>
        <w:jc w:val="both"/>
        <w:rPr>
          <w:rFonts w:ascii="Trebuchet MS" w:hAnsi="Trebuchet MS"/>
          <w:b/>
          <w:color w:val="FF0000"/>
        </w:rPr>
      </w:pPr>
      <w:r w:rsidRPr="00CF3237">
        <w:rPr>
          <w:rFonts w:ascii="Trebuchet MS" w:hAnsi="Trebuchet MS"/>
          <w:b/>
          <w:color w:val="FF0000"/>
        </w:rPr>
        <w:t xml:space="preserve">Pentru </w:t>
      </w:r>
      <w:r w:rsidR="00637DC7" w:rsidRPr="00CF3237">
        <w:rPr>
          <w:rFonts w:ascii="Trebuchet MS" w:hAnsi="Trebuchet MS"/>
          <w:b/>
          <w:color w:val="FF0000"/>
        </w:rPr>
        <w:t>a</w:t>
      </w:r>
      <w:r w:rsidRPr="00CF3237">
        <w:rPr>
          <w:rFonts w:ascii="Trebuchet MS" w:hAnsi="Trebuchet MS"/>
          <w:b/>
          <w:color w:val="FF0000"/>
        </w:rPr>
        <w:t xml:space="preserve"> evita pierder</w:t>
      </w:r>
      <w:r w:rsidR="00637DC7" w:rsidRPr="00CF3237">
        <w:rPr>
          <w:rFonts w:ascii="Trebuchet MS" w:hAnsi="Trebuchet MS"/>
          <w:b/>
          <w:color w:val="FF0000"/>
        </w:rPr>
        <w:t>ea</w:t>
      </w:r>
      <w:r w:rsidRPr="00CF3237">
        <w:rPr>
          <w:rFonts w:ascii="Trebuchet MS" w:hAnsi="Trebuchet MS"/>
          <w:b/>
          <w:color w:val="FF0000"/>
        </w:rPr>
        <w:t xml:space="preserve"> de date, se recomandă salvarea informațiilor după fiecare completare a câmpurilor prin apăsarea butonului ”Salvare”.</w:t>
      </w:r>
    </w:p>
    <w:p w:rsidR="005246A0" w:rsidRPr="00CF3237" w:rsidRDefault="005246A0" w:rsidP="00CF3237">
      <w:pPr>
        <w:pStyle w:val="ListParagraph"/>
        <w:numPr>
          <w:ilvl w:val="0"/>
          <w:numId w:val="74"/>
        </w:numPr>
        <w:spacing w:line="240" w:lineRule="auto"/>
        <w:jc w:val="both"/>
        <w:rPr>
          <w:rFonts w:ascii="Trebuchet MS" w:hAnsi="Trebuchet MS"/>
          <w:color w:val="FF0000"/>
        </w:rPr>
      </w:pPr>
      <w:r w:rsidRPr="00CF3237">
        <w:rPr>
          <w:rFonts w:ascii="Trebuchet MS" w:hAnsi="Trebuchet MS"/>
          <w:color w:val="FF0000"/>
        </w:rPr>
        <w:t>În cazul în care proiectul este finanțat din mai multe apeluri, componenta reprezintă proiectul pentru fiecare apel.</w:t>
      </w:r>
    </w:p>
    <w:p w:rsidR="00D24912" w:rsidRPr="00CF3237" w:rsidRDefault="005246A0" w:rsidP="00CF3237">
      <w:pPr>
        <w:pStyle w:val="ListParagraph"/>
        <w:numPr>
          <w:ilvl w:val="0"/>
          <w:numId w:val="74"/>
        </w:numPr>
        <w:spacing w:line="240" w:lineRule="auto"/>
        <w:jc w:val="both"/>
        <w:rPr>
          <w:rFonts w:ascii="Trebuchet MS" w:hAnsi="Trebuchet MS"/>
          <w:color w:val="FF0000"/>
        </w:rPr>
      </w:pPr>
      <w:r w:rsidRPr="00CF3237">
        <w:rPr>
          <w:rFonts w:ascii="Trebuchet MS" w:hAnsi="Trebuchet MS"/>
          <w:color w:val="FF0000"/>
        </w:rPr>
        <w:t>Pentru editarea sau ștergerea informațiilor</w:t>
      </w:r>
      <w:r w:rsidR="001A3CA1">
        <w:rPr>
          <w:rFonts w:ascii="Trebuchet MS" w:hAnsi="Trebuchet MS"/>
          <w:color w:val="FF0000"/>
        </w:rPr>
        <w:t>/documentelor</w:t>
      </w:r>
      <w:r w:rsidRPr="00CF3237">
        <w:rPr>
          <w:rFonts w:ascii="Trebuchet MS" w:hAnsi="Trebuchet MS"/>
          <w:color w:val="FF0000"/>
        </w:rPr>
        <w:t xml:space="preserve"> amintite se apasă butoanele</w:t>
      </w:r>
      <w:r w:rsidR="00D24912" w:rsidRPr="00CF3237">
        <w:rPr>
          <w:rFonts w:ascii="Trebuchet MS" w:hAnsi="Trebuchet MS"/>
          <w:color w:val="FF0000"/>
        </w:rPr>
        <w:t>:</w:t>
      </w:r>
      <w:r w:rsidRPr="00CF3237">
        <w:rPr>
          <w:rFonts w:ascii="Trebuchet MS" w:hAnsi="Trebuchet MS"/>
          <w:color w:val="FF0000"/>
        </w:rPr>
        <w:t xml:space="preserve"> </w:t>
      </w:r>
    </w:p>
    <w:p w:rsidR="00D24912" w:rsidRPr="00B161ED" w:rsidRDefault="005246A0" w:rsidP="00CF3237">
      <w:pPr>
        <w:pStyle w:val="ListParagraph"/>
        <w:numPr>
          <w:ilvl w:val="0"/>
          <w:numId w:val="70"/>
        </w:numPr>
        <w:spacing w:line="240" w:lineRule="auto"/>
        <w:ind w:left="1068"/>
        <w:jc w:val="both"/>
        <w:rPr>
          <w:rFonts w:ascii="Trebuchet MS" w:hAnsi="Trebuchet MS"/>
          <w:color w:val="FF0000"/>
        </w:rPr>
      </w:pPr>
      <w:r w:rsidRPr="00B161ED">
        <w:rPr>
          <w:rFonts w:ascii="Trebuchet MS" w:hAnsi="Trebuchet MS"/>
          <w:color w:val="FF0000"/>
        </w:rPr>
        <w:t xml:space="preserve">pentru editare </w:t>
      </w:r>
      <w:r w:rsidRPr="00B161ED">
        <w:rPr>
          <w:rFonts w:ascii="Trebuchet MS" w:hAnsi="Trebuchet MS"/>
          <w:noProof/>
          <w:lang w:eastAsia="ro-RO"/>
        </w:rPr>
        <w:drawing>
          <wp:inline distT="0" distB="0" distL="0" distR="0" wp14:anchorId="01FEAB77" wp14:editId="2204B74B">
            <wp:extent cx="227138" cy="194106"/>
            <wp:effectExtent l="0" t="0" r="1905"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flipH="1">
                      <a:off x="0" y="0"/>
                      <a:ext cx="226666" cy="193703"/>
                    </a:xfrm>
                    <a:prstGeom prst="rect">
                      <a:avLst/>
                    </a:prstGeom>
                    <a:noFill/>
                    <a:ln>
                      <a:noFill/>
                    </a:ln>
                  </pic:spPr>
                </pic:pic>
              </a:graphicData>
            </a:graphic>
          </wp:inline>
        </w:drawing>
      </w:r>
      <w:r w:rsidRPr="00B161ED">
        <w:rPr>
          <w:rFonts w:ascii="Trebuchet MS" w:hAnsi="Trebuchet MS"/>
          <w:color w:val="FF0000"/>
        </w:rPr>
        <w:t xml:space="preserve"> </w:t>
      </w:r>
    </w:p>
    <w:p w:rsidR="00D24912" w:rsidRPr="00B161ED" w:rsidRDefault="005246A0" w:rsidP="00CF3237">
      <w:pPr>
        <w:pStyle w:val="ListParagraph"/>
        <w:spacing w:line="240" w:lineRule="auto"/>
        <w:ind w:left="1068"/>
        <w:jc w:val="both"/>
        <w:rPr>
          <w:rFonts w:ascii="Trebuchet MS" w:hAnsi="Trebuchet MS"/>
          <w:color w:val="FF0000"/>
        </w:rPr>
      </w:pPr>
      <w:r w:rsidRPr="00B161ED">
        <w:rPr>
          <w:rFonts w:ascii="Trebuchet MS" w:hAnsi="Trebuchet MS"/>
          <w:color w:val="FF0000"/>
        </w:rPr>
        <w:t xml:space="preserve">și </w:t>
      </w:r>
    </w:p>
    <w:p w:rsidR="005246A0" w:rsidRDefault="005246A0" w:rsidP="00CF3237">
      <w:pPr>
        <w:pStyle w:val="ListParagraph"/>
        <w:numPr>
          <w:ilvl w:val="0"/>
          <w:numId w:val="70"/>
        </w:numPr>
        <w:spacing w:line="240" w:lineRule="auto"/>
        <w:ind w:left="1068"/>
        <w:jc w:val="both"/>
        <w:rPr>
          <w:rFonts w:ascii="Trebuchet MS" w:hAnsi="Trebuchet MS"/>
          <w:color w:val="FF0000"/>
        </w:rPr>
      </w:pPr>
      <w:r w:rsidRPr="00B161ED">
        <w:rPr>
          <w:rFonts w:ascii="Trebuchet MS" w:hAnsi="Trebuchet MS"/>
          <w:noProof/>
          <w:lang w:eastAsia="ro-RO"/>
        </w:rPr>
        <w:drawing>
          <wp:inline distT="0" distB="0" distL="0" distR="0" wp14:anchorId="29F88188" wp14:editId="3D8DFB40">
            <wp:extent cx="228714" cy="183562"/>
            <wp:effectExtent l="0" t="0" r="0" b="698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24944" cy="180536"/>
                    </a:xfrm>
                    <a:prstGeom prst="rect">
                      <a:avLst/>
                    </a:prstGeom>
                    <a:noFill/>
                    <a:ln>
                      <a:noFill/>
                    </a:ln>
                  </pic:spPr>
                </pic:pic>
              </a:graphicData>
            </a:graphic>
          </wp:inline>
        </w:drawing>
      </w:r>
      <w:r w:rsidRPr="00B161ED">
        <w:rPr>
          <w:rFonts w:ascii="Trebuchet MS" w:hAnsi="Trebuchet MS"/>
          <w:color w:val="FF0000"/>
        </w:rPr>
        <w:t>pentru ștergere.</w:t>
      </w:r>
    </w:p>
    <w:p w:rsidR="004F57B6" w:rsidRDefault="004F57B6" w:rsidP="00CF3237">
      <w:pPr>
        <w:pStyle w:val="ListParagraph"/>
        <w:numPr>
          <w:ilvl w:val="0"/>
          <w:numId w:val="74"/>
        </w:numPr>
        <w:spacing w:line="240" w:lineRule="auto"/>
        <w:jc w:val="both"/>
        <w:rPr>
          <w:rFonts w:ascii="Trebuchet MS" w:hAnsi="Trebuchet MS"/>
          <w:color w:val="FF0000"/>
        </w:rPr>
      </w:pPr>
      <w:r>
        <w:rPr>
          <w:rFonts w:ascii="Trebuchet MS" w:hAnsi="Trebuchet MS"/>
          <w:color w:val="FF0000"/>
        </w:rPr>
        <w:t>Înainte de a completa cererea de finanțare, este necesară parcurgerea în întregime a prevederilor Ghidului Solicitantului.</w:t>
      </w:r>
      <w:r w:rsidRPr="00344D80">
        <w:rPr>
          <w:rFonts w:ascii="Trebuchet MS" w:hAnsi="Trebuchet MS"/>
          <w:color w:val="FF0000"/>
        </w:rPr>
        <w:t xml:space="preserve"> </w:t>
      </w:r>
    </w:p>
    <w:p w:rsidR="001A3CA1" w:rsidRDefault="001A3CA1" w:rsidP="00CF3237">
      <w:pPr>
        <w:pStyle w:val="ListParagraph"/>
        <w:numPr>
          <w:ilvl w:val="0"/>
          <w:numId w:val="74"/>
        </w:numPr>
        <w:spacing w:line="240" w:lineRule="auto"/>
        <w:jc w:val="both"/>
        <w:rPr>
          <w:rFonts w:ascii="Trebuchet MS" w:hAnsi="Trebuchet MS"/>
          <w:color w:val="FF0000"/>
        </w:rPr>
      </w:pPr>
      <w:r>
        <w:rPr>
          <w:rFonts w:ascii="Trebuchet MS" w:hAnsi="Trebuchet MS"/>
          <w:color w:val="FF0000"/>
        </w:rPr>
        <w:t xml:space="preserve">După finalizarea completării cererii, pentru transmitere, este necesară blocarea cererii și validarea acesteia. După blocarea cererii, se generează cererea pdf, se semnează electronic și se atașează la momentul validării. </w:t>
      </w:r>
    </w:p>
    <w:p w:rsidR="001A3CA1" w:rsidRPr="00CF3237" w:rsidRDefault="001A3CA1" w:rsidP="00CF3237">
      <w:pPr>
        <w:pStyle w:val="ListParagraph"/>
        <w:spacing w:line="240" w:lineRule="auto"/>
        <w:jc w:val="both"/>
        <w:rPr>
          <w:rFonts w:ascii="Trebuchet MS" w:hAnsi="Trebuchet MS"/>
          <w:color w:val="FF0000"/>
        </w:rPr>
      </w:pPr>
      <w:r>
        <w:rPr>
          <w:rFonts w:ascii="Trebuchet MS" w:hAnsi="Trebuchet MS"/>
          <w:color w:val="FF0000"/>
        </w:rPr>
        <w:t>Validarea cererii este ireversibilă. După blocarea cererii, se mai pot face modificări prin deblocarea acesteia, însă după validare, nu se mai poate face nicio modificare.</w:t>
      </w:r>
    </w:p>
    <w:p w:rsidR="005246A0" w:rsidRPr="00B161ED" w:rsidRDefault="005246A0" w:rsidP="005246A0">
      <w:pPr>
        <w:pStyle w:val="Heading1"/>
        <w:shd w:val="clear" w:color="auto" w:fill="B2A1C7" w:themeFill="accent4" w:themeFillTint="99"/>
        <w:spacing w:before="0" w:line="240" w:lineRule="auto"/>
        <w:jc w:val="both"/>
        <w:rPr>
          <w:rFonts w:ascii="Trebuchet MS" w:hAnsi="Trebuchet MS"/>
          <w:color w:val="auto"/>
          <w:sz w:val="22"/>
          <w:szCs w:val="22"/>
        </w:rPr>
      </w:pPr>
      <w:bookmarkStart w:id="0" w:name="_Toc477197207"/>
      <w:bookmarkStart w:id="1" w:name="_Toc490668888"/>
      <w:r w:rsidRPr="00B161ED">
        <w:rPr>
          <w:rFonts w:ascii="Trebuchet MS" w:hAnsi="Trebuchet MS"/>
          <w:color w:val="auto"/>
          <w:sz w:val="22"/>
          <w:szCs w:val="22"/>
        </w:rPr>
        <w:t>1. Solicitant</w:t>
      </w:r>
      <w:bookmarkEnd w:id="0"/>
      <w:bookmarkEnd w:id="1"/>
    </w:p>
    <w:p w:rsidR="005246A0" w:rsidRPr="00B161ED" w:rsidRDefault="005246A0" w:rsidP="005246A0">
      <w:pPr>
        <w:spacing w:after="0" w:line="240" w:lineRule="auto"/>
        <w:jc w:val="both"/>
        <w:rPr>
          <w:rFonts w:ascii="Trebuchet MS" w:hAnsi="Trebuchet MS"/>
          <w:b/>
          <w:i/>
          <w:color w:val="FF0000"/>
        </w:rPr>
      </w:pPr>
    </w:p>
    <w:p w:rsidR="00AE72AB" w:rsidRPr="00AE719C" w:rsidRDefault="00AE72AB" w:rsidP="00AE72AB">
      <w:pPr>
        <w:spacing w:after="0" w:line="240" w:lineRule="auto"/>
        <w:jc w:val="both"/>
        <w:rPr>
          <w:rFonts w:ascii="Trebuchet MS" w:hAnsi="Trebuchet MS"/>
        </w:rPr>
      </w:pPr>
      <w:r w:rsidRPr="00AE719C">
        <w:rPr>
          <w:rFonts w:ascii="Trebuchet MS" w:hAnsi="Trebuchet MS"/>
        </w:rPr>
        <w:t>Funcția Solicitant este completată automat din datele introduse anterior în rubricile aferente, respectiv prin accesarea Profil Persoană Juridică – Modificare Persoană Juridică – Date Generale / Date Financiare / Finanțări / Structura Grupului.</w:t>
      </w:r>
    </w:p>
    <w:p w:rsidR="00AE72AB" w:rsidRPr="00AE719C" w:rsidRDefault="00AE72AB" w:rsidP="00AE72AB">
      <w:pPr>
        <w:spacing w:after="0" w:line="240" w:lineRule="auto"/>
        <w:jc w:val="both"/>
        <w:rPr>
          <w:rFonts w:ascii="Trebuchet MS" w:hAnsi="Trebuchet MS"/>
        </w:rPr>
      </w:pPr>
      <w:r w:rsidRPr="00AE719C">
        <w:rPr>
          <w:rFonts w:ascii="Trebuchet MS" w:hAnsi="Trebuchet MS"/>
        </w:rPr>
        <w:t>Informația se poate modifica doar de către reprezentantul legal/împuternicit.</w:t>
      </w:r>
    </w:p>
    <w:p w:rsidR="00AE72AB" w:rsidRPr="00F52BDA" w:rsidRDefault="00AE72AB" w:rsidP="00AE72AB">
      <w:pPr>
        <w:spacing w:after="0" w:line="240" w:lineRule="auto"/>
        <w:jc w:val="both"/>
        <w:rPr>
          <w:rFonts w:ascii="Trebuchet MS" w:hAnsi="Trebuchet MS"/>
        </w:rPr>
      </w:pPr>
      <w:r w:rsidRPr="00F52BDA">
        <w:rPr>
          <w:rFonts w:ascii="Trebuchet MS" w:hAnsi="Trebuchet MS"/>
        </w:rPr>
        <w:t>Se completează de către lider și fiecare membru al parteneriatului (de către reprezentanți sau împuterniciți; NU de către persoanele înrolate). Pentru restul persoanelor din cadrul structurii beneficiare, care primesc drepturi de acces pe proiect cu cod de înrolare de la reprezentantul legal/împuternicitul acestuia, aceste câmpuri vor fi blocate la editare.</w:t>
      </w:r>
    </w:p>
    <w:p w:rsidR="00AE72AB" w:rsidRPr="00F52BDA" w:rsidRDefault="00B23934" w:rsidP="00AE72AB">
      <w:pPr>
        <w:spacing w:after="0" w:line="240" w:lineRule="auto"/>
        <w:jc w:val="both"/>
        <w:rPr>
          <w:rFonts w:ascii="Trebuchet MS" w:hAnsi="Trebuchet MS"/>
        </w:rPr>
      </w:pPr>
      <w:r w:rsidRPr="00F52BDA">
        <w:rPr>
          <w:rFonts w:ascii="Trebuchet MS" w:hAnsi="Trebuchet MS"/>
        </w:rPr>
        <w:lastRenderedPageBreak/>
        <w:t>În cazul proiectelor depuse în parteneriat, se urmează p</w:t>
      </w:r>
      <w:r w:rsidR="00AE72AB" w:rsidRPr="00F52BDA">
        <w:rPr>
          <w:rFonts w:ascii="Trebuchet MS" w:hAnsi="Trebuchet MS"/>
        </w:rPr>
        <w:t xml:space="preserve">rocedura de asociere utilizând funcția </w:t>
      </w:r>
      <w:r w:rsidR="00AE72AB" w:rsidRPr="00F52BDA">
        <w:rPr>
          <w:rFonts w:ascii="Trebuchet MS" w:hAnsi="Trebuchet MS"/>
          <w:i/>
        </w:rPr>
        <w:t>Asociere în proiect</w:t>
      </w:r>
      <w:r w:rsidR="00AE72AB" w:rsidRPr="00F52BDA">
        <w:rPr>
          <w:rFonts w:ascii="Trebuchet MS" w:hAnsi="Trebuchet MS"/>
        </w:rPr>
        <w:t xml:space="preserve"> din dreapta sus</w:t>
      </w:r>
      <w:r w:rsidR="00724182" w:rsidRPr="00F52BDA">
        <w:rPr>
          <w:rFonts w:ascii="Trebuchet MS" w:hAnsi="Trebuchet MS"/>
        </w:rPr>
        <w:t xml:space="preserve"> a ecranului</w:t>
      </w:r>
      <w:r w:rsidR="00AE72AB" w:rsidRPr="00F52BDA">
        <w:rPr>
          <w:rFonts w:ascii="Trebuchet MS" w:hAnsi="Trebuchet MS"/>
        </w:rPr>
        <w:t xml:space="preserve">, cu ajutorul unui cod asociere proiect, furnizat de sistem (conform manualului MySMIS2014 - </w:t>
      </w:r>
      <w:r w:rsidR="00AE72AB" w:rsidRPr="00F52BDA">
        <w:rPr>
          <w:rFonts w:ascii="Trebuchet MS" w:hAnsi="Trebuchet MS"/>
          <w:i/>
        </w:rPr>
        <w:t>Identificarea electronică, crearea contului entității juridice și asocierea la o entitate</w:t>
      </w:r>
      <w:r w:rsidR="00AE72AB" w:rsidRPr="00F52BDA">
        <w:rPr>
          <w:rFonts w:ascii="Trebuchet MS" w:hAnsi="Trebuchet MS"/>
        </w:rPr>
        <w:t xml:space="preserve">, secțiunea </w:t>
      </w:r>
      <w:r w:rsidR="00AE72AB" w:rsidRPr="00F52BDA">
        <w:rPr>
          <w:rFonts w:ascii="Trebuchet MS" w:hAnsi="Trebuchet MS"/>
          <w:i/>
        </w:rPr>
        <w:t>Asocierea la o entitate juridică</w:t>
      </w:r>
      <w:r w:rsidR="00AE72AB" w:rsidRPr="00F52BDA">
        <w:rPr>
          <w:rFonts w:ascii="Trebuchet MS" w:hAnsi="Trebuchet MS"/>
        </w:rPr>
        <w:t>).</w:t>
      </w:r>
    </w:p>
    <w:p w:rsidR="00293AD8" w:rsidRPr="00F52BDA" w:rsidRDefault="00293AD8" w:rsidP="00293AD8">
      <w:pPr>
        <w:spacing w:after="0" w:line="240" w:lineRule="auto"/>
        <w:jc w:val="both"/>
        <w:rPr>
          <w:rFonts w:ascii="Trebuchet MS" w:hAnsi="Trebuchet MS"/>
        </w:rPr>
      </w:pPr>
      <w:r w:rsidRPr="00F52BDA">
        <w:rPr>
          <w:rFonts w:ascii="Trebuchet MS" w:hAnsi="Trebuchet MS"/>
        </w:rPr>
        <w:t>Sistemul preia automat datele aferente profilului fiecărui membru al parteneriatului.</w:t>
      </w:r>
    </w:p>
    <w:p w:rsidR="00AE72AB" w:rsidRPr="00F52BDA" w:rsidRDefault="00AE72AB" w:rsidP="00AE72AB">
      <w:pPr>
        <w:spacing w:after="0" w:line="240" w:lineRule="auto"/>
        <w:jc w:val="both"/>
        <w:rPr>
          <w:rFonts w:ascii="Trebuchet MS" w:hAnsi="Trebuchet MS"/>
          <w:color w:val="FF0000"/>
        </w:rPr>
      </w:pPr>
    </w:p>
    <w:p w:rsidR="00AE72AB" w:rsidRPr="00F52BDA" w:rsidRDefault="00AE72AB" w:rsidP="00AE72AB">
      <w:pPr>
        <w:spacing w:after="0" w:line="240" w:lineRule="auto"/>
        <w:jc w:val="both"/>
        <w:rPr>
          <w:rFonts w:ascii="Trebuchet MS" w:hAnsi="Trebuchet MS"/>
          <w:color w:val="FF0000"/>
        </w:rPr>
      </w:pPr>
      <w:r w:rsidRPr="00F52BDA">
        <w:rPr>
          <w:rFonts w:ascii="Trebuchet MS" w:hAnsi="Trebuchet MS"/>
          <w:b/>
          <w:color w:val="FF0000"/>
        </w:rPr>
        <w:t>NOTĂ:</w:t>
      </w:r>
      <w:r w:rsidR="00AE719C" w:rsidRPr="00F52BDA">
        <w:rPr>
          <w:rFonts w:ascii="Trebuchet MS" w:hAnsi="Trebuchet MS"/>
          <w:color w:val="FF0000"/>
        </w:rPr>
        <w:t xml:space="preserve"> </w:t>
      </w:r>
      <w:r w:rsidRPr="00F52BDA">
        <w:rPr>
          <w:rFonts w:ascii="Trebuchet MS" w:hAnsi="Trebuchet MS"/>
          <w:color w:val="FF0000"/>
        </w:rPr>
        <w:t xml:space="preserve">Partenerul nu poate introduce informații aferente </w:t>
      </w:r>
      <w:r w:rsidR="00797942" w:rsidRPr="00F52BDA">
        <w:rPr>
          <w:rFonts w:ascii="Trebuchet MS" w:hAnsi="Trebuchet MS"/>
          <w:color w:val="FF0000"/>
        </w:rPr>
        <w:t xml:space="preserve">celorlalte secțiuni din </w:t>
      </w:r>
      <w:r w:rsidRPr="00F52BDA">
        <w:rPr>
          <w:rFonts w:ascii="Trebuchet MS" w:hAnsi="Trebuchet MS"/>
          <w:color w:val="FF0000"/>
        </w:rPr>
        <w:t>cerer</w:t>
      </w:r>
      <w:r w:rsidR="00797942" w:rsidRPr="00F52BDA">
        <w:rPr>
          <w:rFonts w:ascii="Trebuchet MS" w:hAnsi="Trebuchet MS"/>
          <w:color w:val="FF0000"/>
        </w:rPr>
        <w:t>ea</w:t>
      </w:r>
      <w:r w:rsidRPr="00F52BDA">
        <w:rPr>
          <w:rFonts w:ascii="Trebuchet MS" w:hAnsi="Trebuchet MS"/>
          <w:color w:val="FF0000"/>
        </w:rPr>
        <w:t xml:space="preserve"> de finanțare creat</w:t>
      </w:r>
      <w:r w:rsidR="00797942" w:rsidRPr="00F52BDA">
        <w:rPr>
          <w:rFonts w:ascii="Trebuchet MS" w:hAnsi="Trebuchet MS"/>
          <w:color w:val="FF0000"/>
        </w:rPr>
        <w:t>ă</w:t>
      </w:r>
      <w:r w:rsidRPr="00F52BDA">
        <w:rPr>
          <w:rFonts w:ascii="Trebuchet MS" w:hAnsi="Trebuchet MS"/>
          <w:color w:val="FF0000"/>
        </w:rPr>
        <w:t xml:space="preserve"> de liderul parteneriatului</w:t>
      </w:r>
      <w:r w:rsidR="00797942" w:rsidRPr="00F52BDA">
        <w:rPr>
          <w:rFonts w:ascii="Trebuchet MS" w:hAnsi="Trebuchet MS"/>
          <w:color w:val="FF0000"/>
        </w:rPr>
        <w:t>, însă le poate vizualiza, inclusiv documentele încărcate de acesta</w:t>
      </w:r>
      <w:r w:rsidRPr="00F52BDA">
        <w:rPr>
          <w:rFonts w:ascii="Trebuchet MS" w:hAnsi="Trebuchet MS"/>
          <w:color w:val="FF0000"/>
        </w:rPr>
        <w:t>.</w:t>
      </w:r>
    </w:p>
    <w:p w:rsidR="00AE72AB" w:rsidRPr="00B161ED" w:rsidRDefault="00AE72AB" w:rsidP="00D57ACC">
      <w:pPr>
        <w:spacing w:after="0" w:line="240" w:lineRule="auto"/>
        <w:ind w:firstLine="708"/>
        <w:jc w:val="both"/>
        <w:rPr>
          <w:rFonts w:ascii="Trebuchet MS" w:hAnsi="Trebuchet MS"/>
          <w:color w:val="FF0000"/>
        </w:rPr>
      </w:pPr>
      <w:r w:rsidRPr="00F52BDA">
        <w:rPr>
          <w:rFonts w:ascii="Trebuchet MS" w:hAnsi="Trebuchet MS"/>
          <w:color w:val="FF0000"/>
        </w:rPr>
        <w:t>Dacă se dorește ca și alți utilizatori având calitate de persoană fizică să introducă date aferente cererii de finanțare, se folosește funcția Drepturi acces utilizatori, utilizând codul de înrolare al liderului.</w:t>
      </w:r>
      <w:r w:rsidRPr="00B161ED">
        <w:rPr>
          <w:rFonts w:ascii="Trebuchet MS" w:hAnsi="Trebuchet MS"/>
          <w:color w:val="FF0000"/>
        </w:rPr>
        <w:t xml:space="preserve"> </w:t>
      </w:r>
    </w:p>
    <w:p w:rsidR="00AE72AB" w:rsidRPr="00B161ED" w:rsidRDefault="00AE72AB" w:rsidP="00AE72AB">
      <w:pPr>
        <w:spacing w:after="0" w:line="240" w:lineRule="auto"/>
        <w:jc w:val="both"/>
        <w:rPr>
          <w:rFonts w:ascii="Trebuchet MS" w:hAnsi="Trebuchet MS"/>
          <w:color w:val="FF0000"/>
        </w:rPr>
      </w:pPr>
    </w:p>
    <w:p w:rsidR="00AE72AB" w:rsidRPr="00610ADA" w:rsidRDefault="00AE72AB" w:rsidP="00AE72AB">
      <w:pPr>
        <w:spacing w:after="0" w:line="240" w:lineRule="auto"/>
        <w:jc w:val="both"/>
        <w:rPr>
          <w:rFonts w:ascii="Trebuchet MS" w:hAnsi="Trebuchet MS"/>
        </w:rPr>
      </w:pPr>
      <w:r w:rsidRPr="00610ADA">
        <w:rPr>
          <w:rFonts w:ascii="Trebuchet MS" w:hAnsi="Trebuchet MS"/>
        </w:rPr>
        <w:t xml:space="preserve">Solicitanții eligibili sunt definiți, pentru fiecare acțiune în parte, în Ghidul Solicitantului - CAPITOLUL 2. Reguli pentru acordarea finanțării - Secțiunea 2.1 Eligibilitatea solicitantului/partenerilor - care poate fi accesat la adresa </w:t>
      </w:r>
      <w:hyperlink r:id="rId12" w:history="1">
        <w:r w:rsidRPr="00B161ED">
          <w:rPr>
            <w:rStyle w:val="Hyperlink"/>
            <w:rFonts w:ascii="Trebuchet MS" w:hAnsi="Trebuchet MS"/>
          </w:rPr>
          <w:t>http://www.fonduri-ue.ro/poat-2014</w:t>
        </w:r>
      </w:hyperlink>
      <w:r w:rsidRPr="00610ADA">
        <w:rPr>
          <w:rFonts w:ascii="Trebuchet MS" w:hAnsi="Trebuchet MS"/>
        </w:rPr>
        <w:t>,</w:t>
      </w:r>
      <w:r w:rsidRPr="00B161ED">
        <w:rPr>
          <w:rFonts w:ascii="Trebuchet MS" w:hAnsi="Trebuchet MS"/>
          <w:color w:val="FF0000"/>
        </w:rPr>
        <w:t xml:space="preserve"> </w:t>
      </w:r>
      <w:r w:rsidRPr="00610ADA">
        <w:rPr>
          <w:rFonts w:ascii="Trebuchet MS" w:hAnsi="Trebuchet MS"/>
        </w:rPr>
        <w:t xml:space="preserve">secțiunea Implementare program. </w:t>
      </w:r>
    </w:p>
    <w:p w:rsidR="00AE72AB" w:rsidRPr="00610ADA" w:rsidRDefault="00AE72AB" w:rsidP="00AE72AB">
      <w:pPr>
        <w:spacing w:after="0" w:line="240" w:lineRule="auto"/>
        <w:jc w:val="both"/>
        <w:rPr>
          <w:rFonts w:ascii="Trebuchet MS" w:hAnsi="Trebuchet MS"/>
        </w:rPr>
      </w:pPr>
      <w:r w:rsidRPr="00610ADA">
        <w:rPr>
          <w:rFonts w:ascii="Trebuchet MS" w:hAnsi="Trebuchet MS"/>
        </w:rPr>
        <w:t xml:space="preserve">Cererile de finanțare depuse de alți solicitanți decât cei eligibili prevăzuți pentru acțiunea respectivă în Ghidul Solicitantului vor fi declarate neeligibile. </w:t>
      </w:r>
    </w:p>
    <w:p w:rsidR="00AE72AB" w:rsidRPr="00B161ED" w:rsidRDefault="00AE72AB" w:rsidP="00AE72AB">
      <w:pPr>
        <w:spacing w:after="0" w:line="240" w:lineRule="auto"/>
        <w:jc w:val="both"/>
        <w:rPr>
          <w:rFonts w:ascii="Trebuchet MS" w:hAnsi="Trebuchet MS"/>
          <w:b/>
          <w:color w:val="31849B" w:themeColor="accent5" w:themeShade="BF"/>
        </w:rPr>
      </w:pPr>
    </w:p>
    <w:p w:rsidR="005246A0" w:rsidRPr="00B161ED" w:rsidRDefault="005246A0" w:rsidP="005246A0">
      <w:pPr>
        <w:spacing w:after="0" w:line="240" w:lineRule="auto"/>
        <w:jc w:val="both"/>
        <w:rPr>
          <w:rFonts w:ascii="Trebuchet MS" w:hAnsi="Trebuchet MS"/>
          <w:b/>
          <w:color w:val="31849B" w:themeColor="accent5" w:themeShade="BF"/>
        </w:rPr>
      </w:pPr>
      <w:r w:rsidRPr="00B161ED">
        <w:rPr>
          <w:rFonts w:ascii="Trebuchet MS" w:hAnsi="Trebuchet MS"/>
          <w:b/>
          <w:color w:val="31849B" w:themeColor="accent5" w:themeShade="BF"/>
        </w:rPr>
        <w:t>DATE DE IDENTIFICARE</w:t>
      </w:r>
    </w:p>
    <w:p w:rsidR="005246A0" w:rsidRPr="00B161ED" w:rsidRDefault="005246A0" w:rsidP="005246A0">
      <w:pPr>
        <w:spacing w:after="0" w:line="240" w:lineRule="auto"/>
        <w:jc w:val="both"/>
        <w:rPr>
          <w:rFonts w:ascii="Trebuchet MS" w:hAnsi="Trebuchet MS"/>
          <w:b/>
        </w:rPr>
      </w:pPr>
      <w:r w:rsidRPr="00B161ED">
        <w:rPr>
          <w:rFonts w:ascii="Trebuchet MS" w:hAnsi="Trebuchet MS"/>
          <w:b/>
        </w:rPr>
        <w:t xml:space="preserve">Denumire </w:t>
      </w:r>
      <w:r w:rsidRPr="00B161ED">
        <w:rPr>
          <w:rFonts w:ascii="Trebuchet MS" w:hAnsi="Trebuchet MS"/>
          <w:b/>
          <w:color w:val="FF0000"/>
        </w:rPr>
        <w:t>(obligatoriu)</w:t>
      </w:r>
    </w:p>
    <w:tbl>
      <w:tblPr>
        <w:tblStyle w:val="TableGrid"/>
        <w:tblW w:w="0" w:type="auto"/>
        <w:tblLook w:val="04A0" w:firstRow="1" w:lastRow="0" w:firstColumn="1" w:lastColumn="0" w:noHBand="0" w:noVBand="1"/>
      </w:tblPr>
      <w:tblGrid>
        <w:gridCol w:w="9288"/>
      </w:tblGrid>
      <w:tr w:rsidR="005246A0" w:rsidRPr="00EE187E" w:rsidTr="00E15B84">
        <w:tc>
          <w:tcPr>
            <w:tcW w:w="9464" w:type="dxa"/>
          </w:tcPr>
          <w:p w:rsidR="005246A0" w:rsidRPr="00B161ED" w:rsidRDefault="005246A0" w:rsidP="00E15B84">
            <w:pPr>
              <w:jc w:val="both"/>
              <w:rPr>
                <w:rFonts w:ascii="Trebuchet MS" w:hAnsi="Trebuchet MS"/>
                <w:b/>
              </w:rPr>
            </w:pPr>
          </w:p>
        </w:tc>
      </w:tr>
    </w:tbl>
    <w:p w:rsidR="005246A0" w:rsidRPr="00B161ED" w:rsidRDefault="005246A0" w:rsidP="005246A0">
      <w:pPr>
        <w:spacing w:after="0" w:line="240" w:lineRule="auto"/>
        <w:jc w:val="both"/>
        <w:rPr>
          <w:rFonts w:ascii="Trebuchet MS" w:hAnsi="Trebuchet MS"/>
          <w:b/>
        </w:rPr>
      </w:pPr>
      <w:r w:rsidRPr="00B161ED">
        <w:rPr>
          <w:rFonts w:ascii="Trebuchet MS" w:hAnsi="Trebuchet MS"/>
          <w:b/>
        </w:rPr>
        <w:t xml:space="preserve">Tipul organizației </w:t>
      </w:r>
      <w:r w:rsidRPr="00B161ED">
        <w:rPr>
          <w:rFonts w:ascii="Trebuchet MS" w:hAnsi="Trebuchet MS"/>
          <w:b/>
          <w:color w:val="FF0000"/>
        </w:rPr>
        <w:t>(obligatoriu)</w:t>
      </w:r>
    </w:p>
    <w:tbl>
      <w:tblPr>
        <w:tblStyle w:val="TableGrid"/>
        <w:tblW w:w="0" w:type="auto"/>
        <w:tblLook w:val="04A0" w:firstRow="1" w:lastRow="0" w:firstColumn="1" w:lastColumn="0" w:noHBand="0" w:noVBand="1"/>
      </w:tblPr>
      <w:tblGrid>
        <w:gridCol w:w="9288"/>
      </w:tblGrid>
      <w:tr w:rsidR="005246A0" w:rsidRPr="00EE187E" w:rsidTr="000A5F9E">
        <w:tc>
          <w:tcPr>
            <w:tcW w:w="9288" w:type="dxa"/>
          </w:tcPr>
          <w:p w:rsidR="00AE72AB" w:rsidRPr="00610ADA" w:rsidRDefault="00AE72AB" w:rsidP="00E15B84">
            <w:pPr>
              <w:jc w:val="both"/>
              <w:rPr>
                <w:rFonts w:ascii="Trebuchet MS" w:hAnsi="Trebuchet MS"/>
              </w:rPr>
            </w:pPr>
            <w:r w:rsidRPr="00610ADA">
              <w:rPr>
                <w:rFonts w:ascii="Trebuchet MS" w:hAnsi="Trebuchet MS"/>
              </w:rPr>
              <w:t xml:space="preserve">La câmpul </w:t>
            </w:r>
            <w:r w:rsidRPr="00610ADA">
              <w:rPr>
                <w:rFonts w:ascii="Trebuchet MS" w:hAnsi="Trebuchet MS"/>
                <w:i/>
              </w:rPr>
              <w:t>Tipul organizației</w:t>
            </w:r>
            <w:r w:rsidRPr="00610ADA">
              <w:rPr>
                <w:rFonts w:ascii="Trebuchet MS" w:hAnsi="Trebuchet MS"/>
              </w:rPr>
              <w:t>, se selectează din nomenclator astfel:</w:t>
            </w:r>
          </w:p>
          <w:p w:rsidR="00AE72AB" w:rsidRPr="00610ADA" w:rsidRDefault="00AE72AB" w:rsidP="00AE72AB">
            <w:pPr>
              <w:numPr>
                <w:ilvl w:val="0"/>
                <w:numId w:val="56"/>
              </w:numPr>
              <w:spacing w:after="0" w:line="240" w:lineRule="auto"/>
              <w:jc w:val="both"/>
              <w:rPr>
                <w:rFonts w:ascii="Trebuchet MS" w:hAnsi="Trebuchet MS"/>
              </w:rPr>
            </w:pPr>
            <w:r w:rsidRPr="00610ADA">
              <w:rPr>
                <w:rFonts w:ascii="Trebuchet MS" w:hAnsi="Trebuchet MS"/>
              </w:rPr>
              <w:t xml:space="preserve">Pentru instituțiile publice centrale finanţate integral de la bugetul de stat sau bugetul asigurărilor sociale (BAS), se selectează tipul </w:t>
            </w:r>
            <w:r w:rsidRPr="00610ADA">
              <w:rPr>
                <w:rFonts w:ascii="Trebuchet MS" w:hAnsi="Trebuchet MS"/>
                <w:i/>
              </w:rPr>
              <w:t>“Autoritate a administraţiei publice centrale finanţată integral de la bugetul de stat sau BAS”</w:t>
            </w:r>
          </w:p>
          <w:p w:rsidR="00AE72AB" w:rsidRPr="00610ADA" w:rsidRDefault="00AE72AB" w:rsidP="00AE72AB">
            <w:pPr>
              <w:numPr>
                <w:ilvl w:val="0"/>
                <w:numId w:val="56"/>
              </w:numPr>
              <w:spacing w:after="0" w:line="240" w:lineRule="auto"/>
              <w:jc w:val="both"/>
              <w:rPr>
                <w:rFonts w:ascii="Trebuchet MS" w:hAnsi="Trebuchet MS"/>
              </w:rPr>
            </w:pPr>
            <w:r w:rsidRPr="00610ADA">
              <w:rPr>
                <w:rFonts w:ascii="Trebuchet MS" w:hAnsi="Trebuchet MS"/>
              </w:rPr>
              <w:t xml:space="preserve">Pentru instituțiile publice centrale finanţate parţial din venituri proprii şi bugetul de stat sau BAS, se selectează tipul </w:t>
            </w:r>
            <w:r w:rsidRPr="00610ADA">
              <w:rPr>
                <w:rFonts w:ascii="Trebuchet MS" w:hAnsi="Trebuchet MS"/>
                <w:i/>
              </w:rPr>
              <w:t>“Autoritate a administraţiei publice centrale finanţată parţial din venituri proprii şi bugetul de stat sau BAS”</w:t>
            </w:r>
          </w:p>
          <w:p w:rsidR="00AE72AB" w:rsidRPr="00610ADA" w:rsidRDefault="00AE72AB" w:rsidP="00AE72AB">
            <w:pPr>
              <w:numPr>
                <w:ilvl w:val="0"/>
                <w:numId w:val="56"/>
              </w:numPr>
              <w:spacing w:after="0" w:line="240" w:lineRule="auto"/>
              <w:jc w:val="both"/>
              <w:rPr>
                <w:rFonts w:ascii="Trebuchet MS" w:hAnsi="Trebuchet MS"/>
              </w:rPr>
            </w:pPr>
            <w:r w:rsidRPr="00610ADA">
              <w:rPr>
                <w:rFonts w:ascii="Trebuchet MS" w:hAnsi="Trebuchet MS"/>
              </w:rPr>
              <w:t xml:space="preserve">Pentru ADR-uri – organizate în baza Legii nr.315 din 28 iunie 2004 privind dezvoltarea regională în România - se selectează tipul </w:t>
            </w:r>
            <w:r w:rsidRPr="00610ADA">
              <w:rPr>
                <w:rFonts w:ascii="Trebuchet MS" w:hAnsi="Trebuchet MS"/>
                <w:i/>
              </w:rPr>
              <w:t>“Organism neguvernamental nonprofit, de utilitate publică, cu personalitate juridică, care funcţionează în domeniul dezvoltării regionale (ADR)”</w:t>
            </w:r>
          </w:p>
          <w:p w:rsidR="005246A0" w:rsidRPr="00B161ED" w:rsidRDefault="00AE72AB" w:rsidP="00B161ED">
            <w:pPr>
              <w:numPr>
                <w:ilvl w:val="0"/>
                <w:numId w:val="56"/>
              </w:numPr>
              <w:spacing w:after="0" w:line="240" w:lineRule="auto"/>
              <w:jc w:val="both"/>
              <w:rPr>
                <w:rFonts w:ascii="Trebuchet MS" w:hAnsi="Trebuchet MS"/>
                <w:b/>
                <w:color w:val="FF0000"/>
              </w:rPr>
            </w:pPr>
            <w:r w:rsidRPr="00610ADA">
              <w:rPr>
                <w:rFonts w:ascii="Trebuchet MS" w:hAnsi="Trebuchet MS"/>
              </w:rPr>
              <w:t xml:space="preserve">Pentru ADI ITI Delta Dunării (organizată în baza Legii nr. 215/2001 a administrației publice locale și a OUG 13/2008 pentru modificarea şi completarea Legii serviciilor comunitare de utilităţi publice nr. 51/2006 şi a Legii serviciului de alimentare cu apă şi de canalizare nr. 241/2006) se selectează tipul </w:t>
            </w:r>
            <w:r w:rsidRPr="00610ADA">
              <w:rPr>
                <w:rFonts w:ascii="Trebuchet MS" w:hAnsi="Trebuchet MS"/>
                <w:i/>
              </w:rPr>
              <w:t>“Asociaţie de dezvoltare intercomunitară (ADI)”</w:t>
            </w:r>
            <w:r w:rsidRPr="00610ADA">
              <w:rPr>
                <w:rFonts w:ascii="Trebuchet MS" w:hAnsi="Trebuchet MS"/>
              </w:rPr>
              <w:t>.</w:t>
            </w:r>
          </w:p>
        </w:tc>
      </w:tr>
    </w:tbl>
    <w:p w:rsidR="00B23934" w:rsidRPr="009D4EBC" w:rsidRDefault="000A5F9E" w:rsidP="00B23934">
      <w:pPr>
        <w:spacing w:after="0" w:line="240" w:lineRule="auto"/>
        <w:jc w:val="both"/>
        <w:rPr>
          <w:rFonts w:ascii="Trebuchet MS" w:hAnsi="Trebuchet MS" w:cs="Helvetica"/>
          <w:b/>
          <w:szCs w:val="20"/>
          <w:shd w:val="clear" w:color="auto" w:fill="FFFFFF"/>
        </w:rPr>
      </w:pPr>
      <w:r w:rsidRPr="009D4EBC">
        <w:rPr>
          <w:rFonts w:ascii="Trebuchet MS" w:hAnsi="Trebuchet MS" w:cs="Helvetica"/>
          <w:b/>
          <w:bCs/>
          <w:szCs w:val="20"/>
          <w:shd w:val="clear" w:color="auto" w:fill="FFFFFF"/>
        </w:rPr>
        <w:t>Este întreprinderea IMM</w:t>
      </w:r>
      <w:r w:rsidR="00B23934" w:rsidRPr="009D4EBC">
        <w:rPr>
          <w:rFonts w:ascii="Trebuchet MS" w:hAnsi="Trebuchet MS" w:cs="Helvetica"/>
          <w:b/>
          <w:bCs/>
          <w:szCs w:val="20"/>
          <w:shd w:val="clear" w:color="auto" w:fill="FFFFFF"/>
        </w:rPr>
        <w:t>:</w:t>
      </w:r>
      <w:r w:rsidRPr="009D4EBC">
        <w:rPr>
          <w:rFonts w:ascii="Trebuchet MS" w:hAnsi="Trebuchet MS" w:cs="Helvetica"/>
          <w:b/>
          <w:bCs/>
          <w:szCs w:val="20"/>
          <w:shd w:val="clear" w:color="auto" w:fill="FFFFFF"/>
        </w:rPr>
        <w:t xml:space="preserve"> </w:t>
      </w:r>
      <w:r w:rsidR="00B23934" w:rsidRPr="009D4EBC">
        <w:rPr>
          <w:rFonts w:ascii="Trebuchet MS" w:hAnsi="Trebuchet MS" w:cs="Helvetica"/>
          <w:bCs/>
          <w:szCs w:val="20"/>
          <w:shd w:val="clear" w:color="auto" w:fill="FFFFFF"/>
        </w:rPr>
        <w:t>Da/</w:t>
      </w:r>
      <w:r w:rsidR="009A7DD7" w:rsidRPr="009D4EBC">
        <w:rPr>
          <w:rFonts w:ascii="Trebuchet MS" w:hAnsi="Trebuchet MS" w:cs="Helvetica"/>
          <w:szCs w:val="20"/>
          <w:shd w:val="clear" w:color="auto" w:fill="FFFFFF"/>
        </w:rPr>
        <w:t xml:space="preserve">Nu </w:t>
      </w:r>
      <w:r w:rsidR="00B23934" w:rsidRPr="009D4EBC">
        <w:rPr>
          <w:rFonts w:ascii="Trebuchet MS" w:hAnsi="Trebuchet MS" w:cs="Helvetica"/>
          <w:b/>
          <w:szCs w:val="20"/>
          <w:shd w:val="clear" w:color="auto" w:fill="FFFFFF"/>
        </w:rPr>
        <w:t>(obligatoriu)</w:t>
      </w:r>
    </w:p>
    <w:p w:rsidR="000A5F9E" w:rsidRPr="00610ADA" w:rsidRDefault="00B23934" w:rsidP="005246A0">
      <w:pPr>
        <w:spacing w:after="0" w:line="240" w:lineRule="auto"/>
        <w:jc w:val="both"/>
        <w:rPr>
          <w:rFonts w:ascii="Trebuchet MS" w:hAnsi="Trebuchet MS"/>
        </w:rPr>
      </w:pPr>
      <w:r w:rsidRPr="00610ADA">
        <w:rPr>
          <w:rFonts w:ascii="Trebuchet MS" w:hAnsi="Trebuchet MS"/>
        </w:rPr>
        <w:t>Beneficiarii POAT vor răspunde cu NU la această întrebare.</w:t>
      </w:r>
    </w:p>
    <w:p w:rsidR="00B23934" w:rsidRPr="009D4EBC" w:rsidRDefault="00B23934" w:rsidP="005246A0">
      <w:pPr>
        <w:spacing w:after="0" w:line="240" w:lineRule="auto"/>
        <w:jc w:val="both"/>
        <w:rPr>
          <w:rFonts w:ascii="Trebuchet MS" w:hAnsi="Trebuchet MS"/>
          <w:color w:val="FF0000"/>
        </w:rPr>
      </w:pPr>
    </w:p>
    <w:p w:rsidR="005246A0" w:rsidRPr="00B161ED" w:rsidRDefault="005246A0" w:rsidP="005246A0">
      <w:pPr>
        <w:spacing w:after="0" w:line="240" w:lineRule="auto"/>
        <w:jc w:val="both"/>
        <w:rPr>
          <w:rFonts w:ascii="Trebuchet MS" w:hAnsi="Trebuchet MS"/>
          <w:b/>
          <w:color w:val="FF0000"/>
        </w:rPr>
      </w:pPr>
      <w:r w:rsidRPr="00B161ED">
        <w:rPr>
          <w:rFonts w:ascii="Trebuchet MS" w:hAnsi="Trebuchet MS"/>
          <w:b/>
        </w:rPr>
        <w:t xml:space="preserve">Cod fiscal </w:t>
      </w:r>
      <w:r w:rsidRPr="00B161ED">
        <w:rPr>
          <w:rFonts w:ascii="Trebuchet MS" w:hAnsi="Trebuchet MS"/>
          <w:b/>
          <w:color w:val="FF0000"/>
        </w:rPr>
        <w:t>(obligatoriu)</w:t>
      </w:r>
    </w:p>
    <w:tbl>
      <w:tblPr>
        <w:tblStyle w:val="TableGrid"/>
        <w:tblW w:w="0" w:type="auto"/>
        <w:tblLook w:val="04A0" w:firstRow="1" w:lastRow="0" w:firstColumn="1" w:lastColumn="0" w:noHBand="0" w:noVBand="1"/>
      </w:tblPr>
      <w:tblGrid>
        <w:gridCol w:w="9288"/>
      </w:tblGrid>
      <w:tr w:rsidR="005246A0" w:rsidRPr="00EE187E" w:rsidTr="00B161ED">
        <w:tc>
          <w:tcPr>
            <w:tcW w:w="9464" w:type="dxa"/>
          </w:tcPr>
          <w:p w:rsidR="005246A0" w:rsidRPr="00B161ED" w:rsidRDefault="005246A0" w:rsidP="00E15B84">
            <w:pPr>
              <w:jc w:val="both"/>
              <w:rPr>
                <w:rFonts w:ascii="Trebuchet MS" w:hAnsi="Trebuchet MS"/>
                <w:b/>
              </w:rPr>
            </w:pPr>
          </w:p>
        </w:tc>
      </w:tr>
    </w:tbl>
    <w:p w:rsidR="005246A0" w:rsidRPr="00B161ED" w:rsidRDefault="005246A0" w:rsidP="005246A0">
      <w:pPr>
        <w:spacing w:after="0" w:line="240" w:lineRule="auto"/>
        <w:jc w:val="both"/>
        <w:rPr>
          <w:rFonts w:ascii="Trebuchet MS" w:hAnsi="Trebuchet MS"/>
          <w:b/>
          <w:color w:val="FF0000"/>
        </w:rPr>
      </w:pPr>
      <w:r w:rsidRPr="00B161ED">
        <w:rPr>
          <w:rFonts w:ascii="Trebuchet MS" w:hAnsi="Trebuchet MS"/>
          <w:b/>
        </w:rPr>
        <w:t xml:space="preserve">Nr. înregistrare </w:t>
      </w:r>
      <w:r w:rsidRPr="00B161ED">
        <w:rPr>
          <w:rFonts w:ascii="Trebuchet MS" w:hAnsi="Trebuchet MS"/>
          <w:b/>
          <w:color w:val="FF0000"/>
        </w:rPr>
        <w:t>(obligatoriu)</w:t>
      </w:r>
    </w:p>
    <w:tbl>
      <w:tblPr>
        <w:tblStyle w:val="TableGrid"/>
        <w:tblW w:w="0" w:type="auto"/>
        <w:tblLook w:val="04A0" w:firstRow="1" w:lastRow="0" w:firstColumn="1" w:lastColumn="0" w:noHBand="0" w:noVBand="1"/>
      </w:tblPr>
      <w:tblGrid>
        <w:gridCol w:w="9288"/>
      </w:tblGrid>
      <w:tr w:rsidR="00AE72AB" w:rsidRPr="00EE187E" w:rsidTr="00E15B84">
        <w:tc>
          <w:tcPr>
            <w:tcW w:w="9464" w:type="dxa"/>
          </w:tcPr>
          <w:p w:rsidR="00453397" w:rsidRPr="002F20A9" w:rsidRDefault="00AE72AB" w:rsidP="000B2CA9">
            <w:pPr>
              <w:spacing w:after="120"/>
              <w:jc w:val="both"/>
              <w:rPr>
                <w:rFonts w:ascii="Trebuchet MS" w:hAnsi="Trebuchet MS"/>
              </w:rPr>
            </w:pPr>
            <w:r w:rsidRPr="002F20A9">
              <w:rPr>
                <w:rFonts w:ascii="Trebuchet MS" w:hAnsi="Trebuchet MS"/>
              </w:rPr>
              <w:t xml:space="preserve">La câmpul </w:t>
            </w:r>
            <w:r w:rsidRPr="002F20A9">
              <w:rPr>
                <w:rFonts w:ascii="Trebuchet MS" w:hAnsi="Trebuchet MS"/>
                <w:i/>
              </w:rPr>
              <w:t>Număr de înregistrare</w:t>
            </w:r>
            <w:r w:rsidRPr="002F20A9">
              <w:rPr>
                <w:rFonts w:ascii="Trebuchet MS" w:hAnsi="Trebuchet MS"/>
              </w:rPr>
              <w:t>, se completează cu numărul de înregistrare din registrele relevante pentru statutul juridic al solicitantului.</w:t>
            </w:r>
          </w:p>
          <w:p w:rsidR="00AE72AB" w:rsidRPr="00B161ED" w:rsidRDefault="00453397" w:rsidP="000B2CA9">
            <w:pPr>
              <w:spacing w:after="120"/>
              <w:jc w:val="both"/>
              <w:rPr>
                <w:rFonts w:ascii="Trebuchet MS" w:hAnsi="Trebuchet MS"/>
                <w:color w:val="FF0000"/>
              </w:rPr>
            </w:pPr>
            <w:r w:rsidRPr="002F20A9">
              <w:rPr>
                <w:rFonts w:ascii="Trebuchet MS" w:hAnsi="Trebuchet MS"/>
              </w:rPr>
              <w:t>!!!</w:t>
            </w:r>
            <w:r w:rsidR="00AE72AB" w:rsidRPr="002F20A9">
              <w:rPr>
                <w:rFonts w:ascii="Trebuchet MS" w:hAnsi="Trebuchet MS"/>
              </w:rPr>
              <w:t xml:space="preserve"> N</w:t>
            </w:r>
            <w:r w:rsidRPr="002F20A9">
              <w:rPr>
                <w:rFonts w:ascii="Trebuchet MS" w:hAnsi="Trebuchet MS"/>
              </w:rPr>
              <w:t>U</w:t>
            </w:r>
            <w:r w:rsidR="00AE72AB" w:rsidRPr="002F20A9">
              <w:rPr>
                <w:rFonts w:ascii="Trebuchet MS" w:hAnsi="Trebuchet MS"/>
              </w:rPr>
              <w:t xml:space="preserve"> se completeaz</w:t>
            </w:r>
            <w:r w:rsidR="00BB4A4A" w:rsidRPr="002F20A9">
              <w:rPr>
                <w:rFonts w:ascii="Trebuchet MS" w:hAnsi="Trebuchet MS"/>
              </w:rPr>
              <w:t>ă de către solicitanții instituț</w:t>
            </w:r>
            <w:r w:rsidR="00AE72AB" w:rsidRPr="002F20A9">
              <w:rPr>
                <w:rFonts w:ascii="Trebuchet MS" w:hAnsi="Trebuchet MS"/>
              </w:rPr>
              <w:t>ii publice.</w:t>
            </w:r>
          </w:p>
        </w:tc>
      </w:tr>
    </w:tbl>
    <w:p w:rsidR="005246A0" w:rsidRPr="00B161ED" w:rsidRDefault="005246A0" w:rsidP="005246A0">
      <w:pPr>
        <w:spacing w:after="0" w:line="240" w:lineRule="auto"/>
        <w:jc w:val="both"/>
        <w:rPr>
          <w:rFonts w:ascii="Trebuchet MS" w:hAnsi="Trebuchet MS"/>
          <w:b/>
          <w:color w:val="FF0000"/>
        </w:rPr>
      </w:pPr>
      <w:r w:rsidRPr="00B161ED">
        <w:rPr>
          <w:rFonts w:ascii="Trebuchet MS" w:hAnsi="Trebuchet MS"/>
          <w:b/>
        </w:rPr>
        <w:lastRenderedPageBreak/>
        <w:t xml:space="preserve">Registru </w:t>
      </w:r>
      <w:r w:rsidRPr="00B161ED">
        <w:rPr>
          <w:rFonts w:ascii="Trebuchet MS" w:hAnsi="Trebuchet MS"/>
          <w:b/>
          <w:color w:val="FF0000"/>
        </w:rPr>
        <w:t>(obligatoriu)</w:t>
      </w:r>
    </w:p>
    <w:tbl>
      <w:tblPr>
        <w:tblStyle w:val="TableGrid"/>
        <w:tblW w:w="0" w:type="auto"/>
        <w:tblLook w:val="04A0" w:firstRow="1" w:lastRow="0" w:firstColumn="1" w:lastColumn="0" w:noHBand="0" w:noVBand="1"/>
      </w:tblPr>
      <w:tblGrid>
        <w:gridCol w:w="9288"/>
      </w:tblGrid>
      <w:tr w:rsidR="002F20A9" w:rsidRPr="002F20A9" w:rsidTr="00E15B84">
        <w:tc>
          <w:tcPr>
            <w:tcW w:w="9464" w:type="dxa"/>
          </w:tcPr>
          <w:p w:rsidR="00AE72AB" w:rsidRPr="002F20A9" w:rsidRDefault="00AE72AB" w:rsidP="00E15B84">
            <w:pPr>
              <w:jc w:val="both"/>
              <w:rPr>
                <w:rFonts w:ascii="Trebuchet MS" w:hAnsi="Trebuchet MS"/>
              </w:rPr>
            </w:pPr>
            <w:r w:rsidRPr="002F20A9">
              <w:rPr>
                <w:rFonts w:ascii="Trebuchet MS" w:hAnsi="Trebuchet MS"/>
              </w:rPr>
              <w:t>Se selectează din nomenclator</w:t>
            </w:r>
          </w:p>
          <w:p w:rsidR="00AE72AB" w:rsidRPr="002F20A9" w:rsidRDefault="00AE72AB" w:rsidP="00AE72AB">
            <w:pPr>
              <w:pStyle w:val="ListParagraph"/>
              <w:numPr>
                <w:ilvl w:val="0"/>
                <w:numId w:val="50"/>
              </w:numPr>
              <w:spacing w:after="0" w:line="240" w:lineRule="auto"/>
              <w:jc w:val="both"/>
              <w:rPr>
                <w:rFonts w:ascii="Trebuchet MS" w:hAnsi="Trebuchet MS"/>
              </w:rPr>
            </w:pPr>
            <w:r w:rsidRPr="002F20A9">
              <w:rPr>
                <w:rFonts w:ascii="Trebuchet MS" w:hAnsi="Trebuchet MS"/>
              </w:rPr>
              <w:t>Registrul Comerțului</w:t>
            </w:r>
          </w:p>
          <w:p w:rsidR="00AE72AB" w:rsidRPr="002F20A9" w:rsidRDefault="00AE72AB" w:rsidP="00AE72AB">
            <w:pPr>
              <w:pStyle w:val="ListParagraph"/>
              <w:numPr>
                <w:ilvl w:val="0"/>
                <w:numId w:val="50"/>
              </w:numPr>
              <w:spacing w:after="0" w:line="240" w:lineRule="auto"/>
              <w:jc w:val="both"/>
              <w:rPr>
                <w:rFonts w:ascii="Trebuchet MS" w:hAnsi="Trebuchet MS"/>
              </w:rPr>
            </w:pPr>
            <w:r w:rsidRPr="002F20A9">
              <w:rPr>
                <w:rFonts w:ascii="Trebuchet MS" w:hAnsi="Trebuchet MS"/>
              </w:rPr>
              <w:t>Registrul Asociaților și Fundaț</w:t>
            </w:r>
            <w:r w:rsidR="0025568C" w:rsidRPr="002F20A9">
              <w:rPr>
                <w:rFonts w:ascii="Trebuchet MS" w:hAnsi="Trebuchet MS"/>
              </w:rPr>
              <w:t>i</w:t>
            </w:r>
            <w:r w:rsidRPr="002F20A9">
              <w:rPr>
                <w:rFonts w:ascii="Trebuchet MS" w:hAnsi="Trebuchet MS"/>
              </w:rPr>
              <w:t>ilor</w:t>
            </w:r>
          </w:p>
          <w:p w:rsidR="005246A0" w:rsidRPr="002F20A9" w:rsidRDefault="00AE72AB" w:rsidP="00B161ED">
            <w:pPr>
              <w:pStyle w:val="ListParagraph"/>
              <w:numPr>
                <w:ilvl w:val="0"/>
                <w:numId w:val="50"/>
              </w:numPr>
              <w:spacing w:after="0" w:line="240" w:lineRule="auto"/>
              <w:jc w:val="both"/>
              <w:rPr>
                <w:rFonts w:ascii="Trebuchet MS" w:hAnsi="Trebuchet MS"/>
                <w:b/>
              </w:rPr>
            </w:pPr>
            <w:r w:rsidRPr="002F20A9">
              <w:rPr>
                <w:rFonts w:ascii="Trebuchet MS" w:hAnsi="Trebuchet MS"/>
              </w:rPr>
              <w:t>Registrul Autorităților Publice</w:t>
            </w:r>
          </w:p>
        </w:tc>
      </w:tr>
    </w:tbl>
    <w:p w:rsidR="005246A0" w:rsidRPr="002F20A9" w:rsidRDefault="005246A0" w:rsidP="005246A0">
      <w:pPr>
        <w:spacing w:after="0" w:line="240" w:lineRule="auto"/>
        <w:jc w:val="both"/>
        <w:rPr>
          <w:rFonts w:ascii="Trebuchet MS" w:hAnsi="Trebuchet MS"/>
          <w:b/>
        </w:rPr>
      </w:pPr>
      <w:r w:rsidRPr="002F20A9">
        <w:rPr>
          <w:rFonts w:ascii="Trebuchet MS" w:hAnsi="Trebuchet MS"/>
          <w:b/>
        </w:rPr>
        <w:t xml:space="preserve">Cod CAEN principal </w:t>
      </w:r>
    </w:p>
    <w:tbl>
      <w:tblPr>
        <w:tblStyle w:val="TableGrid"/>
        <w:tblW w:w="0" w:type="auto"/>
        <w:tblLook w:val="04A0" w:firstRow="1" w:lastRow="0" w:firstColumn="1" w:lastColumn="0" w:noHBand="0" w:noVBand="1"/>
      </w:tblPr>
      <w:tblGrid>
        <w:gridCol w:w="9288"/>
      </w:tblGrid>
      <w:tr w:rsidR="002F20A9" w:rsidRPr="002F20A9" w:rsidTr="00E15B84">
        <w:tc>
          <w:tcPr>
            <w:tcW w:w="9464" w:type="dxa"/>
          </w:tcPr>
          <w:p w:rsidR="005246A0" w:rsidRPr="002F20A9" w:rsidRDefault="00AE72AB" w:rsidP="00E15B84">
            <w:pPr>
              <w:jc w:val="both"/>
              <w:rPr>
                <w:rFonts w:ascii="Trebuchet MS" w:hAnsi="Trebuchet MS"/>
              </w:rPr>
            </w:pPr>
            <w:r w:rsidRPr="002F20A9">
              <w:rPr>
                <w:rFonts w:ascii="Trebuchet MS" w:hAnsi="Trebuchet MS"/>
              </w:rPr>
              <w:t xml:space="preserve">La câmpul </w:t>
            </w:r>
            <w:r w:rsidRPr="002F20A9">
              <w:rPr>
                <w:rFonts w:ascii="Trebuchet MS" w:hAnsi="Trebuchet MS"/>
                <w:i/>
              </w:rPr>
              <w:t>Cod CAEN principal</w:t>
            </w:r>
            <w:r w:rsidRPr="002F20A9">
              <w:rPr>
                <w:rFonts w:ascii="Trebuchet MS" w:hAnsi="Trebuchet MS"/>
              </w:rPr>
              <w:t xml:space="preserve">, se selectează din nomenclator. Pentru instituții publice, se selectează codul 8411 </w:t>
            </w:r>
            <w:r w:rsidRPr="002F20A9">
              <w:rPr>
                <w:rFonts w:ascii="Trebuchet MS" w:hAnsi="Trebuchet MS"/>
                <w:i/>
              </w:rPr>
              <w:t>Servicii de administrație publică generală</w:t>
            </w:r>
            <w:r w:rsidRPr="002F20A9">
              <w:rPr>
                <w:rFonts w:ascii="Trebuchet MS" w:hAnsi="Trebuchet MS"/>
              </w:rPr>
              <w:t>.</w:t>
            </w:r>
          </w:p>
        </w:tc>
      </w:tr>
    </w:tbl>
    <w:p w:rsidR="005246A0" w:rsidRPr="00B161ED" w:rsidRDefault="005246A0" w:rsidP="005246A0">
      <w:pPr>
        <w:spacing w:after="0" w:line="240" w:lineRule="auto"/>
        <w:jc w:val="both"/>
        <w:rPr>
          <w:rFonts w:ascii="Trebuchet MS" w:hAnsi="Trebuchet MS"/>
          <w:b/>
        </w:rPr>
      </w:pPr>
      <w:r w:rsidRPr="00B161ED">
        <w:rPr>
          <w:rFonts w:ascii="Trebuchet MS" w:hAnsi="Trebuchet MS"/>
          <w:b/>
        </w:rPr>
        <w:t>Data înființării</w:t>
      </w:r>
    </w:p>
    <w:tbl>
      <w:tblPr>
        <w:tblStyle w:val="TableGrid"/>
        <w:tblW w:w="9322" w:type="dxa"/>
        <w:tblLook w:val="04A0" w:firstRow="1" w:lastRow="0" w:firstColumn="1" w:lastColumn="0" w:noHBand="0" w:noVBand="1"/>
      </w:tblPr>
      <w:tblGrid>
        <w:gridCol w:w="9322"/>
      </w:tblGrid>
      <w:tr w:rsidR="005246A0" w:rsidRPr="00EE187E" w:rsidTr="00742468">
        <w:tc>
          <w:tcPr>
            <w:tcW w:w="9322" w:type="dxa"/>
          </w:tcPr>
          <w:p w:rsidR="005246A0" w:rsidRPr="00B161ED" w:rsidRDefault="005246A0" w:rsidP="00E15B84">
            <w:pPr>
              <w:jc w:val="both"/>
              <w:rPr>
                <w:rFonts w:ascii="Trebuchet MS" w:hAnsi="Trebuchet MS"/>
                <w:b/>
              </w:rPr>
            </w:pPr>
          </w:p>
        </w:tc>
      </w:tr>
    </w:tbl>
    <w:p w:rsidR="005246A0" w:rsidRPr="00B161ED" w:rsidRDefault="005246A0" w:rsidP="005246A0">
      <w:pPr>
        <w:spacing w:after="0" w:line="240" w:lineRule="auto"/>
        <w:jc w:val="both"/>
        <w:rPr>
          <w:rFonts w:ascii="Trebuchet MS" w:hAnsi="Trebuchet MS"/>
          <w:b/>
        </w:rPr>
      </w:pPr>
      <w:r w:rsidRPr="00B161ED">
        <w:rPr>
          <w:rFonts w:ascii="Trebuchet MS" w:hAnsi="Trebuchet MS"/>
          <w:b/>
        </w:rPr>
        <w:t>Înregistrat în scopuri de TVA: Da/Nu</w:t>
      </w:r>
    </w:p>
    <w:p w:rsidR="005246A0" w:rsidRPr="00B161ED" w:rsidRDefault="005246A0" w:rsidP="005246A0">
      <w:pPr>
        <w:spacing w:after="0" w:line="240" w:lineRule="auto"/>
        <w:jc w:val="both"/>
        <w:rPr>
          <w:rFonts w:ascii="Trebuchet MS" w:hAnsi="Trebuchet MS"/>
          <w:b/>
        </w:rPr>
      </w:pPr>
      <w:r w:rsidRPr="00B161ED">
        <w:rPr>
          <w:rFonts w:ascii="Trebuchet MS" w:hAnsi="Trebuchet MS"/>
          <w:b/>
        </w:rPr>
        <w:t>Entitate de drept public: Da/Nu</w:t>
      </w:r>
    </w:p>
    <w:p w:rsidR="00AE72AB" w:rsidRPr="00B161ED" w:rsidRDefault="00AE72AB" w:rsidP="00AE72AB">
      <w:pPr>
        <w:spacing w:after="0" w:line="240" w:lineRule="auto"/>
        <w:jc w:val="both"/>
        <w:rPr>
          <w:rFonts w:ascii="Trebuchet MS" w:hAnsi="Trebuchet MS"/>
          <w:color w:val="FF0000"/>
        </w:rPr>
      </w:pPr>
      <w:r w:rsidRPr="00B161ED">
        <w:rPr>
          <w:rFonts w:ascii="Trebuchet MS" w:hAnsi="Trebuchet MS"/>
          <w:color w:val="FF0000"/>
        </w:rPr>
        <w:t>Vă rugăm să răspundeți la ambele întrebări, în funcție de proiect, prin selectarea opțiunii DA/NU</w:t>
      </w:r>
    </w:p>
    <w:p w:rsidR="005246A0" w:rsidRPr="00B161ED" w:rsidRDefault="005246A0" w:rsidP="005246A0">
      <w:pPr>
        <w:spacing w:after="0" w:line="240" w:lineRule="auto"/>
        <w:jc w:val="both"/>
        <w:rPr>
          <w:rFonts w:ascii="Trebuchet MS" w:hAnsi="Trebuchet MS"/>
          <w:b/>
          <w:color w:val="31849B" w:themeColor="accent5" w:themeShade="BF"/>
        </w:rPr>
      </w:pPr>
    </w:p>
    <w:p w:rsidR="005246A0" w:rsidRDefault="005246A0" w:rsidP="005246A0">
      <w:pPr>
        <w:spacing w:after="0" w:line="240" w:lineRule="auto"/>
        <w:jc w:val="both"/>
        <w:rPr>
          <w:rFonts w:ascii="Trebuchet MS" w:hAnsi="Trebuchet MS"/>
          <w:b/>
          <w:color w:val="31849B" w:themeColor="accent5" w:themeShade="BF"/>
        </w:rPr>
      </w:pPr>
      <w:r w:rsidRPr="00B161ED">
        <w:rPr>
          <w:rFonts w:ascii="Trebuchet MS" w:hAnsi="Trebuchet MS"/>
          <w:b/>
          <w:color w:val="31849B" w:themeColor="accent5" w:themeShade="BF"/>
        </w:rPr>
        <w:t>REPREZENTANT LEGAL</w:t>
      </w:r>
    </w:p>
    <w:p w:rsidR="002E1DC3" w:rsidRDefault="002E1DC3" w:rsidP="005246A0">
      <w:pPr>
        <w:spacing w:after="0" w:line="240" w:lineRule="auto"/>
        <w:jc w:val="both"/>
        <w:rPr>
          <w:rFonts w:ascii="Trebuchet MS" w:hAnsi="Trebuchet MS"/>
          <w:b/>
          <w:color w:val="31849B" w:themeColor="accent5" w:themeShade="BF"/>
        </w:rPr>
      </w:pPr>
    </w:p>
    <w:p w:rsidR="00B23934" w:rsidRPr="00B161ED" w:rsidRDefault="002E1DC3" w:rsidP="00B23934">
      <w:pPr>
        <w:spacing w:after="0" w:line="240" w:lineRule="auto"/>
        <w:jc w:val="both"/>
        <w:rPr>
          <w:rFonts w:ascii="Trebuchet MS" w:hAnsi="Trebuchet MS"/>
          <w:b/>
        </w:rPr>
      </w:pPr>
      <w:r>
        <w:rPr>
          <w:rFonts w:ascii="Helvetica" w:hAnsi="Helvetica" w:cs="Helvetica"/>
          <w:b/>
          <w:bCs/>
          <w:color w:val="333333"/>
          <w:sz w:val="20"/>
          <w:szCs w:val="20"/>
          <w:shd w:val="clear" w:color="auto" w:fill="FFFFFF"/>
        </w:rPr>
        <w:t xml:space="preserve">Funcția în cadrul </w:t>
      </w:r>
      <w:r w:rsidR="00B23934">
        <w:rPr>
          <w:rFonts w:ascii="Helvetica" w:hAnsi="Helvetica" w:cs="Helvetica"/>
          <w:b/>
          <w:bCs/>
          <w:color w:val="333333"/>
          <w:sz w:val="20"/>
          <w:szCs w:val="20"/>
          <w:shd w:val="clear" w:color="auto" w:fill="FFFFFF"/>
        </w:rPr>
        <w:t>entității</w:t>
      </w:r>
      <w:r w:rsidR="00B23934" w:rsidRPr="00B23934">
        <w:rPr>
          <w:rFonts w:ascii="Trebuchet MS" w:hAnsi="Trebuchet MS"/>
          <w:b/>
          <w:color w:val="FF0000"/>
        </w:rPr>
        <w:t xml:space="preserve"> </w:t>
      </w:r>
      <w:r w:rsidR="00B23934" w:rsidRPr="00B161ED">
        <w:rPr>
          <w:rFonts w:ascii="Trebuchet MS" w:hAnsi="Trebuchet MS"/>
          <w:b/>
          <w:color w:val="FF0000"/>
        </w:rPr>
        <w:t>(obligatoriu)</w:t>
      </w:r>
    </w:p>
    <w:tbl>
      <w:tblPr>
        <w:tblStyle w:val="TableGrid"/>
        <w:tblW w:w="0" w:type="auto"/>
        <w:tblLook w:val="04A0" w:firstRow="1" w:lastRow="0" w:firstColumn="1" w:lastColumn="0" w:noHBand="0" w:noVBand="1"/>
      </w:tblPr>
      <w:tblGrid>
        <w:gridCol w:w="9288"/>
      </w:tblGrid>
      <w:tr w:rsidR="00B23934" w:rsidRPr="00EE187E" w:rsidTr="00304355">
        <w:tc>
          <w:tcPr>
            <w:tcW w:w="9464" w:type="dxa"/>
          </w:tcPr>
          <w:p w:rsidR="00B23934" w:rsidRPr="00B161ED" w:rsidRDefault="00B23934" w:rsidP="00304355">
            <w:pPr>
              <w:jc w:val="both"/>
              <w:rPr>
                <w:rFonts w:ascii="Trebuchet MS" w:hAnsi="Trebuchet MS"/>
                <w:b/>
              </w:rPr>
            </w:pPr>
          </w:p>
        </w:tc>
      </w:tr>
    </w:tbl>
    <w:p w:rsidR="002E1DC3" w:rsidRPr="00B161ED" w:rsidRDefault="002E1DC3" w:rsidP="005246A0">
      <w:pPr>
        <w:spacing w:after="0" w:line="240" w:lineRule="auto"/>
        <w:jc w:val="both"/>
        <w:rPr>
          <w:rFonts w:ascii="Trebuchet MS" w:hAnsi="Trebuchet MS"/>
          <w:b/>
          <w:color w:val="31849B" w:themeColor="accent5" w:themeShade="BF"/>
        </w:rPr>
      </w:pPr>
    </w:p>
    <w:p w:rsidR="005246A0" w:rsidRPr="00B161ED" w:rsidRDefault="005246A0" w:rsidP="005246A0">
      <w:pPr>
        <w:spacing w:after="0" w:line="240" w:lineRule="auto"/>
        <w:jc w:val="both"/>
        <w:rPr>
          <w:rFonts w:ascii="Trebuchet MS" w:hAnsi="Trebuchet MS"/>
          <w:b/>
        </w:rPr>
      </w:pPr>
      <w:r w:rsidRPr="00B161ED">
        <w:rPr>
          <w:rFonts w:ascii="Trebuchet MS" w:hAnsi="Trebuchet MS"/>
          <w:b/>
        </w:rPr>
        <w:t xml:space="preserve">Nume </w:t>
      </w:r>
      <w:r w:rsidRPr="00B161ED">
        <w:rPr>
          <w:rFonts w:ascii="Trebuchet MS" w:hAnsi="Trebuchet MS"/>
          <w:b/>
          <w:color w:val="FF0000"/>
        </w:rPr>
        <w:t>(obligatoriu)</w:t>
      </w:r>
    </w:p>
    <w:tbl>
      <w:tblPr>
        <w:tblStyle w:val="TableGrid"/>
        <w:tblW w:w="0" w:type="auto"/>
        <w:tblLook w:val="04A0" w:firstRow="1" w:lastRow="0" w:firstColumn="1" w:lastColumn="0" w:noHBand="0" w:noVBand="1"/>
      </w:tblPr>
      <w:tblGrid>
        <w:gridCol w:w="9288"/>
      </w:tblGrid>
      <w:tr w:rsidR="005246A0" w:rsidRPr="00EE187E" w:rsidTr="00B161ED">
        <w:tc>
          <w:tcPr>
            <w:tcW w:w="9464" w:type="dxa"/>
          </w:tcPr>
          <w:p w:rsidR="005246A0" w:rsidRPr="00B161ED" w:rsidRDefault="005246A0" w:rsidP="00E15B84">
            <w:pPr>
              <w:jc w:val="both"/>
              <w:rPr>
                <w:rFonts w:ascii="Trebuchet MS" w:hAnsi="Trebuchet MS"/>
                <w:b/>
              </w:rPr>
            </w:pPr>
          </w:p>
        </w:tc>
      </w:tr>
    </w:tbl>
    <w:p w:rsidR="005246A0" w:rsidRPr="00B161ED" w:rsidRDefault="005246A0" w:rsidP="005246A0">
      <w:pPr>
        <w:spacing w:after="0" w:line="240" w:lineRule="auto"/>
        <w:jc w:val="both"/>
        <w:rPr>
          <w:rFonts w:ascii="Trebuchet MS" w:hAnsi="Trebuchet MS"/>
          <w:b/>
          <w:color w:val="FF0000"/>
        </w:rPr>
      </w:pPr>
      <w:r w:rsidRPr="00B161ED">
        <w:rPr>
          <w:rFonts w:ascii="Trebuchet MS" w:hAnsi="Trebuchet MS"/>
          <w:b/>
        </w:rPr>
        <w:t xml:space="preserve">Prenume </w:t>
      </w:r>
      <w:r w:rsidRPr="00B161ED">
        <w:rPr>
          <w:rFonts w:ascii="Trebuchet MS" w:hAnsi="Trebuchet MS"/>
          <w:b/>
          <w:color w:val="FF0000"/>
        </w:rPr>
        <w:t>(obligatoriu)</w:t>
      </w:r>
    </w:p>
    <w:tbl>
      <w:tblPr>
        <w:tblStyle w:val="TableGrid"/>
        <w:tblW w:w="0" w:type="auto"/>
        <w:tblLook w:val="04A0" w:firstRow="1" w:lastRow="0" w:firstColumn="1" w:lastColumn="0" w:noHBand="0" w:noVBand="1"/>
      </w:tblPr>
      <w:tblGrid>
        <w:gridCol w:w="9288"/>
      </w:tblGrid>
      <w:tr w:rsidR="005246A0" w:rsidRPr="00EE187E" w:rsidTr="00B161ED">
        <w:tc>
          <w:tcPr>
            <w:tcW w:w="9464" w:type="dxa"/>
          </w:tcPr>
          <w:p w:rsidR="005246A0" w:rsidRPr="00B161ED" w:rsidRDefault="005246A0" w:rsidP="00E15B84">
            <w:pPr>
              <w:jc w:val="both"/>
              <w:rPr>
                <w:rFonts w:ascii="Trebuchet MS" w:hAnsi="Trebuchet MS"/>
                <w:b/>
              </w:rPr>
            </w:pPr>
          </w:p>
        </w:tc>
      </w:tr>
    </w:tbl>
    <w:p w:rsidR="005246A0" w:rsidRPr="00B161ED" w:rsidRDefault="005246A0" w:rsidP="005246A0">
      <w:pPr>
        <w:spacing w:after="0" w:line="240" w:lineRule="auto"/>
        <w:jc w:val="both"/>
        <w:rPr>
          <w:rFonts w:ascii="Trebuchet MS" w:hAnsi="Trebuchet MS"/>
          <w:b/>
        </w:rPr>
      </w:pPr>
      <w:r w:rsidRPr="00B161ED">
        <w:rPr>
          <w:rFonts w:ascii="Trebuchet MS" w:hAnsi="Trebuchet MS"/>
          <w:b/>
        </w:rPr>
        <w:t xml:space="preserve">Data nașterii </w:t>
      </w:r>
      <w:r w:rsidRPr="00B161ED">
        <w:rPr>
          <w:rFonts w:ascii="Trebuchet MS" w:hAnsi="Trebuchet MS"/>
          <w:b/>
          <w:color w:val="FF0000"/>
        </w:rPr>
        <w:t>(obligatoriu)</w:t>
      </w:r>
    </w:p>
    <w:tbl>
      <w:tblPr>
        <w:tblStyle w:val="TableGrid"/>
        <w:tblW w:w="0" w:type="auto"/>
        <w:tblLook w:val="04A0" w:firstRow="1" w:lastRow="0" w:firstColumn="1" w:lastColumn="0" w:noHBand="0" w:noVBand="1"/>
      </w:tblPr>
      <w:tblGrid>
        <w:gridCol w:w="9288"/>
      </w:tblGrid>
      <w:tr w:rsidR="005246A0" w:rsidRPr="00EE187E" w:rsidTr="00B161ED">
        <w:tc>
          <w:tcPr>
            <w:tcW w:w="9464" w:type="dxa"/>
          </w:tcPr>
          <w:p w:rsidR="005246A0" w:rsidRPr="00B161ED" w:rsidRDefault="005246A0" w:rsidP="00E15B84">
            <w:pPr>
              <w:jc w:val="both"/>
              <w:rPr>
                <w:rFonts w:ascii="Trebuchet MS" w:hAnsi="Trebuchet MS"/>
                <w:b/>
              </w:rPr>
            </w:pPr>
          </w:p>
        </w:tc>
      </w:tr>
    </w:tbl>
    <w:p w:rsidR="005246A0" w:rsidRPr="00B161ED" w:rsidRDefault="005246A0" w:rsidP="005246A0">
      <w:pPr>
        <w:spacing w:after="0" w:line="240" w:lineRule="auto"/>
        <w:jc w:val="both"/>
        <w:rPr>
          <w:rFonts w:ascii="Trebuchet MS" w:hAnsi="Trebuchet MS"/>
          <w:b/>
        </w:rPr>
      </w:pPr>
      <w:r w:rsidRPr="00B161ED">
        <w:rPr>
          <w:rFonts w:ascii="Trebuchet MS" w:hAnsi="Trebuchet MS"/>
          <w:b/>
        </w:rPr>
        <w:t>CNP</w:t>
      </w:r>
    </w:p>
    <w:tbl>
      <w:tblPr>
        <w:tblStyle w:val="TableGrid"/>
        <w:tblW w:w="0" w:type="auto"/>
        <w:tblLook w:val="04A0" w:firstRow="1" w:lastRow="0" w:firstColumn="1" w:lastColumn="0" w:noHBand="0" w:noVBand="1"/>
      </w:tblPr>
      <w:tblGrid>
        <w:gridCol w:w="9288"/>
      </w:tblGrid>
      <w:tr w:rsidR="005246A0" w:rsidRPr="00EE187E" w:rsidTr="00B161ED">
        <w:tc>
          <w:tcPr>
            <w:tcW w:w="9464" w:type="dxa"/>
          </w:tcPr>
          <w:p w:rsidR="005246A0" w:rsidRPr="00B161ED" w:rsidRDefault="005246A0" w:rsidP="00E15B84">
            <w:pPr>
              <w:jc w:val="both"/>
              <w:rPr>
                <w:rFonts w:ascii="Trebuchet MS" w:hAnsi="Trebuchet MS"/>
                <w:b/>
              </w:rPr>
            </w:pPr>
          </w:p>
        </w:tc>
      </w:tr>
    </w:tbl>
    <w:p w:rsidR="005246A0" w:rsidRPr="00B161ED" w:rsidRDefault="005246A0" w:rsidP="005246A0">
      <w:pPr>
        <w:spacing w:after="0" w:line="240" w:lineRule="auto"/>
        <w:jc w:val="both"/>
        <w:rPr>
          <w:rFonts w:ascii="Trebuchet MS" w:hAnsi="Trebuchet MS"/>
          <w:b/>
        </w:rPr>
      </w:pPr>
      <w:r w:rsidRPr="00B161ED">
        <w:rPr>
          <w:rFonts w:ascii="Trebuchet MS" w:hAnsi="Trebuchet MS"/>
          <w:b/>
        </w:rPr>
        <w:t>Telefon</w:t>
      </w:r>
      <w:r w:rsidR="00B23934">
        <w:rPr>
          <w:rFonts w:ascii="Trebuchet MS" w:hAnsi="Trebuchet MS"/>
          <w:b/>
        </w:rPr>
        <w:t xml:space="preserve"> </w:t>
      </w:r>
      <w:r w:rsidR="00B23934" w:rsidRPr="00B161ED">
        <w:rPr>
          <w:rFonts w:ascii="Trebuchet MS" w:hAnsi="Trebuchet MS"/>
          <w:b/>
          <w:color w:val="FF0000"/>
        </w:rPr>
        <w:t>(obligatoriu)</w:t>
      </w:r>
    </w:p>
    <w:tbl>
      <w:tblPr>
        <w:tblStyle w:val="TableGrid"/>
        <w:tblW w:w="0" w:type="auto"/>
        <w:tblLook w:val="04A0" w:firstRow="1" w:lastRow="0" w:firstColumn="1" w:lastColumn="0" w:noHBand="0" w:noVBand="1"/>
      </w:tblPr>
      <w:tblGrid>
        <w:gridCol w:w="9288"/>
      </w:tblGrid>
      <w:tr w:rsidR="005246A0" w:rsidRPr="00EE187E" w:rsidTr="00B161ED">
        <w:tc>
          <w:tcPr>
            <w:tcW w:w="9464" w:type="dxa"/>
          </w:tcPr>
          <w:p w:rsidR="005246A0" w:rsidRPr="00B161ED" w:rsidRDefault="005246A0" w:rsidP="00E15B84">
            <w:pPr>
              <w:jc w:val="both"/>
              <w:rPr>
                <w:rFonts w:ascii="Trebuchet MS" w:hAnsi="Trebuchet MS"/>
                <w:b/>
              </w:rPr>
            </w:pPr>
          </w:p>
        </w:tc>
      </w:tr>
    </w:tbl>
    <w:p w:rsidR="005246A0" w:rsidRPr="00B161ED" w:rsidRDefault="005246A0" w:rsidP="005246A0">
      <w:pPr>
        <w:spacing w:after="0" w:line="240" w:lineRule="auto"/>
        <w:jc w:val="both"/>
        <w:rPr>
          <w:rFonts w:ascii="Trebuchet MS" w:hAnsi="Trebuchet MS"/>
          <w:b/>
        </w:rPr>
      </w:pPr>
      <w:r w:rsidRPr="00B161ED">
        <w:rPr>
          <w:rFonts w:ascii="Trebuchet MS" w:hAnsi="Trebuchet MS"/>
          <w:b/>
        </w:rPr>
        <w:t>Fax</w:t>
      </w:r>
      <w:r w:rsidR="00B23934" w:rsidRPr="00B161ED">
        <w:rPr>
          <w:rFonts w:ascii="Trebuchet MS" w:hAnsi="Trebuchet MS"/>
          <w:b/>
        </w:rPr>
        <w:t xml:space="preserve"> </w:t>
      </w:r>
      <w:r w:rsidR="00B23934" w:rsidRPr="00B161ED">
        <w:rPr>
          <w:rFonts w:ascii="Trebuchet MS" w:hAnsi="Trebuchet MS"/>
          <w:b/>
          <w:color w:val="FF0000"/>
        </w:rPr>
        <w:t>(obligatoriu)</w:t>
      </w:r>
    </w:p>
    <w:tbl>
      <w:tblPr>
        <w:tblStyle w:val="TableGrid"/>
        <w:tblW w:w="0" w:type="auto"/>
        <w:tblLook w:val="04A0" w:firstRow="1" w:lastRow="0" w:firstColumn="1" w:lastColumn="0" w:noHBand="0" w:noVBand="1"/>
      </w:tblPr>
      <w:tblGrid>
        <w:gridCol w:w="9288"/>
      </w:tblGrid>
      <w:tr w:rsidR="005246A0" w:rsidRPr="00EE187E" w:rsidTr="00B161ED">
        <w:tc>
          <w:tcPr>
            <w:tcW w:w="9464" w:type="dxa"/>
          </w:tcPr>
          <w:p w:rsidR="005246A0" w:rsidRPr="00B161ED" w:rsidRDefault="005246A0" w:rsidP="00E15B84">
            <w:pPr>
              <w:jc w:val="both"/>
              <w:rPr>
                <w:rFonts w:ascii="Trebuchet MS" w:hAnsi="Trebuchet MS"/>
                <w:b/>
              </w:rPr>
            </w:pPr>
          </w:p>
        </w:tc>
      </w:tr>
    </w:tbl>
    <w:p w:rsidR="005246A0" w:rsidRPr="00B161ED" w:rsidRDefault="005246A0" w:rsidP="005246A0">
      <w:pPr>
        <w:spacing w:after="0" w:line="240" w:lineRule="auto"/>
        <w:jc w:val="both"/>
        <w:rPr>
          <w:rFonts w:ascii="Trebuchet MS" w:hAnsi="Trebuchet MS"/>
          <w:b/>
        </w:rPr>
      </w:pPr>
      <w:r w:rsidRPr="00B161ED">
        <w:rPr>
          <w:rFonts w:ascii="Trebuchet MS" w:hAnsi="Trebuchet MS"/>
          <w:b/>
        </w:rPr>
        <w:t>Email</w:t>
      </w:r>
      <w:r w:rsidR="00B23934" w:rsidRPr="00B161ED">
        <w:rPr>
          <w:rFonts w:ascii="Trebuchet MS" w:hAnsi="Trebuchet MS"/>
          <w:b/>
        </w:rPr>
        <w:t xml:space="preserve"> </w:t>
      </w:r>
      <w:r w:rsidR="00B23934" w:rsidRPr="00B161ED">
        <w:rPr>
          <w:rFonts w:ascii="Trebuchet MS" w:hAnsi="Trebuchet MS"/>
          <w:b/>
          <w:color w:val="FF0000"/>
        </w:rPr>
        <w:t>(obligatoriu)</w:t>
      </w:r>
    </w:p>
    <w:tbl>
      <w:tblPr>
        <w:tblStyle w:val="TableGrid"/>
        <w:tblW w:w="0" w:type="auto"/>
        <w:tblLook w:val="04A0" w:firstRow="1" w:lastRow="0" w:firstColumn="1" w:lastColumn="0" w:noHBand="0" w:noVBand="1"/>
      </w:tblPr>
      <w:tblGrid>
        <w:gridCol w:w="9288"/>
      </w:tblGrid>
      <w:tr w:rsidR="005246A0" w:rsidRPr="00EE187E" w:rsidTr="00B161ED">
        <w:tc>
          <w:tcPr>
            <w:tcW w:w="9464" w:type="dxa"/>
          </w:tcPr>
          <w:p w:rsidR="005246A0" w:rsidRPr="00B161ED" w:rsidRDefault="005246A0" w:rsidP="00E15B84">
            <w:pPr>
              <w:jc w:val="both"/>
              <w:rPr>
                <w:rFonts w:ascii="Trebuchet MS" w:hAnsi="Trebuchet MS"/>
                <w:b/>
              </w:rPr>
            </w:pPr>
          </w:p>
        </w:tc>
      </w:tr>
    </w:tbl>
    <w:p w:rsidR="005246A0" w:rsidRPr="00B161ED" w:rsidRDefault="005246A0" w:rsidP="005246A0">
      <w:pPr>
        <w:spacing w:after="0" w:line="240" w:lineRule="auto"/>
        <w:jc w:val="both"/>
        <w:rPr>
          <w:rFonts w:ascii="Trebuchet MS" w:hAnsi="Trebuchet MS"/>
          <w:b/>
          <w:color w:val="31849B" w:themeColor="accent5" w:themeShade="BF"/>
        </w:rPr>
      </w:pPr>
    </w:p>
    <w:p w:rsidR="005246A0" w:rsidRPr="00B161ED" w:rsidRDefault="005246A0" w:rsidP="005246A0">
      <w:pPr>
        <w:spacing w:after="0" w:line="240" w:lineRule="auto"/>
        <w:jc w:val="both"/>
        <w:rPr>
          <w:rFonts w:ascii="Trebuchet MS" w:hAnsi="Trebuchet MS"/>
          <w:b/>
          <w:color w:val="31849B" w:themeColor="accent5" w:themeShade="BF"/>
        </w:rPr>
      </w:pPr>
      <w:r w:rsidRPr="00B161ED">
        <w:rPr>
          <w:rFonts w:ascii="Trebuchet MS" w:hAnsi="Trebuchet MS"/>
          <w:b/>
          <w:color w:val="31849B" w:themeColor="accent5" w:themeShade="BF"/>
        </w:rPr>
        <w:t>SEDIU SOCIAL</w:t>
      </w:r>
    </w:p>
    <w:p w:rsidR="005246A0" w:rsidRPr="00B161ED" w:rsidRDefault="005246A0" w:rsidP="005246A0">
      <w:pPr>
        <w:spacing w:after="0" w:line="240" w:lineRule="auto"/>
        <w:jc w:val="both"/>
        <w:rPr>
          <w:rFonts w:ascii="Trebuchet MS" w:hAnsi="Trebuchet MS"/>
          <w:b/>
        </w:rPr>
      </w:pPr>
      <w:r w:rsidRPr="00B161ED">
        <w:rPr>
          <w:rFonts w:ascii="Trebuchet MS" w:hAnsi="Trebuchet MS"/>
          <w:b/>
        </w:rPr>
        <w:t>Strada</w:t>
      </w:r>
    </w:p>
    <w:tbl>
      <w:tblPr>
        <w:tblStyle w:val="TableGrid"/>
        <w:tblW w:w="0" w:type="auto"/>
        <w:tblLook w:val="04A0" w:firstRow="1" w:lastRow="0" w:firstColumn="1" w:lastColumn="0" w:noHBand="0" w:noVBand="1"/>
      </w:tblPr>
      <w:tblGrid>
        <w:gridCol w:w="7482"/>
        <w:gridCol w:w="1806"/>
      </w:tblGrid>
      <w:tr w:rsidR="005246A0" w:rsidRPr="00EE187E" w:rsidTr="00B161ED">
        <w:tc>
          <w:tcPr>
            <w:tcW w:w="7621" w:type="dxa"/>
          </w:tcPr>
          <w:p w:rsidR="005246A0" w:rsidRPr="00B161ED" w:rsidRDefault="005246A0" w:rsidP="00E15B84">
            <w:pPr>
              <w:jc w:val="both"/>
              <w:rPr>
                <w:rFonts w:ascii="Trebuchet MS" w:hAnsi="Trebuchet MS"/>
                <w:b/>
              </w:rPr>
            </w:pPr>
            <w:r w:rsidRPr="00B161ED">
              <w:rPr>
                <w:rFonts w:ascii="Trebuchet MS" w:hAnsi="Trebuchet MS"/>
                <w:b/>
                <w:color w:val="FF0000"/>
              </w:rPr>
              <w:t>(obligatoriu)</w:t>
            </w:r>
          </w:p>
        </w:tc>
        <w:tc>
          <w:tcPr>
            <w:tcW w:w="1843" w:type="dxa"/>
          </w:tcPr>
          <w:p w:rsidR="005246A0" w:rsidRPr="00B161ED" w:rsidRDefault="005246A0" w:rsidP="00E15B84">
            <w:pPr>
              <w:jc w:val="both"/>
              <w:rPr>
                <w:rFonts w:ascii="Trebuchet MS" w:hAnsi="Trebuchet MS"/>
                <w:b/>
              </w:rPr>
            </w:pPr>
          </w:p>
        </w:tc>
      </w:tr>
    </w:tbl>
    <w:p w:rsidR="005246A0" w:rsidRPr="00B161ED" w:rsidRDefault="005246A0" w:rsidP="005246A0">
      <w:pPr>
        <w:spacing w:after="0" w:line="240" w:lineRule="auto"/>
        <w:jc w:val="both"/>
        <w:rPr>
          <w:rFonts w:ascii="Trebuchet MS" w:hAnsi="Trebuchet MS"/>
          <w:b/>
        </w:rPr>
      </w:pPr>
      <w:r w:rsidRPr="00B161ED">
        <w:rPr>
          <w:rFonts w:ascii="Trebuchet MS" w:hAnsi="Trebuchet MS"/>
          <w:b/>
        </w:rPr>
        <w:t>Informații extra</w:t>
      </w:r>
    </w:p>
    <w:tbl>
      <w:tblPr>
        <w:tblStyle w:val="TableGrid"/>
        <w:tblW w:w="0" w:type="auto"/>
        <w:tblLook w:val="04A0" w:firstRow="1" w:lastRow="0" w:firstColumn="1" w:lastColumn="0" w:noHBand="0" w:noVBand="1"/>
      </w:tblPr>
      <w:tblGrid>
        <w:gridCol w:w="9288"/>
      </w:tblGrid>
      <w:tr w:rsidR="005246A0" w:rsidRPr="00EE187E" w:rsidTr="00B161ED">
        <w:tc>
          <w:tcPr>
            <w:tcW w:w="9464" w:type="dxa"/>
          </w:tcPr>
          <w:p w:rsidR="005246A0" w:rsidRPr="00B161ED" w:rsidRDefault="005246A0" w:rsidP="00E15B84">
            <w:pPr>
              <w:jc w:val="both"/>
              <w:rPr>
                <w:rFonts w:ascii="Trebuchet MS" w:hAnsi="Trebuchet MS"/>
                <w:b/>
              </w:rPr>
            </w:pPr>
          </w:p>
        </w:tc>
      </w:tr>
    </w:tbl>
    <w:p w:rsidR="005246A0" w:rsidRPr="00B161ED" w:rsidRDefault="005246A0" w:rsidP="005246A0">
      <w:pPr>
        <w:spacing w:after="0" w:line="240" w:lineRule="auto"/>
        <w:jc w:val="both"/>
        <w:rPr>
          <w:rFonts w:ascii="Trebuchet MS" w:hAnsi="Trebuchet MS"/>
          <w:b/>
        </w:rPr>
      </w:pPr>
    </w:p>
    <w:tbl>
      <w:tblPr>
        <w:tblStyle w:val="TableGrid"/>
        <w:tblW w:w="0" w:type="auto"/>
        <w:tblLook w:val="04A0" w:firstRow="1" w:lastRow="0" w:firstColumn="1" w:lastColumn="0" w:noHBand="0" w:noVBand="1"/>
      </w:tblPr>
      <w:tblGrid>
        <w:gridCol w:w="4550"/>
        <w:gridCol w:w="16"/>
        <w:gridCol w:w="4722"/>
      </w:tblGrid>
      <w:tr w:rsidR="005246A0" w:rsidRPr="00EE187E" w:rsidTr="00F141FC">
        <w:tc>
          <w:tcPr>
            <w:tcW w:w="4566" w:type="dxa"/>
            <w:gridSpan w:val="2"/>
          </w:tcPr>
          <w:p w:rsidR="005246A0" w:rsidRPr="00B161ED" w:rsidRDefault="005246A0" w:rsidP="00E15B84">
            <w:pPr>
              <w:jc w:val="both"/>
              <w:rPr>
                <w:rFonts w:ascii="Trebuchet MS" w:hAnsi="Trebuchet MS"/>
                <w:b/>
              </w:rPr>
            </w:pPr>
            <w:r w:rsidRPr="00B161ED">
              <w:rPr>
                <w:rFonts w:ascii="Trebuchet MS" w:hAnsi="Trebuchet MS"/>
                <w:b/>
              </w:rPr>
              <w:t xml:space="preserve">Localitate </w:t>
            </w:r>
            <w:r w:rsidRPr="00B161ED">
              <w:rPr>
                <w:rFonts w:ascii="Trebuchet MS" w:hAnsi="Trebuchet MS"/>
                <w:b/>
                <w:color w:val="FF0000"/>
              </w:rPr>
              <w:t>(obligatoriu)</w:t>
            </w:r>
          </w:p>
        </w:tc>
        <w:tc>
          <w:tcPr>
            <w:tcW w:w="4722" w:type="dxa"/>
          </w:tcPr>
          <w:p w:rsidR="005246A0" w:rsidRPr="00B161ED" w:rsidRDefault="005246A0" w:rsidP="00E15B84">
            <w:pPr>
              <w:jc w:val="both"/>
              <w:rPr>
                <w:rFonts w:ascii="Trebuchet MS" w:hAnsi="Trebuchet MS"/>
                <w:b/>
              </w:rPr>
            </w:pPr>
            <w:r w:rsidRPr="00B161ED">
              <w:rPr>
                <w:rFonts w:ascii="Trebuchet MS" w:hAnsi="Trebuchet MS"/>
                <w:b/>
              </w:rPr>
              <w:t>Cod Postal</w:t>
            </w:r>
          </w:p>
        </w:tc>
      </w:tr>
      <w:tr w:rsidR="005246A0" w:rsidRPr="00EE187E" w:rsidTr="00F141FC">
        <w:tc>
          <w:tcPr>
            <w:tcW w:w="4566" w:type="dxa"/>
            <w:gridSpan w:val="2"/>
          </w:tcPr>
          <w:p w:rsidR="005246A0" w:rsidRPr="00B161ED" w:rsidRDefault="005246A0" w:rsidP="00E15B84">
            <w:pPr>
              <w:jc w:val="both"/>
              <w:rPr>
                <w:rFonts w:ascii="Trebuchet MS" w:hAnsi="Trebuchet MS"/>
                <w:b/>
              </w:rPr>
            </w:pPr>
          </w:p>
        </w:tc>
        <w:tc>
          <w:tcPr>
            <w:tcW w:w="4722" w:type="dxa"/>
          </w:tcPr>
          <w:p w:rsidR="005246A0" w:rsidRPr="00B161ED" w:rsidRDefault="005246A0" w:rsidP="00E15B84">
            <w:pPr>
              <w:jc w:val="both"/>
              <w:rPr>
                <w:rFonts w:ascii="Trebuchet MS" w:hAnsi="Trebuchet MS"/>
                <w:b/>
              </w:rPr>
            </w:pPr>
          </w:p>
        </w:tc>
      </w:tr>
      <w:tr w:rsidR="005246A0" w:rsidRPr="00EE187E" w:rsidTr="00F141FC">
        <w:tc>
          <w:tcPr>
            <w:tcW w:w="4550" w:type="dxa"/>
          </w:tcPr>
          <w:p w:rsidR="005246A0" w:rsidRPr="00B161ED" w:rsidRDefault="005246A0" w:rsidP="00E15B84">
            <w:pPr>
              <w:jc w:val="both"/>
              <w:rPr>
                <w:rFonts w:ascii="Trebuchet MS" w:hAnsi="Trebuchet MS"/>
                <w:b/>
              </w:rPr>
            </w:pPr>
            <w:r w:rsidRPr="00B161ED">
              <w:rPr>
                <w:rFonts w:ascii="Trebuchet MS" w:hAnsi="Trebuchet MS"/>
                <w:b/>
              </w:rPr>
              <w:lastRenderedPageBreak/>
              <w:t>Judet</w:t>
            </w:r>
          </w:p>
        </w:tc>
        <w:tc>
          <w:tcPr>
            <w:tcW w:w="4738" w:type="dxa"/>
            <w:gridSpan w:val="2"/>
          </w:tcPr>
          <w:p w:rsidR="005246A0" w:rsidRPr="00B161ED" w:rsidRDefault="005246A0" w:rsidP="00E15B84">
            <w:pPr>
              <w:jc w:val="both"/>
              <w:rPr>
                <w:rFonts w:ascii="Trebuchet MS" w:hAnsi="Trebuchet MS"/>
                <w:b/>
              </w:rPr>
            </w:pPr>
            <w:r w:rsidRPr="00B161ED">
              <w:rPr>
                <w:rFonts w:ascii="Trebuchet MS" w:hAnsi="Trebuchet MS"/>
                <w:b/>
              </w:rPr>
              <w:t xml:space="preserve">Tara </w:t>
            </w:r>
            <w:r w:rsidRPr="00B161ED">
              <w:rPr>
                <w:rFonts w:ascii="Trebuchet MS" w:hAnsi="Trebuchet MS"/>
                <w:b/>
                <w:color w:val="FF0000"/>
              </w:rPr>
              <w:t>(obligatoriu)</w:t>
            </w:r>
          </w:p>
        </w:tc>
      </w:tr>
      <w:tr w:rsidR="005246A0" w:rsidRPr="00EE187E" w:rsidTr="00F141FC">
        <w:tc>
          <w:tcPr>
            <w:tcW w:w="4550" w:type="dxa"/>
          </w:tcPr>
          <w:p w:rsidR="005246A0" w:rsidRPr="00B161ED" w:rsidRDefault="005246A0" w:rsidP="00E15B84">
            <w:pPr>
              <w:jc w:val="both"/>
              <w:rPr>
                <w:rFonts w:ascii="Trebuchet MS" w:hAnsi="Trebuchet MS"/>
                <w:b/>
              </w:rPr>
            </w:pPr>
          </w:p>
        </w:tc>
        <w:tc>
          <w:tcPr>
            <w:tcW w:w="4738" w:type="dxa"/>
            <w:gridSpan w:val="2"/>
          </w:tcPr>
          <w:p w:rsidR="005246A0" w:rsidRPr="00B161ED" w:rsidRDefault="005246A0" w:rsidP="00E15B84">
            <w:pPr>
              <w:jc w:val="both"/>
              <w:rPr>
                <w:rFonts w:ascii="Trebuchet MS" w:hAnsi="Trebuchet MS"/>
                <w:color w:val="FF0000"/>
              </w:rPr>
            </w:pPr>
            <w:r w:rsidRPr="00012F0E">
              <w:rPr>
                <w:rFonts w:ascii="Trebuchet MS" w:hAnsi="Trebuchet MS"/>
              </w:rPr>
              <w:t>Se selecteaza din nomenclator</w:t>
            </w:r>
          </w:p>
        </w:tc>
      </w:tr>
    </w:tbl>
    <w:p w:rsidR="005246A0" w:rsidRPr="00B161ED" w:rsidRDefault="005246A0" w:rsidP="005246A0">
      <w:pPr>
        <w:spacing w:after="0" w:line="240" w:lineRule="auto"/>
        <w:jc w:val="both"/>
        <w:rPr>
          <w:rFonts w:ascii="Trebuchet MS" w:hAnsi="Trebuchet MS"/>
          <w:b/>
        </w:rPr>
      </w:pPr>
    </w:p>
    <w:tbl>
      <w:tblPr>
        <w:tblStyle w:val="TableGrid"/>
        <w:tblW w:w="0" w:type="auto"/>
        <w:tblLook w:val="04A0" w:firstRow="1" w:lastRow="0" w:firstColumn="1" w:lastColumn="0" w:noHBand="0" w:noVBand="1"/>
      </w:tblPr>
      <w:tblGrid>
        <w:gridCol w:w="4563"/>
        <w:gridCol w:w="4725"/>
      </w:tblGrid>
      <w:tr w:rsidR="005246A0" w:rsidRPr="00EE187E" w:rsidTr="00B161ED">
        <w:tc>
          <w:tcPr>
            <w:tcW w:w="4644" w:type="dxa"/>
          </w:tcPr>
          <w:p w:rsidR="005246A0" w:rsidRPr="00B161ED" w:rsidRDefault="005246A0" w:rsidP="00E15B84">
            <w:pPr>
              <w:jc w:val="both"/>
              <w:rPr>
                <w:rFonts w:ascii="Trebuchet MS" w:hAnsi="Trebuchet MS"/>
                <w:b/>
              </w:rPr>
            </w:pPr>
            <w:r w:rsidRPr="00B161ED">
              <w:rPr>
                <w:rFonts w:ascii="Trebuchet MS" w:hAnsi="Trebuchet MS"/>
                <w:b/>
              </w:rPr>
              <w:t>Telefon</w:t>
            </w:r>
          </w:p>
        </w:tc>
        <w:tc>
          <w:tcPr>
            <w:tcW w:w="4820" w:type="dxa"/>
          </w:tcPr>
          <w:p w:rsidR="005246A0" w:rsidRPr="00B161ED" w:rsidRDefault="005246A0" w:rsidP="00E15B84">
            <w:pPr>
              <w:jc w:val="both"/>
              <w:rPr>
                <w:rFonts w:ascii="Trebuchet MS" w:hAnsi="Trebuchet MS"/>
                <w:b/>
              </w:rPr>
            </w:pPr>
            <w:r w:rsidRPr="00B161ED">
              <w:rPr>
                <w:rFonts w:ascii="Trebuchet MS" w:hAnsi="Trebuchet MS"/>
                <w:b/>
              </w:rPr>
              <w:t>Fax</w:t>
            </w:r>
          </w:p>
        </w:tc>
      </w:tr>
      <w:tr w:rsidR="005246A0" w:rsidRPr="00EE187E" w:rsidTr="00B161ED">
        <w:tc>
          <w:tcPr>
            <w:tcW w:w="4644" w:type="dxa"/>
          </w:tcPr>
          <w:p w:rsidR="005246A0" w:rsidRPr="00B161ED" w:rsidRDefault="005246A0" w:rsidP="00E15B84">
            <w:pPr>
              <w:jc w:val="both"/>
              <w:rPr>
                <w:rFonts w:ascii="Trebuchet MS" w:hAnsi="Trebuchet MS"/>
                <w:b/>
              </w:rPr>
            </w:pPr>
          </w:p>
        </w:tc>
        <w:tc>
          <w:tcPr>
            <w:tcW w:w="4820" w:type="dxa"/>
          </w:tcPr>
          <w:p w:rsidR="005246A0" w:rsidRPr="00B161ED" w:rsidRDefault="005246A0" w:rsidP="00E15B84">
            <w:pPr>
              <w:jc w:val="both"/>
              <w:rPr>
                <w:rFonts w:ascii="Trebuchet MS" w:hAnsi="Trebuchet MS"/>
                <w:b/>
              </w:rPr>
            </w:pPr>
          </w:p>
        </w:tc>
      </w:tr>
    </w:tbl>
    <w:p w:rsidR="005246A0" w:rsidRPr="00B161ED" w:rsidRDefault="005246A0" w:rsidP="005246A0">
      <w:pPr>
        <w:spacing w:after="0" w:line="240" w:lineRule="auto"/>
        <w:jc w:val="both"/>
        <w:rPr>
          <w:rFonts w:ascii="Trebuchet MS" w:hAnsi="Trebuchet MS"/>
          <w:b/>
        </w:rPr>
      </w:pPr>
    </w:p>
    <w:tbl>
      <w:tblPr>
        <w:tblStyle w:val="TableGrid"/>
        <w:tblW w:w="0" w:type="auto"/>
        <w:tblLook w:val="04A0" w:firstRow="1" w:lastRow="0" w:firstColumn="1" w:lastColumn="0" w:noHBand="0" w:noVBand="1"/>
      </w:tblPr>
      <w:tblGrid>
        <w:gridCol w:w="4557"/>
        <w:gridCol w:w="4731"/>
      </w:tblGrid>
      <w:tr w:rsidR="005246A0" w:rsidRPr="00EE187E" w:rsidTr="00B161ED">
        <w:tc>
          <w:tcPr>
            <w:tcW w:w="4644" w:type="dxa"/>
          </w:tcPr>
          <w:p w:rsidR="005246A0" w:rsidRPr="00B161ED" w:rsidRDefault="005246A0" w:rsidP="00E15B84">
            <w:pPr>
              <w:jc w:val="both"/>
              <w:rPr>
                <w:rFonts w:ascii="Trebuchet MS" w:hAnsi="Trebuchet MS"/>
                <w:b/>
              </w:rPr>
            </w:pPr>
            <w:r w:rsidRPr="00B161ED">
              <w:rPr>
                <w:rFonts w:ascii="Trebuchet MS" w:hAnsi="Trebuchet MS"/>
                <w:b/>
              </w:rPr>
              <w:t>Email</w:t>
            </w:r>
          </w:p>
        </w:tc>
        <w:tc>
          <w:tcPr>
            <w:tcW w:w="4820" w:type="dxa"/>
          </w:tcPr>
          <w:p w:rsidR="005246A0" w:rsidRPr="00B161ED" w:rsidRDefault="005246A0" w:rsidP="00E15B84">
            <w:pPr>
              <w:jc w:val="both"/>
              <w:rPr>
                <w:rFonts w:ascii="Trebuchet MS" w:hAnsi="Trebuchet MS"/>
                <w:b/>
              </w:rPr>
            </w:pPr>
            <w:r w:rsidRPr="00B161ED">
              <w:rPr>
                <w:rFonts w:ascii="Trebuchet MS" w:hAnsi="Trebuchet MS"/>
                <w:b/>
              </w:rPr>
              <w:t>Pagina Web</w:t>
            </w:r>
          </w:p>
        </w:tc>
      </w:tr>
      <w:tr w:rsidR="005246A0" w:rsidRPr="00EE187E" w:rsidTr="00B161ED">
        <w:tc>
          <w:tcPr>
            <w:tcW w:w="4644" w:type="dxa"/>
          </w:tcPr>
          <w:p w:rsidR="005246A0" w:rsidRPr="00B161ED" w:rsidRDefault="005246A0" w:rsidP="00E15B84">
            <w:pPr>
              <w:jc w:val="both"/>
              <w:rPr>
                <w:rFonts w:ascii="Trebuchet MS" w:hAnsi="Trebuchet MS"/>
                <w:b/>
              </w:rPr>
            </w:pPr>
          </w:p>
        </w:tc>
        <w:tc>
          <w:tcPr>
            <w:tcW w:w="4820" w:type="dxa"/>
          </w:tcPr>
          <w:p w:rsidR="005246A0" w:rsidRPr="00B161ED" w:rsidRDefault="005246A0" w:rsidP="00E15B84">
            <w:pPr>
              <w:jc w:val="both"/>
              <w:rPr>
                <w:rFonts w:ascii="Trebuchet MS" w:hAnsi="Trebuchet MS"/>
                <w:b/>
              </w:rPr>
            </w:pPr>
          </w:p>
        </w:tc>
      </w:tr>
    </w:tbl>
    <w:p w:rsidR="005246A0" w:rsidRPr="00B161ED" w:rsidRDefault="005246A0" w:rsidP="005246A0">
      <w:pPr>
        <w:spacing w:after="0" w:line="240" w:lineRule="auto"/>
        <w:jc w:val="both"/>
        <w:rPr>
          <w:rFonts w:ascii="Trebuchet MS" w:hAnsi="Trebuchet MS"/>
          <w:b/>
        </w:rPr>
      </w:pPr>
    </w:p>
    <w:p w:rsidR="005246A0" w:rsidRPr="00B161ED" w:rsidRDefault="005246A0" w:rsidP="005246A0">
      <w:pPr>
        <w:spacing w:after="0" w:line="240" w:lineRule="auto"/>
        <w:jc w:val="both"/>
        <w:rPr>
          <w:rFonts w:ascii="Trebuchet MS" w:hAnsi="Trebuchet MS"/>
          <w:b/>
          <w:color w:val="31849B" w:themeColor="accent5" w:themeShade="BF"/>
        </w:rPr>
      </w:pPr>
      <w:r w:rsidRPr="00B161ED">
        <w:rPr>
          <w:rFonts w:ascii="Trebuchet MS" w:hAnsi="Trebuchet MS"/>
          <w:b/>
          <w:color w:val="31849B" w:themeColor="accent5" w:themeShade="BF"/>
        </w:rPr>
        <w:t>DATE FINANCIARE</w:t>
      </w:r>
    </w:p>
    <w:p w:rsidR="005246A0" w:rsidRPr="00B161ED" w:rsidRDefault="005246A0" w:rsidP="005246A0">
      <w:pPr>
        <w:spacing w:after="0" w:line="240" w:lineRule="auto"/>
        <w:jc w:val="both"/>
        <w:rPr>
          <w:rFonts w:ascii="Trebuchet MS" w:hAnsi="Trebuchet MS"/>
          <w:b/>
        </w:rPr>
      </w:pPr>
      <w:r w:rsidRPr="00B161ED">
        <w:rPr>
          <w:rFonts w:ascii="Trebuchet MS" w:hAnsi="Trebuchet MS"/>
          <w:b/>
          <w:color w:val="7030A0"/>
        </w:rPr>
        <w:t>Conturi bancare</w:t>
      </w:r>
    </w:p>
    <w:tbl>
      <w:tblPr>
        <w:tblW w:w="447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Pr>
      <w:tblGrid>
        <w:gridCol w:w="1914"/>
        <w:gridCol w:w="1436"/>
        <w:gridCol w:w="954"/>
        <w:gridCol w:w="1435"/>
        <w:gridCol w:w="1435"/>
        <w:gridCol w:w="954"/>
      </w:tblGrid>
      <w:tr w:rsidR="004A6D3B" w:rsidRPr="00EE187E" w:rsidTr="004A6D3B">
        <w:trPr>
          <w:tblHeader/>
        </w:trPr>
        <w:tc>
          <w:tcPr>
            <w:tcW w:w="1177" w:type="pct"/>
            <w:shd w:val="clear" w:color="auto" w:fill="C4C4C4"/>
            <w:tcMar>
              <w:top w:w="0" w:type="dxa"/>
              <w:left w:w="0" w:type="dxa"/>
              <w:bottom w:w="0" w:type="dxa"/>
              <w:right w:w="0" w:type="dxa"/>
            </w:tcMar>
            <w:vAlign w:val="center"/>
            <w:hideMark/>
          </w:tcPr>
          <w:p w:rsidR="004A6D3B" w:rsidRPr="00B161ED" w:rsidRDefault="004A6D3B" w:rsidP="00E15B84">
            <w:pPr>
              <w:spacing w:after="0" w:line="240" w:lineRule="auto"/>
              <w:jc w:val="both"/>
              <w:rPr>
                <w:rFonts w:ascii="Trebuchet MS" w:hAnsi="Trebuchet MS"/>
                <w:b/>
              </w:rPr>
            </w:pPr>
            <w:r w:rsidRPr="00B161ED">
              <w:rPr>
                <w:rFonts w:ascii="Trebuchet MS" w:hAnsi="Trebuchet MS"/>
                <w:b/>
              </w:rPr>
              <w:t>IBAN</w:t>
            </w:r>
          </w:p>
        </w:tc>
        <w:tc>
          <w:tcPr>
            <w:tcW w:w="883" w:type="pct"/>
            <w:shd w:val="clear" w:color="auto" w:fill="C4C4C4"/>
            <w:tcMar>
              <w:top w:w="0" w:type="dxa"/>
              <w:left w:w="0" w:type="dxa"/>
              <w:bottom w:w="0" w:type="dxa"/>
              <w:right w:w="0" w:type="dxa"/>
            </w:tcMar>
            <w:vAlign w:val="center"/>
            <w:hideMark/>
          </w:tcPr>
          <w:p w:rsidR="004A6D3B" w:rsidRPr="00B161ED" w:rsidRDefault="004A6D3B" w:rsidP="00E15B84">
            <w:pPr>
              <w:spacing w:after="0" w:line="240" w:lineRule="auto"/>
              <w:jc w:val="both"/>
              <w:rPr>
                <w:rFonts w:ascii="Trebuchet MS" w:hAnsi="Trebuchet MS"/>
                <w:b/>
              </w:rPr>
            </w:pPr>
            <w:r w:rsidRPr="00B161ED">
              <w:rPr>
                <w:rFonts w:ascii="Trebuchet MS" w:hAnsi="Trebuchet MS"/>
                <w:b/>
              </w:rPr>
              <w:t>Cont</w:t>
            </w:r>
          </w:p>
        </w:tc>
        <w:tc>
          <w:tcPr>
            <w:tcW w:w="587" w:type="pct"/>
            <w:shd w:val="clear" w:color="auto" w:fill="C4C4C4"/>
            <w:tcMar>
              <w:top w:w="0" w:type="dxa"/>
              <w:left w:w="0" w:type="dxa"/>
              <w:bottom w:w="0" w:type="dxa"/>
              <w:right w:w="0" w:type="dxa"/>
            </w:tcMar>
            <w:vAlign w:val="center"/>
            <w:hideMark/>
          </w:tcPr>
          <w:p w:rsidR="004A6D3B" w:rsidRPr="00B161ED" w:rsidRDefault="004A6D3B" w:rsidP="00E15B84">
            <w:pPr>
              <w:spacing w:after="0" w:line="240" w:lineRule="auto"/>
              <w:jc w:val="both"/>
              <w:rPr>
                <w:rFonts w:ascii="Trebuchet MS" w:hAnsi="Trebuchet MS"/>
                <w:b/>
              </w:rPr>
            </w:pPr>
            <w:r w:rsidRPr="00B161ED">
              <w:rPr>
                <w:rFonts w:ascii="Trebuchet MS" w:hAnsi="Trebuchet MS"/>
                <w:b/>
              </w:rPr>
              <w:t>Banca</w:t>
            </w:r>
          </w:p>
        </w:tc>
        <w:tc>
          <w:tcPr>
            <w:tcW w:w="883" w:type="pct"/>
            <w:shd w:val="clear" w:color="auto" w:fill="C4C4C4"/>
            <w:tcMar>
              <w:top w:w="0" w:type="dxa"/>
              <w:left w:w="0" w:type="dxa"/>
              <w:bottom w:w="0" w:type="dxa"/>
              <w:right w:w="0" w:type="dxa"/>
            </w:tcMar>
            <w:vAlign w:val="center"/>
            <w:hideMark/>
          </w:tcPr>
          <w:p w:rsidR="004A6D3B" w:rsidRPr="00B161ED" w:rsidRDefault="004A6D3B" w:rsidP="00E15B84">
            <w:pPr>
              <w:spacing w:after="0" w:line="240" w:lineRule="auto"/>
              <w:jc w:val="both"/>
              <w:rPr>
                <w:rFonts w:ascii="Trebuchet MS" w:hAnsi="Trebuchet MS"/>
                <w:b/>
              </w:rPr>
            </w:pPr>
            <w:r w:rsidRPr="00B161ED">
              <w:rPr>
                <w:rFonts w:ascii="Trebuchet MS" w:hAnsi="Trebuchet MS"/>
                <w:b/>
              </w:rPr>
              <w:t>Sucursala</w:t>
            </w:r>
          </w:p>
        </w:tc>
        <w:tc>
          <w:tcPr>
            <w:tcW w:w="883" w:type="pct"/>
            <w:shd w:val="clear" w:color="auto" w:fill="C4C4C4"/>
            <w:tcMar>
              <w:top w:w="0" w:type="dxa"/>
              <w:left w:w="0" w:type="dxa"/>
              <w:bottom w:w="0" w:type="dxa"/>
              <w:right w:w="0" w:type="dxa"/>
            </w:tcMar>
            <w:vAlign w:val="center"/>
            <w:hideMark/>
          </w:tcPr>
          <w:p w:rsidR="004A6D3B" w:rsidRPr="00B161ED" w:rsidRDefault="004A6D3B" w:rsidP="00E15B84">
            <w:pPr>
              <w:spacing w:after="0" w:line="240" w:lineRule="auto"/>
              <w:jc w:val="both"/>
              <w:rPr>
                <w:rFonts w:ascii="Trebuchet MS" w:hAnsi="Trebuchet MS"/>
                <w:b/>
              </w:rPr>
            </w:pPr>
            <w:r w:rsidRPr="00B161ED">
              <w:rPr>
                <w:rFonts w:ascii="Trebuchet MS" w:hAnsi="Trebuchet MS"/>
                <w:b/>
              </w:rPr>
              <w:t>Adresa sucursala</w:t>
            </w:r>
          </w:p>
        </w:tc>
        <w:tc>
          <w:tcPr>
            <w:tcW w:w="587" w:type="pct"/>
            <w:shd w:val="clear" w:color="auto" w:fill="C4C4C4"/>
            <w:tcMar>
              <w:top w:w="0" w:type="dxa"/>
              <w:left w:w="0" w:type="dxa"/>
              <w:bottom w:w="0" w:type="dxa"/>
              <w:right w:w="0" w:type="dxa"/>
            </w:tcMar>
            <w:vAlign w:val="center"/>
            <w:hideMark/>
          </w:tcPr>
          <w:p w:rsidR="004A6D3B" w:rsidRPr="00B161ED" w:rsidRDefault="004A6D3B" w:rsidP="00E15B84">
            <w:pPr>
              <w:spacing w:after="0" w:line="240" w:lineRule="auto"/>
              <w:jc w:val="both"/>
              <w:rPr>
                <w:rFonts w:ascii="Trebuchet MS" w:hAnsi="Trebuchet MS"/>
                <w:b/>
              </w:rPr>
            </w:pPr>
            <w:r w:rsidRPr="00B161ED">
              <w:rPr>
                <w:rFonts w:ascii="Trebuchet MS" w:hAnsi="Trebuchet MS"/>
                <w:b/>
              </w:rPr>
              <w:t>Swift</w:t>
            </w:r>
          </w:p>
        </w:tc>
      </w:tr>
    </w:tbl>
    <w:p w:rsidR="00AE72AB" w:rsidRPr="00012F0E" w:rsidRDefault="00AE72AB" w:rsidP="00AE72AB">
      <w:pPr>
        <w:spacing w:after="0" w:line="240" w:lineRule="auto"/>
        <w:jc w:val="both"/>
        <w:rPr>
          <w:rFonts w:ascii="Trebuchet MS" w:hAnsi="Trebuchet MS"/>
        </w:rPr>
      </w:pPr>
      <w:r w:rsidRPr="00012F0E">
        <w:rPr>
          <w:rFonts w:ascii="Trebuchet MS" w:hAnsi="Trebuchet MS"/>
        </w:rPr>
        <w:t xml:space="preserve">Informația se completează în profilul entității juridice, dreapta sus, funcția </w:t>
      </w:r>
      <w:r w:rsidRPr="00012F0E">
        <w:rPr>
          <w:rFonts w:ascii="Trebuchet MS" w:hAnsi="Trebuchet MS"/>
          <w:i/>
        </w:rPr>
        <w:t>Modificare persoană juridică</w:t>
      </w:r>
      <w:r w:rsidRPr="00012F0E">
        <w:rPr>
          <w:rFonts w:ascii="Trebuchet MS" w:hAnsi="Trebuchet MS"/>
        </w:rPr>
        <w:t>. Se poate modifica doar de către reprezentantul legal/împuternicit.</w:t>
      </w:r>
    </w:p>
    <w:p w:rsidR="00AE72AB" w:rsidRPr="00012F0E" w:rsidRDefault="00AE72AB" w:rsidP="00AE72AB">
      <w:pPr>
        <w:spacing w:after="0" w:line="240" w:lineRule="auto"/>
        <w:jc w:val="both"/>
        <w:rPr>
          <w:rFonts w:ascii="Trebuchet MS" w:hAnsi="Trebuchet MS"/>
        </w:rPr>
      </w:pPr>
      <w:r w:rsidRPr="00012F0E">
        <w:rPr>
          <w:rFonts w:ascii="Trebuchet MS" w:hAnsi="Trebuchet MS"/>
        </w:rPr>
        <w:t>Solicitanții, în funcție de tipul acestora (de ex: instituții publice, ONG-uri, etc</w:t>
      </w:r>
      <w:r w:rsidR="0025568C" w:rsidRPr="00012F0E">
        <w:rPr>
          <w:rFonts w:ascii="Trebuchet MS" w:hAnsi="Trebuchet MS"/>
        </w:rPr>
        <w:t>.</w:t>
      </w:r>
      <w:r w:rsidRPr="00012F0E">
        <w:rPr>
          <w:rFonts w:ascii="Trebuchet MS" w:hAnsi="Trebuchet MS"/>
        </w:rPr>
        <w:t>), vor menționa conturile deschise de aceștia conform prevederilor din HG 93/2016 pentru aprobarea Normelor metodologice de aplicare a prevederilor Ordonanţei de urgenţă a Guvernului nr. 40/2015 privind gestionarea financiară a fondurilor europene pentru perioada de programare 2014-2020 (art. 38 și art. 39).</w:t>
      </w:r>
    </w:p>
    <w:p w:rsidR="005246A0" w:rsidRPr="00B161ED" w:rsidRDefault="005246A0" w:rsidP="005246A0">
      <w:pPr>
        <w:spacing w:after="0" w:line="240" w:lineRule="auto"/>
        <w:jc w:val="both"/>
        <w:rPr>
          <w:rFonts w:ascii="Trebuchet MS" w:hAnsi="Trebuchet MS"/>
          <w:b/>
        </w:rPr>
      </w:pPr>
    </w:p>
    <w:p w:rsidR="005246A0" w:rsidRPr="00012F0E" w:rsidRDefault="005246A0" w:rsidP="00012F0E">
      <w:pPr>
        <w:shd w:val="clear" w:color="auto" w:fill="FFFFFF" w:themeFill="background1"/>
        <w:spacing w:after="0" w:line="240" w:lineRule="auto"/>
        <w:jc w:val="both"/>
        <w:rPr>
          <w:rFonts w:ascii="Trebuchet MS" w:hAnsi="Trebuchet MS"/>
          <w:b/>
          <w:color w:val="7030A0"/>
        </w:rPr>
      </w:pPr>
      <w:r w:rsidRPr="00012F0E">
        <w:rPr>
          <w:rFonts w:ascii="Trebuchet MS" w:hAnsi="Trebuchet MS"/>
          <w:b/>
          <w:color w:val="7030A0"/>
        </w:rPr>
        <w:t>Exerciții financiare</w:t>
      </w:r>
    </w:p>
    <w:p w:rsidR="00AE72AB" w:rsidRPr="00B86CB9" w:rsidRDefault="00AE72AB" w:rsidP="003B660B">
      <w:pPr>
        <w:shd w:val="clear" w:color="auto" w:fill="FFFFFF" w:themeFill="background1"/>
        <w:spacing w:after="0" w:line="240" w:lineRule="auto"/>
        <w:jc w:val="both"/>
        <w:rPr>
          <w:rFonts w:ascii="Trebuchet MS" w:eastAsia="Times New Roman" w:hAnsi="Trebuchet MS" w:cs="Arial"/>
          <w:b/>
          <w:color w:val="FF0000"/>
          <w:lang w:eastAsia="ro-RO"/>
        </w:rPr>
      </w:pPr>
    </w:p>
    <w:p w:rsidR="00AE72AB" w:rsidRDefault="00AE72AB" w:rsidP="003B660B">
      <w:pPr>
        <w:shd w:val="clear" w:color="auto" w:fill="FFFFFF" w:themeFill="background1"/>
        <w:spacing w:after="0" w:line="240" w:lineRule="auto"/>
        <w:jc w:val="both"/>
        <w:rPr>
          <w:rFonts w:ascii="Trebuchet MS" w:eastAsia="Times New Roman" w:hAnsi="Trebuchet MS" w:cs="Arial"/>
          <w:b/>
          <w:color w:val="FF0000"/>
          <w:lang w:eastAsia="ro-RO"/>
        </w:rPr>
      </w:pPr>
      <w:r w:rsidRPr="00B86CB9">
        <w:rPr>
          <w:rFonts w:ascii="Trebuchet MS" w:eastAsia="Times New Roman" w:hAnsi="Trebuchet MS" w:cs="Arial"/>
          <w:b/>
          <w:color w:val="FF0000"/>
          <w:lang w:eastAsia="ro-RO"/>
        </w:rPr>
        <w:t xml:space="preserve">SOLICITANȚII POAT NU VOR COMPLETA CÂMPUL </w:t>
      </w:r>
      <w:r w:rsidRPr="00B86CB9">
        <w:rPr>
          <w:rFonts w:ascii="Trebuchet MS" w:eastAsia="Times New Roman" w:hAnsi="Trebuchet MS" w:cs="Arial"/>
          <w:b/>
          <w:i/>
          <w:color w:val="FF0000"/>
          <w:lang w:eastAsia="ro-RO"/>
        </w:rPr>
        <w:t>EXERCIȚIILE FINANCIARE</w:t>
      </w:r>
      <w:r w:rsidRPr="00B86CB9">
        <w:rPr>
          <w:rFonts w:ascii="Trebuchet MS" w:eastAsia="Times New Roman" w:hAnsi="Trebuchet MS" w:cs="Arial"/>
          <w:b/>
          <w:color w:val="FF0000"/>
          <w:lang w:eastAsia="ro-RO"/>
        </w:rPr>
        <w:t>.</w:t>
      </w:r>
    </w:p>
    <w:p w:rsidR="00FD44BF" w:rsidRPr="00F141FC" w:rsidRDefault="00FD44BF" w:rsidP="003B660B">
      <w:pPr>
        <w:shd w:val="clear" w:color="auto" w:fill="FFFFFF" w:themeFill="background1"/>
        <w:spacing w:after="0" w:line="240" w:lineRule="auto"/>
        <w:jc w:val="both"/>
        <w:rPr>
          <w:rFonts w:ascii="Trebuchet MS" w:eastAsia="Times New Roman" w:hAnsi="Trebuchet MS" w:cs="Arial"/>
          <w:color w:val="FF0000"/>
          <w:lang w:eastAsia="ro-RO"/>
        </w:rPr>
      </w:pPr>
      <w:r w:rsidRPr="00F141FC">
        <w:rPr>
          <w:rFonts w:ascii="Trebuchet MS" w:eastAsia="Times New Roman" w:hAnsi="Trebuchet MS" w:cs="Arial"/>
          <w:color w:val="FF0000"/>
          <w:lang w:eastAsia="ro-RO"/>
        </w:rPr>
        <w:t>Având în vedere că este un câmp aferent secţiunii Solicitant, pentru care datele sunt introduse în profilul entităţii juridice cu impact pentru toate proiectele depuse de entitatea respectivă, nu doar pentru POAT, în cazul în care entitatea completează aceste informaţii pentru a le utiliza la depunerea altor proiecte, nu vor fi luate în considerare în evaluarea proiectelor depuse pentru finanțare din POAT.</w:t>
      </w:r>
    </w:p>
    <w:p w:rsidR="00AE72AB" w:rsidRPr="00B161ED" w:rsidRDefault="00AE72AB" w:rsidP="00AE72AB">
      <w:pPr>
        <w:spacing w:after="0" w:line="240" w:lineRule="auto"/>
        <w:jc w:val="both"/>
        <w:rPr>
          <w:rFonts w:ascii="Trebuchet MS" w:hAnsi="Trebuchet MS"/>
          <w:b/>
          <w:color w:val="31849B" w:themeColor="accent5" w:themeShade="BF"/>
        </w:rPr>
      </w:pPr>
    </w:p>
    <w:p w:rsidR="00AE72AB" w:rsidRPr="00B161ED" w:rsidRDefault="00AF2337" w:rsidP="00AE72AB">
      <w:pPr>
        <w:spacing w:after="0" w:line="240" w:lineRule="auto"/>
        <w:jc w:val="both"/>
        <w:rPr>
          <w:rFonts w:ascii="Trebuchet MS" w:hAnsi="Trebuchet MS"/>
          <w:b/>
          <w:color w:val="31849B" w:themeColor="accent5" w:themeShade="BF"/>
        </w:rPr>
      </w:pPr>
      <w:r>
        <w:rPr>
          <w:rFonts w:ascii="Trebuchet MS" w:hAnsi="Trebuchet MS"/>
          <w:b/>
          <w:color w:val="31849B" w:themeColor="accent5" w:themeShade="BF"/>
        </w:rPr>
        <w:t>FINANȚĂ</w:t>
      </w:r>
      <w:r w:rsidR="00AE72AB" w:rsidRPr="00B161ED">
        <w:rPr>
          <w:rFonts w:ascii="Trebuchet MS" w:hAnsi="Trebuchet MS"/>
          <w:b/>
          <w:color w:val="31849B" w:themeColor="accent5" w:themeShade="BF"/>
        </w:rPr>
        <w:t xml:space="preserve">RI </w:t>
      </w:r>
    </w:p>
    <w:p w:rsidR="00AE72AB" w:rsidRPr="00B32896" w:rsidRDefault="00AE72AB" w:rsidP="00AE72AB">
      <w:pPr>
        <w:spacing w:after="0" w:line="240" w:lineRule="auto"/>
        <w:jc w:val="both"/>
        <w:rPr>
          <w:rFonts w:ascii="Trebuchet MS" w:hAnsi="Trebuchet MS"/>
        </w:rPr>
      </w:pPr>
      <w:r w:rsidRPr="00B32896">
        <w:rPr>
          <w:rFonts w:ascii="Trebuchet MS" w:hAnsi="Trebuchet MS"/>
        </w:rPr>
        <w:t>Se vor completa informații cu privire la asistenţa nerambursabilă din fonduri publice (inclusiv UE, norvegiene, elvețiene) sau de împrumut din partea instituțiilor financiare internaționale:</w:t>
      </w:r>
    </w:p>
    <w:p w:rsidR="00AE72AB" w:rsidRPr="00B32896" w:rsidRDefault="00AE72AB" w:rsidP="00AE72AB">
      <w:pPr>
        <w:pStyle w:val="ListParagraph"/>
        <w:numPr>
          <w:ilvl w:val="0"/>
          <w:numId w:val="30"/>
        </w:numPr>
        <w:spacing w:after="0" w:line="240" w:lineRule="auto"/>
        <w:ind w:left="709" w:hanging="349"/>
        <w:jc w:val="both"/>
        <w:rPr>
          <w:rFonts w:ascii="Trebuchet MS" w:hAnsi="Trebuchet MS"/>
        </w:rPr>
      </w:pPr>
      <w:r w:rsidRPr="00B32896">
        <w:rPr>
          <w:rFonts w:ascii="Trebuchet MS" w:hAnsi="Trebuchet MS"/>
        </w:rPr>
        <w:t>Asistența acordată se referă la proiecte concretizate deja în contracte de finanțare (aflate în derulare sau finalizate).</w:t>
      </w:r>
    </w:p>
    <w:p w:rsidR="00AE72AB" w:rsidRDefault="00AE72AB" w:rsidP="00AE72AB">
      <w:pPr>
        <w:pStyle w:val="ListParagraph"/>
        <w:numPr>
          <w:ilvl w:val="0"/>
          <w:numId w:val="30"/>
        </w:numPr>
        <w:spacing w:after="0" w:line="240" w:lineRule="auto"/>
        <w:ind w:left="709" w:hanging="349"/>
        <w:jc w:val="both"/>
        <w:rPr>
          <w:rFonts w:ascii="Trebuchet MS" w:hAnsi="Trebuchet MS"/>
        </w:rPr>
      </w:pPr>
      <w:r w:rsidRPr="00B32896">
        <w:rPr>
          <w:rFonts w:ascii="Trebuchet MS" w:hAnsi="Trebuchet MS"/>
        </w:rPr>
        <w:t>Asistență solicitată se referă la proiecte aflate în curs de evaluare sau de contractare (altele decât proiectul aferent prezentei cereri de finanțare)</w:t>
      </w:r>
      <w:r w:rsidR="007C7B5D" w:rsidRPr="00B32896">
        <w:rPr>
          <w:rFonts w:ascii="Trebuchet MS" w:hAnsi="Trebuchet MS"/>
        </w:rPr>
        <w:t>.</w:t>
      </w:r>
      <w:r w:rsidRPr="00B32896">
        <w:rPr>
          <w:rFonts w:ascii="Trebuchet MS" w:hAnsi="Trebuchet MS"/>
        </w:rPr>
        <w:t xml:space="preserve"> </w:t>
      </w:r>
    </w:p>
    <w:p w:rsidR="00FD44BF" w:rsidRPr="00F141FC" w:rsidRDefault="00FD44BF" w:rsidP="00F141FC">
      <w:pPr>
        <w:spacing w:after="0" w:line="240" w:lineRule="auto"/>
        <w:jc w:val="both"/>
        <w:rPr>
          <w:rFonts w:ascii="Trebuchet MS" w:hAnsi="Trebuchet MS"/>
        </w:rPr>
      </w:pPr>
      <w:r>
        <w:rPr>
          <w:rFonts w:ascii="Trebuchet MS" w:hAnsi="Trebuchet MS"/>
        </w:rPr>
        <w:t xml:space="preserve">Ulterior completării acestor informații în aceste câmpuri, </w:t>
      </w:r>
      <w:r w:rsidR="000B61B9">
        <w:rPr>
          <w:rFonts w:ascii="Trebuchet MS" w:hAnsi="Trebuchet MS"/>
        </w:rPr>
        <w:t>la secțiunea Complementaritate finanțări anterioare, se va putea selecta asistența acordată/solicitată</w:t>
      </w:r>
      <w:r w:rsidR="000B61B9" w:rsidRPr="00B32896">
        <w:rPr>
          <w:rFonts w:ascii="Trebuchet MS" w:hAnsi="Trebuchet MS"/>
        </w:rPr>
        <w:t xml:space="preserve"> pentru activități </w:t>
      </w:r>
      <w:r w:rsidR="000B61B9" w:rsidRPr="00B32896">
        <w:rPr>
          <w:rFonts w:ascii="Trebuchet MS" w:hAnsi="Trebuchet MS"/>
          <w:b/>
        </w:rPr>
        <w:t>similare sau complementare</w:t>
      </w:r>
      <w:r w:rsidR="000B61B9" w:rsidRPr="00B32896">
        <w:rPr>
          <w:rFonts w:ascii="Trebuchet MS" w:hAnsi="Trebuchet MS"/>
        </w:rPr>
        <w:t xml:space="preserve"> celor incluse în proiectul ce constituie obiectul prezentei cereri de finanţare</w:t>
      </w:r>
      <w:r w:rsidR="000B61B9">
        <w:rPr>
          <w:rFonts w:ascii="Trebuchet MS" w:hAnsi="Trebuchet MS"/>
        </w:rPr>
        <w:t>.</w:t>
      </w:r>
    </w:p>
    <w:p w:rsidR="005246A0" w:rsidRPr="00B161ED" w:rsidRDefault="005246A0" w:rsidP="005246A0">
      <w:pPr>
        <w:spacing w:after="0" w:line="240" w:lineRule="auto"/>
        <w:jc w:val="both"/>
        <w:rPr>
          <w:rFonts w:ascii="Trebuchet MS" w:hAnsi="Trebuchet MS"/>
          <w:b/>
          <w:color w:val="31849B" w:themeColor="accent5" w:themeShade="BF"/>
        </w:rPr>
      </w:pPr>
    </w:p>
    <w:p w:rsidR="005246A0" w:rsidRPr="00B161ED" w:rsidRDefault="005246A0" w:rsidP="005246A0">
      <w:pPr>
        <w:spacing w:after="0" w:line="240" w:lineRule="auto"/>
        <w:jc w:val="both"/>
        <w:rPr>
          <w:rFonts w:ascii="Trebuchet MS" w:hAnsi="Trebuchet MS"/>
          <w:b/>
          <w:color w:val="7030A0"/>
        </w:rPr>
      </w:pPr>
      <w:r w:rsidRPr="00B161ED">
        <w:rPr>
          <w:rFonts w:ascii="Trebuchet MS" w:hAnsi="Trebuchet MS"/>
          <w:b/>
          <w:color w:val="7030A0"/>
        </w:rPr>
        <w:t>Asistență acordată anterior</w:t>
      </w:r>
    </w:p>
    <w:p w:rsidR="005246A0" w:rsidRPr="00B161ED" w:rsidRDefault="005246A0" w:rsidP="005246A0">
      <w:pPr>
        <w:spacing w:after="0" w:line="240" w:lineRule="auto"/>
        <w:jc w:val="both"/>
        <w:rPr>
          <w:rFonts w:ascii="Trebuchet MS" w:hAnsi="Trebuchet MS"/>
          <w:b/>
        </w:rPr>
      </w:pPr>
    </w:p>
    <w:tbl>
      <w:tblPr>
        <w:tblW w:w="5148" w:type="pct"/>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top w:w="15" w:type="dxa"/>
          <w:left w:w="15" w:type="dxa"/>
          <w:bottom w:w="15" w:type="dxa"/>
          <w:right w:w="15" w:type="dxa"/>
        </w:tblCellMar>
        <w:tblLook w:val="04A0" w:firstRow="1" w:lastRow="0" w:firstColumn="1" w:lastColumn="0" w:noHBand="0" w:noVBand="1"/>
      </w:tblPr>
      <w:tblGrid>
        <w:gridCol w:w="344"/>
        <w:gridCol w:w="344"/>
        <w:gridCol w:w="593"/>
        <w:gridCol w:w="565"/>
        <w:gridCol w:w="710"/>
        <w:gridCol w:w="565"/>
        <w:gridCol w:w="710"/>
        <w:gridCol w:w="567"/>
        <w:gridCol w:w="708"/>
        <w:gridCol w:w="710"/>
        <w:gridCol w:w="856"/>
        <w:gridCol w:w="989"/>
        <w:gridCol w:w="567"/>
        <w:gridCol w:w="573"/>
        <w:gridCol w:w="560"/>
      </w:tblGrid>
      <w:tr w:rsidR="001475C8" w:rsidRPr="00EE187E" w:rsidTr="001475C8">
        <w:trPr>
          <w:tblHeader/>
        </w:trPr>
        <w:tc>
          <w:tcPr>
            <w:tcW w:w="184" w:type="pct"/>
            <w:shd w:val="clear" w:color="auto" w:fill="C4C4C4"/>
          </w:tcPr>
          <w:p w:rsidR="005246A0" w:rsidRPr="00B86CB9" w:rsidRDefault="005246A0" w:rsidP="00E15B84">
            <w:pPr>
              <w:spacing w:after="0" w:line="240" w:lineRule="auto"/>
              <w:jc w:val="both"/>
              <w:rPr>
                <w:rFonts w:ascii="Trebuchet MS" w:hAnsi="Trebuchet MS"/>
                <w:b/>
                <w:sz w:val="16"/>
              </w:rPr>
            </w:pPr>
            <w:r w:rsidRPr="00B86CB9">
              <w:rPr>
                <w:rFonts w:ascii="Trebuchet MS" w:hAnsi="Trebuchet MS"/>
                <w:b/>
                <w:sz w:val="16"/>
              </w:rPr>
              <w:t>Cod SMIS</w:t>
            </w:r>
          </w:p>
        </w:tc>
        <w:tc>
          <w:tcPr>
            <w:tcW w:w="184" w:type="pct"/>
            <w:shd w:val="clear" w:color="auto" w:fill="C4C4C4"/>
            <w:tcMar>
              <w:top w:w="0" w:type="dxa"/>
              <w:left w:w="0" w:type="dxa"/>
              <w:bottom w:w="0" w:type="dxa"/>
              <w:right w:w="0" w:type="dxa"/>
            </w:tcMar>
            <w:vAlign w:val="center"/>
            <w:hideMark/>
          </w:tcPr>
          <w:p w:rsidR="005246A0" w:rsidRPr="00B86CB9" w:rsidRDefault="005246A0" w:rsidP="00E15B84">
            <w:pPr>
              <w:spacing w:after="0" w:line="240" w:lineRule="auto"/>
              <w:jc w:val="both"/>
              <w:rPr>
                <w:rFonts w:ascii="Trebuchet MS" w:hAnsi="Trebuchet MS"/>
                <w:b/>
                <w:sz w:val="16"/>
              </w:rPr>
            </w:pPr>
            <w:r w:rsidRPr="00B86CB9">
              <w:rPr>
                <w:rFonts w:ascii="Trebuchet MS" w:hAnsi="Trebuchet MS"/>
                <w:b/>
                <w:sz w:val="16"/>
              </w:rPr>
              <w:t>Titlu</w:t>
            </w:r>
          </w:p>
        </w:tc>
        <w:tc>
          <w:tcPr>
            <w:tcW w:w="317" w:type="pct"/>
            <w:shd w:val="clear" w:color="auto" w:fill="C4C4C4"/>
            <w:tcMar>
              <w:top w:w="0" w:type="dxa"/>
              <w:left w:w="0" w:type="dxa"/>
              <w:bottom w:w="0" w:type="dxa"/>
              <w:right w:w="0" w:type="dxa"/>
            </w:tcMar>
            <w:vAlign w:val="center"/>
            <w:hideMark/>
          </w:tcPr>
          <w:p w:rsidR="005246A0" w:rsidRPr="00B86CB9" w:rsidRDefault="005246A0" w:rsidP="008E1347">
            <w:pPr>
              <w:spacing w:after="0" w:line="240" w:lineRule="auto"/>
              <w:jc w:val="both"/>
              <w:rPr>
                <w:rFonts w:ascii="Trebuchet MS" w:hAnsi="Trebuchet MS"/>
                <w:b/>
                <w:sz w:val="16"/>
              </w:rPr>
            </w:pPr>
            <w:r w:rsidRPr="00B86CB9">
              <w:rPr>
                <w:rFonts w:ascii="Trebuchet MS" w:hAnsi="Trebuchet MS"/>
                <w:b/>
                <w:sz w:val="16"/>
              </w:rPr>
              <w:t>Nr.</w:t>
            </w:r>
            <w:r w:rsidR="00670A8B">
              <w:rPr>
                <w:rFonts w:ascii="Trebuchet MS" w:hAnsi="Trebuchet MS"/>
                <w:b/>
                <w:sz w:val="16"/>
              </w:rPr>
              <w:t xml:space="preserve"> </w:t>
            </w:r>
            <w:r w:rsidR="00AE72AB" w:rsidRPr="00B86CB9">
              <w:rPr>
                <w:rFonts w:ascii="Trebuchet MS" w:hAnsi="Trebuchet MS"/>
                <w:b/>
                <w:bCs/>
                <w:sz w:val="16"/>
              </w:rPr>
              <w:t>inreg</w:t>
            </w:r>
            <w:r w:rsidRPr="00B86CB9">
              <w:rPr>
                <w:rFonts w:ascii="Trebuchet MS" w:hAnsi="Trebuchet MS"/>
                <w:b/>
                <w:sz w:val="16"/>
              </w:rPr>
              <w:t xml:space="preserve">. </w:t>
            </w:r>
          </w:p>
        </w:tc>
        <w:tc>
          <w:tcPr>
            <w:tcW w:w="302" w:type="pct"/>
            <w:shd w:val="clear" w:color="auto" w:fill="C4C4C4"/>
            <w:tcMar>
              <w:top w:w="0" w:type="dxa"/>
              <w:left w:w="0" w:type="dxa"/>
              <w:bottom w:w="0" w:type="dxa"/>
              <w:right w:w="0" w:type="dxa"/>
            </w:tcMar>
            <w:vAlign w:val="center"/>
            <w:hideMark/>
          </w:tcPr>
          <w:p w:rsidR="005246A0" w:rsidRPr="00B86CB9" w:rsidRDefault="00AE72AB" w:rsidP="00E15B84">
            <w:pPr>
              <w:spacing w:after="0" w:line="240" w:lineRule="auto"/>
              <w:jc w:val="both"/>
              <w:rPr>
                <w:rFonts w:ascii="Trebuchet MS" w:hAnsi="Trebuchet MS"/>
                <w:b/>
                <w:sz w:val="16"/>
              </w:rPr>
            </w:pPr>
            <w:r w:rsidRPr="00B86CB9">
              <w:rPr>
                <w:rFonts w:ascii="Trebuchet MS" w:hAnsi="Trebuchet MS"/>
                <w:b/>
                <w:bCs/>
                <w:sz w:val="16"/>
              </w:rPr>
              <w:t>Data</w:t>
            </w:r>
            <w:r w:rsidR="005246A0" w:rsidRPr="00B86CB9">
              <w:rPr>
                <w:rFonts w:ascii="Trebuchet MS" w:hAnsi="Trebuchet MS"/>
                <w:b/>
                <w:sz w:val="16"/>
              </w:rPr>
              <w:t xml:space="preserve"> semnare</w:t>
            </w:r>
          </w:p>
        </w:tc>
        <w:tc>
          <w:tcPr>
            <w:tcW w:w="379" w:type="pct"/>
            <w:shd w:val="clear" w:color="auto" w:fill="C4C4C4"/>
            <w:tcMar>
              <w:top w:w="0" w:type="dxa"/>
              <w:left w:w="0" w:type="dxa"/>
              <w:bottom w:w="0" w:type="dxa"/>
              <w:right w:w="0" w:type="dxa"/>
            </w:tcMar>
            <w:vAlign w:val="center"/>
            <w:hideMark/>
          </w:tcPr>
          <w:p w:rsidR="005246A0" w:rsidRPr="00B86CB9" w:rsidRDefault="00AE72AB" w:rsidP="00E15B84">
            <w:pPr>
              <w:spacing w:after="0" w:line="240" w:lineRule="auto"/>
              <w:jc w:val="both"/>
              <w:rPr>
                <w:rFonts w:ascii="Trebuchet MS" w:hAnsi="Trebuchet MS"/>
                <w:b/>
                <w:sz w:val="16"/>
              </w:rPr>
            </w:pPr>
            <w:r w:rsidRPr="00B86CB9">
              <w:rPr>
                <w:rFonts w:ascii="Trebuchet MS" w:hAnsi="Trebuchet MS"/>
                <w:b/>
                <w:bCs/>
                <w:sz w:val="16"/>
              </w:rPr>
              <w:t>Data incepere</w:t>
            </w:r>
          </w:p>
        </w:tc>
        <w:tc>
          <w:tcPr>
            <w:tcW w:w="302" w:type="pct"/>
            <w:shd w:val="clear" w:color="auto" w:fill="C4C4C4"/>
            <w:tcMar>
              <w:top w:w="0" w:type="dxa"/>
              <w:left w:w="0" w:type="dxa"/>
              <w:bottom w:w="0" w:type="dxa"/>
              <w:right w:w="0" w:type="dxa"/>
            </w:tcMar>
            <w:vAlign w:val="center"/>
            <w:hideMark/>
          </w:tcPr>
          <w:p w:rsidR="005246A0" w:rsidRPr="00B86CB9" w:rsidRDefault="00AE72AB" w:rsidP="00E15B84">
            <w:pPr>
              <w:spacing w:after="0" w:line="240" w:lineRule="auto"/>
              <w:jc w:val="both"/>
              <w:rPr>
                <w:rFonts w:ascii="Trebuchet MS" w:hAnsi="Trebuchet MS"/>
                <w:b/>
                <w:sz w:val="16"/>
              </w:rPr>
            </w:pPr>
            <w:r w:rsidRPr="00B86CB9">
              <w:rPr>
                <w:rFonts w:ascii="Trebuchet MS" w:hAnsi="Trebuchet MS"/>
                <w:b/>
                <w:bCs/>
                <w:sz w:val="16"/>
              </w:rPr>
              <w:t>Data</w:t>
            </w:r>
            <w:r w:rsidR="005246A0" w:rsidRPr="00B86CB9">
              <w:rPr>
                <w:rFonts w:ascii="Trebuchet MS" w:hAnsi="Trebuchet MS"/>
                <w:b/>
                <w:sz w:val="16"/>
              </w:rPr>
              <w:t xml:space="preserve"> finalizare</w:t>
            </w:r>
          </w:p>
        </w:tc>
        <w:tc>
          <w:tcPr>
            <w:tcW w:w="379" w:type="pct"/>
            <w:shd w:val="clear" w:color="auto" w:fill="C4C4C4"/>
            <w:tcMar>
              <w:top w:w="0" w:type="dxa"/>
              <w:left w:w="0" w:type="dxa"/>
              <w:bottom w:w="0" w:type="dxa"/>
              <w:right w:w="0" w:type="dxa"/>
            </w:tcMar>
            <w:vAlign w:val="center"/>
            <w:hideMark/>
          </w:tcPr>
          <w:p w:rsidR="005246A0" w:rsidRPr="00B86CB9" w:rsidRDefault="005246A0" w:rsidP="00E15B84">
            <w:pPr>
              <w:spacing w:after="0" w:line="240" w:lineRule="auto"/>
              <w:jc w:val="both"/>
              <w:rPr>
                <w:rFonts w:ascii="Trebuchet MS" w:hAnsi="Trebuchet MS"/>
                <w:b/>
                <w:sz w:val="16"/>
              </w:rPr>
            </w:pPr>
            <w:r w:rsidRPr="00B86CB9">
              <w:rPr>
                <w:rFonts w:ascii="Trebuchet MS" w:hAnsi="Trebuchet MS"/>
                <w:b/>
                <w:sz w:val="16"/>
              </w:rPr>
              <w:t xml:space="preserve">Valoare </w:t>
            </w:r>
            <w:r w:rsidR="00AE72AB" w:rsidRPr="00B86CB9">
              <w:rPr>
                <w:rFonts w:ascii="Trebuchet MS" w:hAnsi="Trebuchet MS"/>
                <w:b/>
                <w:bCs/>
                <w:sz w:val="16"/>
              </w:rPr>
              <w:t>Totala</w:t>
            </w:r>
            <w:r w:rsidRPr="00B86CB9">
              <w:rPr>
                <w:rFonts w:ascii="Trebuchet MS" w:hAnsi="Trebuchet MS"/>
                <w:b/>
                <w:sz w:val="16"/>
              </w:rPr>
              <w:t xml:space="preserve"> Proiect</w:t>
            </w:r>
          </w:p>
        </w:tc>
        <w:tc>
          <w:tcPr>
            <w:tcW w:w="303" w:type="pct"/>
            <w:shd w:val="clear" w:color="auto" w:fill="C4C4C4"/>
            <w:tcMar>
              <w:top w:w="0" w:type="dxa"/>
              <w:left w:w="0" w:type="dxa"/>
              <w:bottom w:w="0" w:type="dxa"/>
              <w:right w:w="0" w:type="dxa"/>
            </w:tcMar>
            <w:vAlign w:val="center"/>
            <w:hideMark/>
          </w:tcPr>
          <w:p w:rsidR="005246A0" w:rsidRPr="00B86CB9" w:rsidRDefault="005246A0" w:rsidP="00E15B84">
            <w:pPr>
              <w:spacing w:after="0" w:line="240" w:lineRule="auto"/>
              <w:jc w:val="both"/>
              <w:rPr>
                <w:rFonts w:ascii="Trebuchet MS" w:hAnsi="Trebuchet MS"/>
                <w:b/>
                <w:sz w:val="16"/>
              </w:rPr>
            </w:pPr>
            <w:r w:rsidRPr="00B86CB9">
              <w:rPr>
                <w:rFonts w:ascii="Trebuchet MS" w:hAnsi="Trebuchet MS"/>
                <w:b/>
                <w:sz w:val="16"/>
              </w:rPr>
              <w:t>Eligibil Proiect</w:t>
            </w:r>
          </w:p>
        </w:tc>
        <w:tc>
          <w:tcPr>
            <w:tcW w:w="378" w:type="pct"/>
            <w:shd w:val="clear" w:color="auto" w:fill="C4C4C4"/>
            <w:tcMar>
              <w:top w:w="0" w:type="dxa"/>
              <w:left w:w="0" w:type="dxa"/>
              <w:bottom w:w="0" w:type="dxa"/>
              <w:right w:w="0" w:type="dxa"/>
            </w:tcMar>
            <w:vAlign w:val="center"/>
            <w:hideMark/>
          </w:tcPr>
          <w:p w:rsidR="005246A0" w:rsidRPr="00B86CB9" w:rsidRDefault="005246A0" w:rsidP="00E15B84">
            <w:pPr>
              <w:spacing w:after="0" w:line="240" w:lineRule="auto"/>
              <w:jc w:val="both"/>
              <w:rPr>
                <w:rFonts w:ascii="Trebuchet MS" w:hAnsi="Trebuchet MS"/>
                <w:b/>
                <w:sz w:val="16"/>
              </w:rPr>
            </w:pPr>
            <w:r w:rsidRPr="00B86CB9">
              <w:rPr>
                <w:rFonts w:ascii="Trebuchet MS" w:hAnsi="Trebuchet MS"/>
                <w:b/>
                <w:sz w:val="16"/>
              </w:rPr>
              <w:t>Eligibil Beneficiar</w:t>
            </w:r>
          </w:p>
        </w:tc>
        <w:tc>
          <w:tcPr>
            <w:tcW w:w="379" w:type="pct"/>
            <w:shd w:val="clear" w:color="auto" w:fill="C4C4C4"/>
            <w:tcMar>
              <w:top w:w="0" w:type="dxa"/>
              <w:left w:w="0" w:type="dxa"/>
              <w:bottom w:w="0" w:type="dxa"/>
              <w:right w:w="0" w:type="dxa"/>
            </w:tcMar>
            <w:vAlign w:val="center"/>
            <w:hideMark/>
          </w:tcPr>
          <w:p w:rsidR="005246A0" w:rsidRPr="00B86CB9" w:rsidRDefault="005246A0" w:rsidP="00E15B84">
            <w:pPr>
              <w:spacing w:after="0" w:line="240" w:lineRule="auto"/>
              <w:jc w:val="both"/>
              <w:rPr>
                <w:rFonts w:ascii="Trebuchet MS" w:hAnsi="Trebuchet MS"/>
                <w:b/>
                <w:sz w:val="16"/>
              </w:rPr>
            </w:pPr>
            <w:r w:rsidRPr="00B86CB9">
              <w:rPr>
                <w:rFonts w:ascii="Trebuchet MS" w:hAnsi="Trebuchet MS"/>
                <w:b/>
                <w:sz w:val="16"/>
              </w:rPr>
              <w:t>Sprijin Beneficiar</w:t>
            </w:r>
          </w:p>
        </w:tc>
        <w:tc>
          <w:tcPr>
            <w:tcW w:w="457" w:type="pct"/>
            <w:shd w:val="clear" w:color="auto" w:fill="C4C4C4"/>
            <w:tcMar>
              <w:top w:w="0" w:type="dxa"/>
              <w:left w:w="0" w:type="dxa"/>
              <w:bottom w:w="0" w:type="dxa"/>
              <w:right w:w="0" w:type="dxa"/>
            </w:tcMar>
            <w:vAlign w:val="center"/>
            <w:hideMark/>
          </w:tcPr>
          <w:p w:rsidR="005246A0" w:rsidRPr="00B86CB9" w:rsidRDefault="005246A0" w:rsidP="00E15B84">
            <w:pPr>
              <w:spacing w:after="0" w:line="240" w:lineRule="auto"/>
              <w:jc w:val="both"/>
              <w:rPr>
                <w:rFonts w:ascii="Trebuchet MS" w:hAnsi="Trebuchet MS"/>
                <w:b/>
                <w:sz w:val="16"/>
              </w:rPr>
            </w:pPr>
            <w:r w:rsidRPr="00B86CB9">
              <w:rPr>
                <w:rFonts w:ascii="Trebuchet MS" w:hAnsi="Trebuchet MS"/>
                <w:b/>
                <w:sz w:val="16"/>
              </w:rPr>
              <w:t>Rambursare Efectiva</w:t>
            </w:r>
          </w:p>
        </w:tc>
        <w:tc>
          <w:tcPr>
            <w:tcW w:w="528" w:type="pct"/>
            <w:shd w:val="clear" w:color="auto" w:fill="C4C4C4"/>
            <w:tcMar>
              <w:top w:w="0" w:type="dxa"/>
              <w:left w:w="0" w:type="dxa"/>
              <w:bottom w:w="0" w:type="dxa"/>
              <w:right w:w="0" w:type="dxa"/>
            </w:tcMar>
            <w:vAlign w:val="center"/>
            <w:hideMark/>
          </w:tcPr>
          <w:p w:rsidR="005246A0" w:rsidRPr="00B86CB9" w:rsidRDefault="005246A0" w:rsidP="00E15B84">
            <w:pPr>
              <w:spacing w:after="0" w:line="240" w:lineRule="auto"/>
              <w:jc w:val="both"/>
              <w:rPr>
                <w:rFonts w:ascii="Trebuchet MS" w:hAnsi="Trebuchet MS"/>
                <w:b/>
                <w:sz w:val="16"/>
              </w:rPr>
            </w:pPr>
            <w:r w:rsidRPr="00B86CB9">
              <w:rPr>
                <w:rFonts w:ascii="Trebuchet MS" w:hAnsi="Trebuchet MS"/>
                <w:b/>
                <w:sz w:val="16"/>
              </w:rPr>
              <w:t>Entitate finanțatoare</w:t>
            </w:r>
            <w:r w:rsidRPr="00B86CB9">
              <w:rPr>
                <w:rFonts w:ascii="Trebuchet MS" w:hAnsi="Trebuchet MS"/>
                <w:b/>
                <w:color w:val="FF0000"/>
                <w:sz w:val="16"/>
              </w:rPr>
              <w:t>*</w:t>
            </w:r>
          </w:p>
        </w:tc>
        <w:tc>
          <w:tcPr>
            <w:tcW w:w="303" w:type="pct"/>
            <w:shd w:val="clear" w:color="auto" w:fill="C4C4C4"/>
            <w:tcMar>
              <w:top w:w="0" w:type="dxa"/>
              <w:left w:w="0" w:type="dxa"/>
              <w:bottom w:w="0" w:type="dxa"/>
              <w:right w:w="0" w:type="dxa"/>
            </w:tcMar>
            <w:vAlign w:val="center"/>
            <w:hideMark/>
          </w:tcPr>
          <w:p w:rsidR="005246A0" w:rsidRPr="00B86CB9" w:rsidRDefault="005246A0" w:rsidP="00E15B84">
            <w:pPr>
              <w:spacing w:after="0" w:line="240" w:lineRule="auto"/>
              <w:jc w:val="both"/>
              <w:rPr>
                <w:rFonts w:ascii="Trebuchet MS" w:hAnsi="Trebuchet MS"/>
                <w:b/>
                <w:sz w:val="16"/>
              </w:rPr>
            </w:pPr>
            <w:r w:rsidRPr="00B86CB9">
              <w:rPr>
                <w:rFonts w:ascii="Trebuchet MS" w:hAnsi="Trebuchet MS"/>
                <w:b/>
                <w:sz w:val="16"/>
              </w:rPr>
              <w:t>Moneda</w:t>
            </w:r>
            <w:r w:rsidRPr="00B86CB9">
              <w:rPr>
                <w:rFonts w:ascii="Trebuchet MS" w:hAnsi="Trebuchet MS"/>
                <w:b/>
                <w:i/>
                <w:color w:val="FF0000"/>
                <w:sz w:val="16"/>
              </w:rPr>
              <w:t>*</w:t>
            </w:r>
          </w:p>
        </w:tc>
        <w:tc>
          <w:tcPr>
            <w:tcW w:w="306" w:type="pct"/>
            <w:shd w:val="clear" w:color="auto" w:fill="C4C4C4"/>
            <w:tcMar>
              <w:top w:w="0" w:type="dxa"/>
              <w:left w:w="0" w:type="dxa"/>
              <w:bottom w:w="0" w:type="dxa"/>
              <w:right w:w="0" w:type="dxa"/>
            </w:tcMar>
            <w:vAlign w:val="center"/>
            <w:hideMark/>
          </w:tcPr>
          <w:p w:rsidR="005246A0" w:rsidRPr="00B86CB9" w:rsidRDefault="005246A0" w:rsidP="00E15B84">
            <w:pPr>
              <w:spacing w:after="0" w:line="240" w:lineRule="auto"/>
              <w:jc w:val="both"/>
              <w:rPr>
                <w:rFonts w:ascii="Trebuchet MS" w:hAnsi="Trebuchet MS"/>
                <w:b/>
                <w:sz w:val="16"/>
              </w:rPr>
            </w:pPr>
            <w:r w:rsidRPr="00B86CB9">
              <w:rPr>
                <w:rFonts w:ascii="Trebuchet MS" w:hAnsi="Trebuchet MS"/>
                <w:b/>
                <w:sz w:val="16"/>
              </w:rPr>
              <w:t>Curs de schimb</w:t>
            </w:r>
          </w:p>
        </w:tc>
        <w:tc>
          <w:tcPr>
            <w:tcW w:w="299" w:type="pct"/>
            <w:shd w:val="clear" w:color="auto" w:fill="C4C4C4"/>
            <w:tcMar>
              <w:top w:w="0" w:type="dxa"/>
              <w:left w:w="0" w:type="dxa"/>
              <w:bottom w:w="0" w:type="dxa"/>
              <w:right w:w="0" w:type="dxa"/>
            </w:tcMar>
            <w:vAlign w:val="center"/>
            <w:hideMark/>
          </w:tcPr>
          <w:p w:rsidR="005246A0" w:rsidRPr="00B86CB9" w:rsidRDefault="005246A0" w:rsidP="00E15B84">
            <w:pPr>
              <w:spacing w:after="0" w:line="240" w:lineRule="auto"/>
              <w:jc w:val="both"/>
              <w:rPr>
                <w:rFonts w:ascii="Trebuchet MS" w:hAnsi="Trebuchet MS"/>
                <w:b/>
                <w:sz w:val="16"/>
              </w:rPr>
            </w:pPr>
            <w:r w:rsidRPr="00B86CB9">
              <w:rPr>
                <w:rFonts w:ascii="Trebuchet MS" w:hAnsi="Trebuchet MS"/>
                <w:b/>
                <w:sz w:val="16"/>
              </w:rPr>
              <w:t>Data curs de schimb</w:t>
            </w:r>
          </w:p>
        </w:tc>
      </w:tr>
      <w:tr w:rsidR="00B86CB9" w:rsidRPr="00EE187E" w:rsidTr="00B86CB9">
        <w:tc>
          <w:tcPr>
            <w:tcW w:w="184" w:type="pct"/>
            <w:shd w:val="clear" w:color="auto" w:fill="FFFFFF"/>
          </w:tcPr>
          <w:p w:rsidR="005246A0" w:rsidRPr="00B161ED" w:rsidRDefault="005246A0" w:rsidP="00E15B84">
            <w:pPr>
              <w:spacing w:after="0" w:line="240" w:lineRule="auto"/>
              <w:jc w:val="both"/>
              <w:rPr>
                <w:rFonts w:ascii="Trebuchet MS" w:hAnsi="Trebuchet MS"/>
                <w:b/>
              </w:rPr>
            </w:pPr>
          </w:p>
        </w:tc>
        <w:tc>
          <w:tcPr>
            <w:tcW w:w="184" w:type="pct"/>
            <w:shd w:val="clear" w:color="auto" w:fill="FFFFFF"/>
            <w:tcMar>
              <w:top w:w="0" w:type="dxa"/>
              <w:left w:w="0" w:type="dxa"/>
              <w:bottom w:w="0" w:type="dxa"/>
              <w:right w:w="0" w:type="dxa"/>
            </w:tcMar>
            <w:vAlign w:val="center"/>
          </w:tcPr>
          <w:p w:rsidR="005246A0" w:rsidRPr="00B161ED" w:rsidRDefault="005246A0" w:rsidP="00E15B84">
            <w:pPr>
              <w:spacing w:after="0" w:line="240" w:lineRule="auto"/>
              <w:jc w:val="both"/>
              <w:rPr>
                <w:rFonts w:ascii="Trebuchet MS" w:hAnsi="Trebuchet MS"/>
                <w:b/>
              </w:rPr>
            </w:pPr>
          </w:p>
        </w:tc>
        <w:tc>
          <w:tcPr>
            <w:tcW w:w="317" w:type="pct"/>
            <w:shd w:val="clear" w:color="auto" w:fill="FFFFFF"/>
            <w:tcMar>
              <w:top w:w="0" w:type="dxa"/>
              <w:left w:w="0" w:type="dxa"/>
              <w:bottom w:w="0" w:type="dxa"/>
              <w:right w:w="0" w:type="dxa"/>
            </w:tcMar>
            <w:vAlign w:val="center"/>
          </w:tcPr>
          <w:p w:rsidR="005246A0" w:rsidRPr="00B161ED" w:rsidRDefault="005246A0" w:rsidP="00E15B84">
            <w:pPr>
              <w:spacing w:after="0" w:line="240" w:lineRule="auto"/>
              <w:jc w:val="both"/>
              <w:rPr>
                <w:rFonts w:ascii="Trebuchet MS" w:hAnsi="Trebuchet MS"/>
                <w:b/>
              </w:rPr>
            </w:pPr>
          </w:p>
        </w:tc>
        <w:tc>
          <w:tcPr>
            <w:tcW w:w="302" w:type="pct"/>
            <w:shd w:val="clear" w:color="auto" w:fill="FFFFFF"/>
            <w:tcMar>
              <w:top w:w="0" w:type="dxa"/>
              <w:left w:w="0" w:type="dxa"/>
              <w:bottom w:w="0" w:type="dxa"/>
              <w:right w:w="0" w:type="dxa"/>
            </w:tcMar>
            <w:vAlign w:val="center"/>
          </w:tcPr>
          <w:p w:rsidR="005246A0" w:rsidRPr="00B161ED" w:rsidRDefault="005246A0" w:rsidP="00E15B84">
            <w:pPr>
              <w:spacing w:after="0" w:line="240" w:lineRule="auto"/>
              <w:jc w:val="both"/>
              <w:rPr>
                <w:rFonts w:ascii="Trebuchet MS" w:hAnsi="Trebuchet MS"/>
                <w:b/>
              </w:rPr>
            </w:pPr>
          </w:p>
        </w:tc>
        <w:tc>
          <w:tcPr>
            <w:tcW w:w="379" w:type="pct"/>
            <w:shd w:val="clear" w:color="auto" w:fill="FFFFFF"/>
            <w:tcMar>
              <w:top w:w="0" w:type="dxa"/>
              <w:left w:w="0" w:type="dxa"/>
              <w:bottom w:w="0" w:type="dxa"/>
              <w:right w:w="0" w:type="dxa"/>
            </w:tcMar>
            <w:vAlign w:val="center"/>
          </w:tcPr>
          <w:p w:rsidR="005246A0" w:rsidRPr="00B161ED" w:rsidRDefault="005246A0" w:rsidP="00E15B84">
            <w:pPr>
              <w:spacing w:after="0" w:line="240" w:lineRule="auto"/>
              <w:jc w:val="both"/>
              <w:rPr>
                <w:rFonts w:ascii="Trebuchet MS" w:hAnsi="Trebuchet MS"/>
                <w:b/>
              </w:rPr>
            </w:pPr>
          </w:p>
        </w:tc>
        <w:tc>
          <w:tcPr>
            <w:tcW w:w="302" w:type="pct"/>
            <w:shd w:val="clear" w:color="auto" w:fill="FFFFFF"/>
            <w:tcMar>
              <w:top w:w="0" w:type="dxa"/>
              <w:left w:w="0" w:type="dxa"/>
              <w:bottom w:w="0" w:type="dxa"/>
              <w:right w:w="0" w:type="dxa"/>
            </w:tcMar>
            <w:vAlign w:val="center"/>
          </w:tcPr>
          <w:p w:rsidR="005246A0" w:rsidRPr="00B161ED" w:rsidRDefault="005246A0" w:rsidP="00E15B84">
            <w:pPr>
              <w:spacing w:after="0" w:line="240" w:lineRule="auto"/>
              <w:jc w:val="both"/>
              <w:rPr>
                <w:rFonts w:ascii="Trebuchet MS" w:hAnsi="Trebuchet MS"/>
                <w:b/>
              </w:rPr>
            </w:pPr>
          </w:p>
        </w:tc>
        <w:tc>
          <w:tcPr>
            <w:tcW w:w="379" w:type="pct"/>
            <w:shd w:val="clear" w:color="auto" w:fill="FFFFFF"/>
            <w:tcMar>
              <w:top w:w="0" w:type="dxa"/>
              <w:left w:w="0" w:type="dxa"/>
              <w:bottom w:w="0" w:type="dxa"/>
              <w:right w:w="0" w:type="dxa"/>
            </w:tcMar>
            <w:vAlign w:val="center"/>
          </w:tcPr>
          <w:p w:rsidR="005246A0" w:rsidRPr="00B161ED" w:rsidRDefault="005246A0" w:rsidP="00E15B84">
            <w:pPr>
              <w:spacing w:after="0" w:line="240" w:lineRule="auto"/>
              <w:jc w:val="both"/>
              <w:rPr>
                <w:rFonts w:ascii="Trebuchet MS" w:hAnsi="Trebuchet MS"/>
                <w:b/>
              </w:rPr>
            </w:pPr>
          </w:p>
        </w:tc>
        <w:tc>
          <w:tcPr>
            <w:tcW w:w="303" w:type="pct"/>
            <w:shd w:val="clear" w:color="auto" w:fill="FFFFFF"/>
            <w:tcMar>
              <w:top w:w="0" w:type="dxa"/>
              <w:left w:w="0" w:type="dxa"/>
              <w:bottom w:w="0" w:type="dxa"/>
              <w:right w:w="0" w:type="dxa"/>
            </w:tcMar>
            <w:vAlign w:val="center"/>
          </w:tcPr>
          <w:p w:rsidR="005246A0" w:rsidRPr="00B161ED" w:rsidRDefault="005246A0" w:rsidP="00E15B84">
            <w:pPr>
              <w:spacing w:after="0" w:line="240" w:lineRule="auto"/>
              <w:jc w:val="both"/>
              <w:rPr>
                <w:rFonts w:ascii="Trebuchet MS" w:hAnsi="Trebuchet MS"/>
                <w:b/>
              </w:rPr>
            </w:pPr>
          </w:p>
        </w:tc>
        <w:tc>
          <w:tcPr>
            <w:tcW w:w="378" w:type="pct"/>
            <w:shd w:val="clear" w:color="auto" w:fill="FFFFFF"/>
            <w:tcMar>
              <w:top w:w="0" w:type="dxa"/>
              <w:left w:w="0" w:type="dxa"/>
              <w:bottom w:w="0" w:type="dxa"/>
              <w:right w:w="0" w:type="dxa"/>
            </w:tcMar>
            <w:vAlign w:val="center"/>
          </w:tcPr>
          <w:p w:rsidR="005246A0" w:rsidRPr="00B161ED" w:rsidRDefault="005246A0" w:rsidP="00E15B84">
            <w:pPr>
              <w:spacing w:after="0" w:line="240" w:lineRule="auto"/>
              <w:jc w:val="both"/>
              <w:rPr>
                <w:rFonts w:ascii="Trebuchet MS" w:hAnsi="Trebuchet MS"/>
                <w:b/>
              </w:rPr>
            </w:pPr>
          </w:p>
        </w:tc>
        <w:tc>
          <w:tcPr>
            <w:tcW w:w="379" w:type="pct"/>
            <w:shd w:val="clear" w:color="auto" w:fill="FFFFFF"/>
            <w:tcMar>
              <w:top w:w="0" w:type="dxa"/>
              <w:left w:w="0" w:type="dxa"/>
              <w:bottom w:w="0" w:type="dxa"/>
              <w:right w:w="0" w:type="dxa"/>
            </w:tcMar>
            <w:vAlign w:val="center"/>
          </w:tcPr>
          <w:p w:rsidR="005246A0" w:rsidRPr="00B161ED" w:rsidRDefault="005246A0" w:rsidP="00E15B84">
            <w:pPr>
              <w:spacing w:after="0" w:line="240" w:lineRule="auto"/>
              <w:jc w:val="both"/>
              <w:rPr>
                <w:rFonts w:ascii="Trebuchet MS" w:hAnsi="Trebuchet MS"/>
                <w:b/>
              </w:rPr>
            </w:pPr>
          </w:p>
        </w:tc>
        <w:tc>
          <w:tcPr>
            <w:tcW w:w="457" w:type="pct"/>
            <w:shd w:val="clear" w:color="auto" w:fill="FFFFFF"/>
            <w:tcMar>
              <w:top w:w="0" w:type="dxa"/>
              <w:left w:w="0" w:type="dxa"/>
              <w:bottom w:w="0" w:type="dxa"/>
              <w:right w:w="0" w:type="dxa"/>
            </w:tcMar>
            <w:vAlign w:val="center"/>
          </w:tcPr>
          <w:p w:rsidR="005246A0" w:rsidRPr="00B161ED" w:rsidRDefault="005246A0" w:rsidP="00E15B84">
            <w:pPr>
              <w:spacing w:after="0" w:line="240" w:lineRule="auto"/>
              <w:jc w:val="both"/>
              <w:rPr>
                <w:rFonts w:ascii="Trebuchet MS" w:hAnsi="Trebuchet MS"/>
                <w:b/>
              </w:rPr>
            </w:pPr>
          </w:p>
        </w:tc>
        <w:tc>
          <w:tcPr>
            <w:tcW w:w="528" w:type="pct"/>
            <w:shd w:val="clear" w:color="auto" w:fill="FFFFFF"/>
            <w:tcMar>
              <w:top w:w="0" w:type="dxa"/>
              <w:left w:w="0" w:type="dxa"/>
              <w:bottom w:w="0" w:type="dxa"/>
              <w:right w:w="0" w:type="dxa"/>
            </w:tcMar>
            <w:vAlign w:val="center"/>
          </w:tcPr>
          <w:p w:rsidR="005246A0" w:rsidRPr="00B161ED" w:rsidRDefault="005246A0" w:rsidP="00E15B84">
            <w:pPr>
              <w:spacing w:after="0" w:line="240" w:lineRule="auto"/>
              <w:jc w:val="both"/>
              <w:rPr>
                <w:rFonts w:ascii="Trebuchet MS" w:hAnsi="Trebuchet MS"/>
                <w:b/>
              </w:rPr>
            </w:pPr>
          </w:p>
        </w:tc>
        <w:tc>
          <w:tcPr>
            <w:tcW w:w="303" w:type="pct"/>
            <w:shd w:val="clear" w:color="auto" w:fill="FFFFFF"/>
            <w:tcMar>
              <w:top w:w="0" w:type="dxa"/>
              <w:left w:w="0" w:type="dxa"/>
              <w:bottom w:w="0" w:type="dxa"/>
              <w:right w:w="0" w:type="dxa"/>
            </w:tcMar>
            <w:vAlign w:val="center"/>
          </w:tcPr>
          <w:p w:rsidR="005246A0" w:rsidRPr="00B161ED" w:rsidRDefault="005246A0" w:rsidP="00E15B84">
            <w:pPr>
              <w:spacing w:after="0" w:line="240" w:lineRule="auto"/>
              <w:jc w:val="both"/>
              <w:rPr>
                <w:rFonts w:ascii="Trebuchet MS" w:hAnsi="Trebuchet MS"/>
                <w:b/>
              </w:rPr>
            </w:pPr>
          </w:p>
        </w:tc>
        <w:tc>
          <w:tcPr>
            <w:tcW w:w="306" w:type="pct"/>
            <w:shd w:val="clear" w:color="auto" w:fill="FFFFFF"/>
            <w:tcMar>
              <w:top w:w="0" w:type="dxa"/>
              <w:left w:w="0" w:type="dxa"/>
              <w:bottom w:w="0" w:type="dxa"/>
              <w:right w:w="0" w:type="dxa"/>
            </w:tcMar>
            <w:vAlign w:val="center"/>
          </w:tcPr>
          <w:p w:rsidR="005246A0" w:rsidRPr="00B161ED" w:rsidRDefault="005246A0" w:rsidP="00E15B84">
            <w:pPr>
              <w:spacing w:after="0" w:line="240" w:lineRule="auto"/>
              <w:jc w:val="both"/>
              <w:rPr>
                <w:rFonts w:ascii="Trebuchet MS" w:hAnsi="Trebuchet MS"/>
                <w:b/>
              </w:rPr>
            </w:pPr>
          </w:p>
        </w:tc>
        <w:tc>
          <w:tcPr>
            <w:tcW w:w="299" w:type="pct"/>
            <w:shd w:val="clear" w:color="auto" w:fill="FFFFFF"/>
            <w:tcMar>
              <w:top w:w="0" w:type="dxa"/>
              <w:left w:w="0" w:type="dxa"/>
              <w:bottom w:w="0" w:type="dxa"/>
              <w:right w:w="0" w:type="dxa"/>
            </w:tcMar>
            <w:vAlign w:val="center"/>
          </w:tcPr>
          <w:p w:rsidR="005246A0" w:rsidRPr="00B161ED" w:rsidRDefault="005246A0" w:rsidP="00E15B84">
            <w:pPr>
              <w:spacing w:after="0" w:line="240" w:lineRule="auto"/>
              <w:jc w:val="both"/>
              <w:rPr>
                <w:rFonts w:ascii="Trebuchet MS" w:hAnsi="Trebuchet MS"/>
                <w:b/>
              </w:rPr>
            </w:pPr>
          </w:p>
        </w:tc>
      </w:tr>
    </w:tbl>
    <w:p w:rsidR="005246A0" w:rsidRPr="00B32896" w:rsidRDefault="005246A0" w:rsidP="005246A0">
      <w:pPr>
        <w:spacing w:after="0" w:line="240" w:lineRule="auto"/>
        <w:jc w:val="both"/>
        <w:rPr>
          <w:rFonts w:ascii="Trebuchet MS" w:hAnsi="Trebuchet MS"/>
        </w:rPr>
      </w:pPr>
      <w:r w:rsidRPr="00B32896">
        <w:rPr>
          <w:rFonts w:ascii="Trebuchet MS" w:hAnsi="Trebuchet MS"/>
        </w:rPr>
        <w:t>* se selectează din nomenclator</w:t>
      </w:r>
    </w:p>
    <w:p w:rsidR="00AE72AB" w:rsidRPr="00B32896" w:rsidRDefault="00AE72AB" w:rsidP="00AE72AB">
      <w:pPr>
        <w:spacing w:before="120" w:after="120" w:line="240" w:lineRule="auto"/>
        <w:jc w:val="both"/>
        <w:rPr>
          <w:rFonts w:ascii="Trebuchet MS" w:hAnsi="Trebuchet MS"/>
        </w:rPr>
      </w:pPr>
      <w:r w:rsidRPr="00B32896">
        <w:rPr>
          <w:rFonts w:ascii="Trebuchet MS" w:hAnsi="Trebuchet MS"/>
        </w:rPr>
        <w:lastRenderedPageBreak/>
        <w:t xml:space="preserve">Eligibil Proiect = </w:t>
      </w:r>
      <w:r w:rsidR="00EF14A5" w:rsidRPr="00B32896">
        <w:rPr>
          <w:rFonts w:ascii="Trebuchet MS" w:hAnsi="Trebuchet MS"/>
        </w:rPr>
        <w:t>valoarea eligibilă a proiectului corespunzător bugetelor tuturor partenerilor, în cazul proiectelor implementate în parteneriat (</w:t>
      </w:r>
      <w:r w:rsidRPr="00B32896">
        <w:rPr>
          <w:rFonts w:ascii="Trebuchet MS" w:hAnsi="Trebuchet MS"/>
        </w:rPr>
        <w:t>contribuție finanțator + buget de stat + contribuție eligibilă beneficiar</w:t>
      </w:r>
      <w:r w:rsidR="00EF14A5" w:rsidRPr="00B32896">
        <w:rPr>
          <w:rFonts w:ascii="Trebuchet MS" w:hAnsi="Trebuchet MS"/>
        </w:rPr>
        <w:t>)</w:t>
      </w:r>
    </w:p>
    <w:p w:rsidR="00767A8D" w:rsidRPr="00B32896" w:rsidRDefault="00AE72AB" w:rsidP="00AE72AB">
      <w:pPr>
        <w:spacing w:before="120" w:after="120" w:line="240" w:lineRule="auto"/>
        <w:jc w:val="both"/>
        <w:rPr>
          <w:rFonts w:ascii="Trebuchet MS" w:hAnsi="Trebuchet MS"/>
        </w:rPr>
      </w:pPr>
      <w:r w:rsidRPr="00B32896">
        <w:rPr>
          <w:rFonts w:ascii="Trebuchet MS" w:hAnsi="Trebuchet MS"/>
        </w:rPr>
        <w:t xml:space="preserve">Eligibil Beneficiar = </w:t>
      </w:r>
      <w:r w:rsidR="00767A8D" w:rsidRPr="00B32896">
        <w:rPr>
          <w:rFonts w:ascii="Trebuchet MS" w:hAnsi="Trebuchet MS"/>
        </w:rPr>
        <w:t>valoarea eligibilă a proiectului aferentă doar beneficiarului care completează cererea de finanțare, în cazul proiectelor implementate în parteneriat contribuție finanțator + buget de stat + contribuție proprie eligibilă beneficiar (aferente membrului dac</w:t>
      </w:r>
      <w:r w:rsidR="00224854">
        <w:rPr>
          <w:rFonts w:ascii="Trebuchet MS" w:hAnsi="Trebuchet MS"/>
        </w:rPr>
        <w:t>ă proiectul a fost implementat î</w:t>
      </w:r>
      <w:r w:rsidR="00767A8D" w:rsidRPr="00B32896">
        <w:rPr>
          <w:rFonts w:ascii="Trebuchet MS" w:hAnsi="Trebuchet MS"/>
        </w:rPr>
        <w:t>n parteneriat)</w:t>
      </w:r>
    </w:p>
    <w:p w:rsidR="00AE72AB" w:rsidRPr="00B32896" w:rsidRDefault="00767A8D" w:rsidP="00AE72AB">
      <w:pPr>
        <w:spacing w:before="120" w:after="120" w:line="240" w:lineRule="auto"/>
        <w:jc w:val="both"/>
        <w:rPr>
          <w:rFonts w:ascii="Trebuchet MS" w:hAnsi="Trebuchet MS"/>
        </w:rPr>
      </w:pPr>
      <w:r w:rsidRPr="00B32896">
        <w:rPr>
          <w:rFonts w:ascii="Trebuchet MS" w:hAnsi="Trebuchet MS"/>
        </w:rPr>
        <w:t>Sprijin Beneficiar = Valoarea nerambursabilă a proiectului aferentă doar beneficiarului care completează cererea de finanțare, în cazul proiectelor implementate în parteneriat, - contribuție finanțator + sprijin buget de stat (aferente membrului dacă proiectul a fost implementat în parteneriat sau aferentă beneficiarului, dacă a fost un singur beneficiar)</w:t>
      </w:r>
    </w:p>
    <w:p w:rsidR="00AE72AB" w:rsidRDefault="00AE72AB" w:rsidP="00AE72AB">
      <w:pPr>
        <w:spacing w:before="120" w:after="120" w:line="240" w:lineRule="auto"/>
        <w:jc w:val="both"/>
        <w:rPr>
          <w:rFonts w:ascii="Trebuchet MS" w:hAnsi="Trebuchet MS"/>
          <w:color w:val="FF0000"/>
        </w:rPr>
      </w:pPr>
      <w:r w:rsidRPr="00B161ED">
        <w:rPr>
          <w:rFonts w:ascii="Trebuchet MS" w:hAnsi="Trebuchet MS"/>
          <w:b/>
          <w:color w:val="FF0000"/>
        </w:rPr>
        <w:t>NOTĂ:</w:t>
      </w:r>
      <w:r w:rsidRPr="00B161ED">
        <w:rPr>
          <w:rFonts w:ascii="Trebuchet MS" w:hAnsi="Trebuchet MS"/>
          <w:color w:val="FF0000"/>
        </w:rPr>
        <w:t xml:space="preserve"> În cazul în care proiectul a avut un singur beneficiar, se va introduce aceeași suma în coloanele Eligibil Proiect și Eligibil Beneficiar.</w:t>
      </w:r>
    </w:p>
    <w:p w:rsidR="0011069E" w:rsidRDefault="00767A8D" w:rsidP="00ED5971">
      <w:pPr>
        <w:spacing w:before="120" w:after="120" w:line="240" w:lineRule="auto"/>
        <w:jc w:val="both"/>
        <w:rPr>
          <w:rFonts w:ascii="Trebuchet MS" w:hAnsi="Trebuchet MS"/>
          <w:color w:val="FF0000"/>
        </w:rPr>
      </w:pPr>
      <w:r w:rsidRPr="00767A8D">
        <w:rPr>
          <w:rFonts w:ascii="Trebuchet MS" w:hAnsi="Trebuchet MS"/>
          <w:color w:val="FF0000"/>
        </w:rPr>
        <w:t>În cazul care proiectul a fost finalizat, se vor complet</w:t>
      </w:r>
      <w:r w:rsidR="003513BB">
        <w:rPr>
          <w:rFonts w:ascii="Trebuchet MS" w:hAnsi="Trebuchet MS"/>
          <w:color w:val="FF0000"/>
        </w:rPr>
        <w:t>a</w:t>
      </w:r>
      <w:r w:rsidRPr="00767A8D">
        <w:rPr>
          <w:rFonts w:ascii="Trebuchet MS" w:hAnsi="Trebuchet MS"/>
          <w:color w:val="FF0000"/>
        </w:rPr>
        <w:t xml:space="preserve"> valorile pe care s-a închis proiectul, în caz contrar se vor complet</w:t>
      </w:r>
      <w:r w:rsidR="003513BB">
        <w:rPr>
          <w:rFonts w:ascii="Trebuchet MS" w:hAnsi="Trebuchet MS"/>
          <w:color w:val="FF0000"/>
        </w:rPr>
        <w:t>a</w:t>
      </w:r>
      <w:r w:rsidRPr="00767A8D">
        <w:rPr>
          <w:rFonts w:ascii="Trebuchet MS" w:hAnsi="Trebuchet MS"/>
          <w:color w:val="FF0000"/>
        </w:rPr>
        <w:t xml:space="preserve"> valorile conform contrac</w:t>
      </w:r>
      <w:r w:rsidR="003513BB">
        <w:rPr>
          <w:rFonts w:ascii="Trebuchet MS" w:hAnsi="Trebuchet MS"/>
          <w:color w:val="FF0000"/>
        </w:rPr>
        <w:t>t</w:t>
      </w:r>
      <w:r w:rsidRPr="00767A8D">
        <w:rPr>
          <w:rFonts w:ascii="Trebuchet MS" w:hAnsi="Trebuchet MS"/>
          <w:color w:val="FF0000"/>
        </w:rPr>
        <w:t>ului sau, dacă este cazul, ultimului act adițional.</w:t>
      </w:r>
    </w:p>
    <w:p w:rsidR="005246A0" w:rsidRPr="00ED5971" w:rsidRDefault="005246A0" w:rsidP="00ED5971">
      <w:pPr>
        <w:spacing w:before="120" w:after="120" w:line="240" w:lineRule="auto"/>
        <w:jc w:val="both"/>
        <w:rPr>
          <w:rFonts w:ascii="Trebuchet MS" w:hAnsi="Trebuchet MS"/>
          <w:color w:val="FF0000"/>
        </w:rPr>
      </w:pPr>
    </w:p>
    <w:p w:rsidR="005246A0" w:rsidRPr="00B161ED" w:rsidRDefault="005246A0" w:rsidP="005246A0">
      <w:pPr>
        <w:spacing w:after="0" w:line="240" w:lineRule="auto"/>
        <w:jc w:val="both"/>
        <w:rPr>
          <w:rFonts w:ascii="Trebuchet MS" w:hAnsi="Trebuchet MS"/>
          <w:b/>
        </w:rPr>
      </w:pPr>
      <w:r w:rsidRPr="00B161ED">
        <w:rPr>
          <w:rFonts w:ascii="Trebuchet MS" w:hAnsi="Trebuchet MS"/>
          <w:b/>
          <w:color w:val="7030A0"/>
        </w:rPr>
        <w:t>Asistența solicitată</w:t>
      </w:r>
    </w:p>
    <w:tbl>
      <w:tblPr>
        <w:tblW w:w="507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top w:w="15" w:type="dxa"/>
          <w:left w:w="15" w:type="dxa"/>
          <w:bottom w:w="15" w:type="dxa"/>
          <w:right w:w="15" w:type="dxa"/>
        </w:tblCellMar>
        <w:tblLook w:val="04A0" w:firstRow="1" w:lastRow="0" w:firstColumn="1" w:lastColumn="0" w:noHBand="0" w:noVBand="1"/>
      </w:tblPr>
      <w:tblGrid>
        <w:gridCol w:w="898"/>
        <w:gridCol w:w="1215"/>
        <w:gridCol w:w="1153"/>
        <w:gridCol w:w="1274"/>
        <w:gridCol w:w="1136"/>
        <w:gridCol w:w="992"/>
        <w:gridCol w:w="992"/>
        <w:gridCol w:w="1560"/>
      </w:tblGrid>
      <w:tr w:rsidR="001475C8" w:rsidRPr="00EE187E" w:rsidTr="00B86CB9">
        <w:trPr>
          <w:tblHeader/>
        </w:trPr>
        <w:tc>
          <w:tcPr>
            <w:tcW w:w="487" w:type="pct"/>
            <w:shd w:val="clear" w:color="auto" w:fill="C4C4C4"/>
            <w:tcMar>
              <w:top w:w="0" w:type="dxa"/>
              <w:left w:w="0" w:type="dxa"/>
              <w:bottom w:w="0" w:type="dxa"/>
              <w:right w:w="0" w:type="dxa"/>
            </w:tcMar>
            <w:vAlign w:val="center"/>
            <w:hideMark/>
          </w:tcPr>
          <w:p w:rsidR="005246A0" w:rsidRPr="00B161ED" w:rsidRDefault="005246A0" w:rsidP="00E15B84">
            <w:pPr>
              <w:spacing w:after="0" w:line="240" w:lineRule="auto"/>
              <w:jc w:val="both"/>
              <w:rPr>
                <w:rFonts w:ascii="Trebuchet MS" w:hAnsi="Trebuchet MS"/>
                <w:b/>
              </w:rPr>
            </w:pPr>
            <w:r w:rsidRPr="00B161ED">
              <w:rPr>
                <w:rFonts w:ascii="Trebuchet MS" w:hAnsi="Trebuchet MS"/>
                <w:b/>
              </w:rPr>
              <w:t>Titlu</w:t>
            </w:r>
          </w:p>
        </w:tc>
        <w:tc>
          <w:tcPr>
            <w:tcW w:w="659" w:type="pct"/>
            <w:shd w:val="clear" w:color="auto" w:fill="C4C4C4"/>
            <w:tcMar>
              <w:top w:w="0" w:type="dxa"/>
              <w:left w:w="0" w:type="dxa"/>
              <w:bottom w:w="0" w:type="dxa"/>
              <w:right w:w="0" w:type="dxa"/>
            </w:tcMar>
            <w:vAlign w:val="center"/>
            <w:hideMark/>
          </w:tcPr>
          <w:p w:rsidR="005246A0" w:rsidRPr="00B161ED" w:rsidRDefault="00AE72AB" w:rsidP="00E15B84">
            <w:pPr>
              <w:spacing w:after="0" w:line="240" w:lineRule="auto"/>
              <w:jc w:val="both"/>
              <w:rPr>
                <w:rFonts w:ascii="Trebuchet MS" w:hAnsi="Trebuchet MS"/>
                <w:b/>
              </w:rPr>
            </w:pPr>
            <w:r w:rsidRPr="00B161ED">
              <w:rPr>
                <w:rFonts w:ascii="Trebuchet MS" w:hAnsi="Trebuchet MS"/>
                <w:b/>
                <w:bCs/>
              </w:rPr>
              <w:t>Informatii inregistrare</w:t>
            </w:r>
            <w:r w:rsidR="005246A0" w:rsidRPr="00B161ED">
              <w:rPr>
                <w:rFonts w:ascii="Trebuchet MS" w:hAnsi="Trebuchet MS"/>
                <w:b/>
              </w:rPr>
              <w:t xml:space="preserve"> solicitare</w:t>
            </w:r>
          </w:p>
        </w:tc>
        <w:tc>
          <w:tcPr>
            <w:tcW w:w="625" w:type="pct"/>
            <w:shd w:val="clear" w:color="auto" w:fill="C4C4C4"/>
            <w:tcMar>
              <w:top w:w="0" w:type="dxa"/>
              <w:left w:w="0" w:type="dxa"/>
              <w:bottom w:w="0" w:type="dxa"/>
              <w:right w:w="0" w:type="dxa"/>
            </w:tcMar>
            <w:vAlign w:val="center"/>
            <w:hideMark/>
          </w:tcPr>
          <w:p w:rsidR="005246A0" w:rsidRPr="00B161ED" w:rsidRDefault="005246A0" w:rsidP="00E15B84">
            <w:pPr>
              <w:spacing w:after="0" w:line="240" w:lineRule="auto"/>
              <w:jc w:val="both"/>
              <w:rPr>
                <w:rFonts w:ascii="Trebuchet MS" w:hAnsi="Trebuchet MS"/>
                <w:b/>
              </w:rPr>
            </w:pPr>
            <w:r w:rsidRPr="00B161ED">
              <w:rPr>
                <w:rFonts w:ascii="Trebuchet MS" w:hAnsi="Trebuchet MS"/>
                <w:b/>
              </w:rPr>
              <w:t xml:space="preserve">Valoare </w:t>
            </w:r>
            <w:r w:rsidR="00DD2E00" w:rsidRPr="00DD2E00">
              <w:rPr>
                <w:rFonts w:ascii="Trebuchet MS" w:hAnsi="Trebuchet MS"/>
                <w:b/>
                <w:bCs/>
              </w:rPr>
              <w:t>Total</w:t>
            </w:r>
            <w:r w:rsidR="00DD2E00">
              <w:rPr>
                <w:rFonts w:ascii="Trebuchet MS" w:hAnsi="Trebuchet MS"/>
                <w:b/>
                <w:bCs/>
              </w:rPr>
              <w:t>ă</w:t>
            </w:r>
            <w:r w:rsidRPr="00B161ED">
              <w:rPr>
                <w:rFonts w:ascii="Trebuchet MS" w:hAnsi="Trebuchet MS"/>
                <w:b/>
              </w:rPr>
              <w:t xml:space="preserve"> Proiect</w:t>
            </w:r>
          </w:p>
        </w:tc>
        <w:tc>
          <w:tcPr>
            <w:tcW w:w="691" w:type="pct"/>
            <w:shd w:val="clear" w:color="auto" w:fill="C4C4C4"/>
            <w:tcMar>
              <w:top w:w="0" w:type="dxa"/>
              <w:left w:w="0" w:type="dxa"/>
              <w:bottom w:w="0" w:type="dxa"/>
              <w:right w:w="0" w:type="dxa"/>
            </w:tcMar>
            <w:vAlign w:val="center"/>
            <w:hideMark/>
          </w:tcPr>
          <w:p w:rsidR="005246A0" w:rsidRPr="00B161ED" w:rsidRDefault="005246A0" w:rsidP="00E15B84">
            <w:pPr>
              <w:spacing w:after="0" w:line="240" w:lineRule="auto"/>
              <w:jc w:val="both"/>
              <w:rPr>
                <w:rFonts w:ascii="Trebuchet MS" w:hAnsi="Trebuchet MS"/>
                <w:b/>
              </w:rPr>
            </w:pPr>
            <w:r w:rsidRPr="00B161ED">
              <w:rPr>
                <w:rFonts w:ascii="Trebuchet MS" w:hAnsi="Trebuchet MS"/>
                <w:b/>
              </w:rPr>
              <w:t>Eligibil Proiect</w:t>
            </w:r>
          </w:p>
        </w:tc>
        <w:tc>
          <w:tcPr>
            <w:tcW w:w="616" w:type="pct"/>
            <w:shd w:val="clear" w:color="auto" w:fill="C4C4C4"/>
            <w:tcMar>
              <w:top w:w="0" w:type="dxa"/>
              <w:left w:w="0" w:type="dxa"/>
              <w:bottom w:w="0" w:type="dxa"/>
              <w:right w:w="0" w:type="dxa"/>
            </w:tcMar>
            <w:vAlign w:val="center"/>
            <w:hideMark/>
          </w:tcPr>
          <w:p w:rsidR="005246A0" w:rsidRPr="00B161ED" w:rsidRDefault="00B86CB9" w:rsidP="00437AA8">
            <w:pPr>
              <w:spacing w:after="0" w:line="240" w:lineRule="auto"/>
              <w:jc w:val="both"/>
              <w:rPr>
                <w:rFonts w:ascii="Trebuchet MS" w:hAnsi="Trebuchet MS"/>
                <w:b/>
              </w:rPr>
            </w:pPr>
            <w:r>
              <w:rPr>
                <w:rFonts w:ascii="Trebuchet MS" w:hAnsi="Trebuchet MS"/>
                <w:b/>
              </w:rPr>
              <w:t>E</w:t>
            </w:r>
            <w:r w:rsidR="000D49C8">
              <w:rPr>
                <w:rFonts w:ascii="Trebuchet MS" w:hAnsi="Trebuchet MS"/>
                <w:b/>
              </w:rPr>
              <w:t>ntitate finanțatoare</w:t>
            </w:r>
          </w:p>
        </w:tc>
        <w:tc>
          <w:tcPr>
            <w:tcW w:w="538" w:type="pct"/>
            <w:shd w:val="clear" w:color="auto" w:fill="C4C4C4"/>
            <w:tcMar>
              <w:top w:w="0" w:type="dxa"/>
              <w:left w:w="0" w:type="dxa"/>
              <w:bottom w:w="0" w:type="dxa"/>
              <w:right w:w="0" w:type="dxa"/>
            </w:tcMar>
            <w:vAlign w:val="center"/>
            <w:hideMark/>
          </w:tcPr>
          <w:p w:rsidR="005246A0" w:rsidRPr="00B161ED" w:rsidRDefault="005246A0" w:rsidP="00E15B84">
            <w:pPr>
              <w:spacing w:after="0" w:line="240" w:lineRule="auto"/>
              <w:jc w:val="both"/>
              <w:rPr>
                <w:rFonts w:ascii="Trebuchet MS" w:hAnsi="Trebuchet MS"/>
                <w:b/>
              </w:rPr>
            </w:pPr>
            <w:r w:rsidRPr="00B161ED">
              <w:rPr>
                <w:rFonts w:ascii="Trebuchet MS" w:hAnsi="Trebuchet MS"/>
                <w:b/>
              </w:rPr>
              <w:t>Moneda</w:t>
            </w:r>
            <w:r w:rsidRPr="00B161ED">
              <w:rPr>
                <w:rFonts w:ascii="Trebuchet MS" w:hAnsi="Trebuchet MS"/>
                <w:b/>
                <w:color w:val="FF0000"/>
              </w:rPr>
              <w:t>*</w:t>
            </w:r>
          </w:p>
        </w:tc>
        <w:tc>
          <w:tcPr>
            <w:tcW w:w="538" w:type="pct"/>
            <w:shd w:val="clear" w:color="auto" w:fill="C4C4C4"/>
            <w:tcMar>
              <w:top w:w="0" w:type="dxa"/>
              <w:left w:w="0" w:type="dxa"/>
              <w:bottom w:w="0" w:type="dxa"/>
              <w:right w:w="0" w:type="dxa"/>
            </w:tcMar>
            <w:vAlign w:val="center"/>
            <w:hideMark/>
          </w:tcPr>
          <w:p w:rsidR="005246A0" w:rsidRPr="00B161ED" w:rsidRDefault="005246A0" w:rsidP="00E15B84">
            <w:pPr>
              <w:spacing w:after="0" w:line="240" w:lineRule="auto"/>
              <w:jc w:val="both"/>
              <w:rPr>
                <w:rFonts w:ascii="Trebuchet MS" w:hAnsi="Trebuchet MS"/>
                <w:b/>
              </w:rPr>
            </w:pPr>
            <w:r w:rsidRPr="00B161ED">
              <w:rPr>
                <w:rFonts w:ascii="Trebuchet MS" w:hAnsi="Trebuchet MS"/>
                <w:b/>
              </w:rPr>
              <w:t>Curs de schimb</w:t>
            </w:r>
          </w:p>
        </w:tc>
        <w:tc>
          <w:tcPr>
            <w:tcW w:w="846" w:type="pct"/>
            <w:shd w:val="clear" w:color="auto" w:fill="C4C4C4"/>
            <w:tcMar>
              <w:top w:w="0" w:type="dxa"/>
              <w:left w:w="0" w:type="dxa"/>
              <w:bottom w:w="0" w:type="dxa"/>
              <w:right w:w="0" w:type="dxa"/>
            </w:tcMar>
            <w:vAlign w:val="center"/>
            <w:hideMark/>
          </w:tcPr>
          <w:p w:rsidR="005246A0" w:rsidRPr="00B161ED" w:rsidRDefault="005246A0" w:rsidP="00E15B84">
            <w:pPr>
              <w:spacing w:after="0" w:line="240" w:lineRule="auto"/>
              <w:jc w:val="both"/>
              <w:rPr>
                <w:rFonts w:ascii="Trebuchet MS" w:hAnsi="Trebuchet MS"/>
                <w:b/>
              </w:rPr>
            </w:pPr>
            <w:r w:rsidRPr="00B161ED">
              <w:rPr>
                <w:rFonts w:ascii="Trebuchet MS" w:hAnsi="Trebuchet MS"/>
                <w:b/>
              </w:rPr>
              <w:t>Data curs</w:t>
            </w:r>
          </w:p>
        </w:tc>
      </w:tr>
      <w:tr w:rsidR="001475C8" w:rsidRPr="00EE187E" w:rsidTr="001475C8">
        <w:trPr>
          <w:tblHeader/>
        </w:trPr>
        <w:tc>
          <w:tcPr>
            <w:tcW w:w="487" w:type="pct"/>
            <w:shd w:val="clear" w:color="auto" w:fill="auto"/>
            <w:tcMar>
              <w:top w:w="0" w:type="dxa"/>
              <w:left w:w="0" w:type="dxa"/>
              <w:bottom w:w="0" w:type="dxa"/>
              <w:right w:w="0" w:type="dxa"/>
            </w:tcMar>
            <w:vAlign w:val="center"/>
          </w:tcPr>
          <w:p w:rsidR="005246A0" w:rsidRPr="00B161ED" w:rsidRDefault="005246A0" w:rsidP="00E15B84">
            <w:pPr>
              <w:spacing w:after="0" w:line="240" w:lineRule="auto"/>
              <w:jc w:val="both"/>
              <w:rPr>
                <w:rFonts w:ascii="Trebuchet MS" w:hAnsi="Trebuchet MS"/>
                <w:b/>
              </w:rPr>
            </w:pPr>
          </w:p>
        </w:tc>
        <w:tc>
          <w:tcPr>
            <w:tcW w:w="659" w:type="pct"/>
            <w:shd w:val="clear" w:color="auto" w:fill="auto"/>
            <w:tcMar>
              <w:top w:w="0" w:type="dxa"/>
              <w:left w:w="0" w:type="dxa"/>
              <w:bottom w:w="0" w:type="dxa"/>
              <w:right w:w="0" w:type="dxa"/>
            </w:tcMar>
            <w:vAlign w:val="center"/>
          </w:tcPr>
          <w:p w:rsidR="005246A0" w:rsidRPr="00B161ED" w:rsidRDefault="005246A0" w:rsidP="00E15B84">
            <w:pPr>
              <w:spacing w:after="0" w:line="240" w:lineRule="auto"/>
              <w:jc w:val="both"/>
              <w:rPr>
                <w:rFonts w:ascii="Trebuchet MS" w:hAnsi="Trebuchet MS"/>
                <w:b/>
              </w:rPr>
            </w:pPr>
          </w:p>
        </w:tc>
        <w:tc>
          <w:tcPr>
            <w:tcW w:w="625" w:type="pct"/>
            <w:shd w:val="clear" w:color="auto" w:fill="auto"/>
            <w:tcMar>
              <w:top w:w="0" w:type="dxa"/>
              <w:left w:w="0" w:type="dxa"/>
              <w:bottom w:w="0" w:type="dxa"/>
              <w:right w:w="0" w:type="dxa"/>
            </w:tcMar>
            <w:vAlign w:val="center"/>
          </w:tcPr>
          <w:p w:rsidR="005246A0" w:rsidRPr="00B161ED" w:rsidRDefault="005246A0" w:rsidP="00E15B84">
            <w:pPr>
              <w:spacing w:after="0" w:line="240" w:lineRule="auto"/>
              <w:jc w:val="both"/>
              <w:rPr>
                <w:rFonts w:ascii="Trebuchet MS" w:hAnsi="Trebuchet MS"/>
                <w:b/>
              </w:rPr>
            </w:pPr>
          </w:p>
        </w:tc>
        <w:tc>
          <w:tcPr>
            <w:tcW w:w="691" w:type="pct"/>
            <w:shd w:val="clear" w:color="auto" w:fill="auto"/>
            <w:tcMar>
              <w:top w:w="0" w:type="dxa"/>
              <w:left w:w="0" w:type="dxa"/>
              <w:bottom w:w="0" w:type="dxa"/>
              <w:right w:w="0" w:type="dxa"/>
            </w:tcMar>
            <w:vAlign w:val="center"/>
          </w:tcPr>
          <w:p w:rsidR="005246A0" w:rsidRPr="00B161ED" w:rsidRDefault="005246A0" w:rsidP="00E15B84">
            <w:pPr>
              <w:spacing w:after="0" w:line="240" w:lineRule="auto"/>
              <w:jc w:val="both"/>
              <w:rPr>
                <w:rFonts w:ascii="Trebuchet MS" w:hAnsi="Trebuchet MS"/>
                <w:b/>
              </w:rPr>
            </w:pPr>
          </w:p>
        </w:tc>
        <w:tc>
          <w:tcPr>
            <w:tcW w:w="616" w:type="pct"/>
            <w:shd w:val="clear" w:color="auto" w:fill="auto"/>
            <w:tcMar>
              <w:top w:w="0" w:type="dxa"/>
              <w:left w:w="0" w:type="dxa"/>
              <w:bottom w:w="0" w:type="dxa"/>
              <w:right w:w="0" w:type="dxa"/>
            </w:tcMar>
            <w:vAlign w:val="center"/>
          </w:tcPr>
          <w:p w:rsidR="005246A0" w:rsidRPr="00B161ED" w:rsidRDefault="005246A0" w:rsidP="00E15B84">
            <w:pPr>
              <w:spacing w:after="0" w:line="240" w:lineRule="auto"/>
              <w:jc w:val="both"/>
              <w:rPr>
                <w:rFonts w:ascii="Trebuchet MS" w:hAnsi="Trebuchet MS"/>
                <w:b/>
              </w:rPr>
            </w:pPr>
          </w:p>
        </w:tc>
        <w:tc>
          <w:tcPr>
            <w:tcW w:w="538" w:type="pct"/>
            <w:shd w:val="clear" w:color="auto" w:fill="auto"/>
            <w:tcMar>
              <w:top w:w="0" w:type="dxa"/>
              <w:left w:w="0" w:type="dxa"/>
              <w:bottom w:w="0" w:type="dxa"/>
              <w:right w:w="0" w:type="dxa"/>
            </w:tcMar>
            <w:vAlign w:val="center"/>
          </w:tcPr>
          <w:p w:rsidR="005246A0" w:rsidRPr="00B161ED" w:rsidRDefault="005246A0" w:rsidP="00E15B84">
            <w:pPr>
              <w:spacing w:after="0" w:line="240" w:lineRule="auto"/>
              <w:jc w:val="both"/>
              <w:rPr>
                <w:rFonts w:ascii="Trebuchet MS" w:hAnsi="Trebuchet MS"/>
                <w:b/>
              </w:rPr>
            </w:pPr>
          </w:p>
        </w:tc>
        <w:tc>
          <w:tcPr>
            <w:tcW w:w="538" w:type="pct"/>
            <w:shd w:val="clear" w:color="auto" w:fill="auto"/>
            <w:tcMar>
              <w:top w:w="0" w:type="dxa"/>
              <w:left w:w="0" w:type="dxa"/>
              <w:bottom w:w="0" w:type="dxa"/>
              <w:right w:w="0" w:type="dxa"/>
            </w:tcMar>
            <w:vAlign w:val="center"/>
          </w:tcPr>
          <w:p w:rsidR="005246A0" w:rsidRPr="00B161ED" w:rsidRDefault="005246A0" w:rsidP="00E15B84">
            <w:pPr>
              <w:spacing w:after="0" w:line="240" w:lineRule="auto"/>
              <w:jc w:val="both"/>
              <w:rPr>
                <w:rFonts w:ascii="Trebuchet MS" w:hAnsi="Trebuchet MS"/>
                <w:b/>
              </w:rPr>
            </w:pPr>
          </w:p>
        </w:tc>
        <w:tc>
          <w:tcPr>
            <w:tcW w:w="846" w:type="pct"/>
            <w:shd w:val="clear" w:color="auto" w:fill="auto"/>
            <w:tcMar>
              <w:top w:w="0" w:type="dxa"/>
              <w:left w:w="0" w:type="dxa"/>
              <w:bottom w:w="0" w:type="dxa"/>
              <w:right w:w="0" w:type="dxa"/>
            </w:tcMar>
            <w:vAlign w:val="center"/>
          </w:tcPr>
          <w:p w:rsidR="005246A0" w:rsidRPr="00B161ED" w:rsidRDefault="005246A0" w:rsidP="00E15B84">
            <w:pPr>
              <w:spacing w:after="0" w:line="240" w:lineRule="auto"/>
              <w:jc w:val="both"/>
              <w:rPr>
                <w:rFonts w:ascii="Trebuchet MS" w:hAnsi="Trebuchet MS"/>
                <w:b/>
              </w:rPr>
            </w:pPr>
          </w:p>
        </w:tc>
      </w:tr>
    </w:tbl>
    <w:p w:rsidR="005246A0" w:rsidRPr="000B40DE" w:rsidRDefault="005246A0" w:rsidP="005246A0">
      <w:pPr>
        <w:spacing w:after="0" w:line="240" w:lineRule="auto"/>
        <w:jc w:val="both"/>
        <w:rPr>
          <w:rFonts w:ascii="Trebuchet MS" w:hAnsi="Trebuchet MS"/>
        </w:rPr>
      </w:pPr>
      <w:r w:rsidRPr="000B40DE">
        <w:rPr>
          <w:rFonts w:ascii="Trebuchet MS" w:hAnsi="Trebuchet MS"/>
        </w:rPr>
        <w:t>* se selectează din nomenclator</w:t>
      </w:r>
    </w:p>
    <w:p w:rsidR="005246A0" w:rsidRPr="00B161ED" w:rsidRDefault="005246A0" w:rsidP="005246A0">
      <w:pPr>
        <w:spacing w:after="0" w:line="240" w:lineRule="auto"/>
        <w:jc w:val="both"/>
        <w:rPr>
          <w:rFonts w:ascii="Trebuchet MS" w:hAnsi="Trebuchet MS"/>
          <w:b/>
        </w:rPr>
      </w:pPr>
    </w:p>
    <w:p w:rsidR="005246A0" w:rsidRPr="00B161ED" w:rsidRDefault="005246A0" w:rsidP="000B40DE">
      <w:pPr>
        <w:shd w:val="clear" w:color="auto" w:fill="FFFFFF" w:themeFill="background1"/>
        <w:spacing w:after="0" w:line="240" w:lineRule="auto"/>
        <w:jc w:val="both"/>
        <w:rPr>
          <w:rFonts w:ascii="Trebuchet MS" w:hAnsi="Trebuchet MS"/>
          <w:b/>
        </w:rPr>
      </w:pPr>
      <w:r w:rsidRPr="00B161ED">
        <w:rPr>
          <w:rFonts w:ascii="Trebuchet MS" w:hAnsi="Trebuchet MS"/>
          <w:b/>
        </w:rPr>
        <w:t>Structura grupului</w:t>
      </w:r>
    </w:p>
    <w:p w:rsidR="005246A0" w:rsidRPr="00B161ED" w:rsidRDefault="005246A0" w:rsidP="000B40DE">
      <w:pPr>
        <w:shd w:val="clear" w:color="auto" w:fill="FFFFFF" w:themeFill="background1"/>
        <w:spacing w:after="0" w:line="240" w:lineRule="auto"/>
        <w:jc w:val="both"/>
        <w:rPr>
          <w:rFonts w:ascii="Trebuchet MS" w:hAnsi="Trebuchet MS"/>
          <w:b/>
          <w:i/>
          <w:color w:val="FF0000"/>
        </w:rPr>
      </w:pPr>
      <w:r w:rsidRPr="00B161ED">
        <w:rPr>
          <w:rFonts w:ascii="Trebuchet MS" w:hAnsi="Trebuchet MS"/>
          <w:b/>
          <w:color w:val="FF0000"/>
        </w:rPr>
        <w:t xml:space="preserve">SOLICITANȚII POAT NU VOR COMPLETA CÂMPUL </w:t>
      </w:r>
      <w:r w:rsidRPr="00B161ED">
        <w:rPr>
          <w:rFonts w:ascii="Trebuchet MS" w:hAnsi="Trebuchet MS"/>
          <w:b/>
          <w:i/>
          <w:color w:val="FF0000"/>
        </w:rPr>
        <w:t>STRUCTURA GRUPULUI.</w:t>
      </w:r>
    </w:p>
    <w:p w:rsidR="005246A0" w:rsidRPr="00F141FC" w:rsidRDefault="000B61B9" w:rsidP="000B40DE">
      <w:pPr>
        <w:shd w:val="clear" w:color="auto" w:fill="FFFFFF" w:themeFill="background1"/>
        <w:spacing w:after="0" w:line="240" w:lineRule="auto"/>
        <w:jc w:val="both"/>
        <w:rPr>
          <w:rFonts w:ascii="Trebuchet MS" w:hAnsi="Trebuchet MS"/>
          <w:color w:val="FF0000"/>
        </w:rPr>
      </w:pPr>
      <w:r w:rsidRPr="00F141FC">
        <w:rPr>
          <w:rFonts w:ascii="Trebuchet MS" w:hAnsi="Trebuchet MS"/>
          <w:color w:val="FF0000"/>
        </w:rPr>
        <w:t>Având în vedere că este un câmp aferent secţiunii Solicitant, pentru care datele sunt introduse în profilul entităţii juridice cu impact pentru toate proiectele depuse de entitatea respectivă, nu doar pentru POAT, în cazul în care entitatea completează aceste informaţii pentru a le utiliza la depunerea altor proiecte, nu vor fi luate în considerare în evaluarea proiectelor depuse pentru finanțare din POAT.</w:t>
      </w:r>
    </w:p>
    <w:p w:rsidR="00812BB0" w:rsidRDefault="009C7A50" w:rsidP="00AE72AB">
      <w:pPr>
        <w:spacing w:after="120" w:line="240" w:lineRule="auto"/>
        <w:jc w:val="both"/>
        <w:rPr>
          <w:rFonts w:ascii="Trebuchet MS" w:hAnsi="Trebuchet MS"/>
          <w:b/>
          <w:color w:val="FF0000"/>
        </w:rPr>
      </w:pPr>
      <w:r w:rsidRPr="00B161ED">
        <w:rPr>
          <w:rFonts w:ascii="Trebuchet MS" w:hAnsi="Trebuchet MS"/>
          <w:noProof/>
          <w:lang w:eastAsia="ro-RO"/>
        </w:rPr>
        <w:drawing>
          <wp:anchor distT="0" distB="0" distL="114300" distR="114300" simplePos="0" relativeHeight="251659264" behindDoc="0" locked="0" layoutInCell="1" allowOverlap="1" wp14:anchorId="0AEC8C9C" wp14:editId="2FDB05A7">
            <wp:simplePos x="0" y="0"/>
            <wp:positionH relativeFrom="column">
              <wp:posOffset>635</wp:posOffset>
            </wp:positionH>
            <wp:positionV relativeFrom="paragraph">
              <wp:posOffset>135255</wp:posOffset>
            </wp:positionV>
            <wp:extent cx="320040" cy="320040"/>
            <wp:effectExtent l="0" t="0" r="3810" b="3810"/>
            <wp:wrapSquare wrapText="lef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20040" cy="320040"/>
                    </a:xfrm>
                    <a:prstGeom prst="rect">
                      <a:avLst/>
                    </a:prstGeom>
                    <a:noFill/>
                  </pic:spPr>
                </pic:pic>
              </a:graphicData>
            </a:graphic>
            <wp14:sizeRelH relativeFrom="margin">
              <wp14:pctWidth>0</wp14:pctWidth>
            </wp14:sizeRelH>
            <wp14:sizeRelV relativeFrom="margin">
              <wp14:pctHeight>0</wp14:pctHeight>
            </wp14:sizeRelV>
          </wp:anchor>
        </w:drawing>
      </w:r>
    </w:p>
    <w:p w:rsidR="00AE72AB" w:rsidRPr="00B161ED" w:rsidRDefault="00AE72AB" w:rsidP="00AE72AB">
      <w:pPr>
        <w:spacing w:after="120" w:line="240" w:lineRule="auto"/>
        <w:jc w:val="both"/>
        <w:rPr>
          <w:rFonts w:ascii="Trebuchet MS" w:hAnsi="Trebuchet MS"/>
          <w:b/>
          <w:color w:val="FF0000"/>
        </w:rPr>
      </w:pPr>
      <w:r w:rsidRPr="00B161ED">
        <w:rPr>
          <w:rFonts w:ascii="Trebuchet MS" w:hAnsi="Trebuchet MS"/>
          <w:b/>
          <w:color w:val="FF0000"/>
        </w:rPr>
        <w:t>Atenție:</w:t>
      </w:r>
    </w:p>
    <w:p w:rsidR="00AE72AB" w:rsidRPr="00B161ED" w:rsidRDefault="00AE72AB" w:rsidP="00AE72AB">
      <w:pPr>
        <w:numPr>
          <w:ilvl w:val="0"/>
          <w:numId w:val="23"/>
        </w:numPr>
        <w:spacing w:after="0" w:line="240" w:lineRule="auto"/>
        <w:jc w:val="both"/>
        <w:rPr>
          <w:rFonts w:ascii="Trebuchet MS" w:hAnsi="Trebuchet MS"/>
          <w:color w:val="FF0000"/>
        </w:rPr>
      </w:pPr>
      <w:r w:rsidRPr="00B161ED">
        <w:rPr>
          <w:rFonts w:ascii="Trebuchet MS" w:hAnsi="Trebuchet MS"/>
          <w:color w:val="FF0000"/>
        </w:rPr>
        <w:t xml:space="preserve">La această funcție se va atașa actul care demonstrează calitatea de reprezentant legal al solicitantului în copie/ actul de împuternicire, în cazul în care cererea de finanţare nu este semnată de reprezentantul legal al solicitantului, ci de o persoană împuternicită în acest sens. Pentru solicitanții care NU sunt instituții publice, actul de împuternicire atașat trebuie autentificat în prealabil la notarul public. </w:t>
      </w:r>
      <w:r w:rsidR="00D24096">
        <w:rPr>
          <w:rFonts w:ascii="Trebuchet MS" w:hAnsi="Trebuchet MS"/>
          <w:color w:val="FF0000"/>
        </w:rPr>
        <w:t xml:space="preserve">Pentru solicitanții instituții publice, se atașează numai în situația în care conducătorul instituției a delegat calitatea de reprezentant legal. </w:t>
      </w:r>
      <w:r w:rsidRPr="00B161ED">
        <w:rPr>
          <w:rFonts w:ascii="Trebuchet MS" w:hAnsi="Trebuchet MS"/>
          <w:color w:val="FF0000"/>
        </w:rPr>
        <w:t>Documentul va fi scanat în format pdf și semnat electronic de către reprezentantul legal sau de persoana împuternicită.</w:t>
      </w:r>
    </w:p>
    <w:p w:rsidR="00AE72AB" w:rsidRPr="00B161ED" w:rsidRDefault="00AE72AB" w:rsidP="00AE72AB">
      <w:pPr>
        <w:numPr>
          <w:ilvl w:val="0"/>
          <w:numId w:val="23"/>
        </w:numPr>
        <w:spacing w:after="0" w:line="240" w:lineRule="auto"/>
        <w:jc w:val="both"/>
        <w:rPr>
          <w:rFonts w:ascii="Trebuchet MS" w:hAnsi="Trebuchet MS"/>
          <w:color w:val="FF0000"/>
        </w:rPr>
      </w:pPr>
      <w:r w:rsidRPr="00B161ED">
        <w:rPr>
          <w:rFonts w:ascii="Trebuchet MS" w:hAnsi="Trebuchet MS"/>
          <w:color w:val="FF0000"/>
        </w:rPr>
        <w:t>Cererile de finanțare care poartă semnătura unor persoane pentru care nu poate fi dovedită calitatea de reprezentant legal/împuternicit, nu vor fi considerate eligibile.</w:t>
      </w:r>
    </w:p>
    <w:p w:rsidR="00AE72AB" w:rsidRPr="00B161ED" w:rsidRDefault="00AE72AB" w:rsidP="00AE72AB">
      <w:pPr>
        <w:numPr>
          <w:ilvl w:val="0"/>
          <w:numId w:val="23"/>
        </w:numPr>
        <w:spacing w:after="0" w:line="240" w:lineRule="auto"/>
        <w:jc w:val="both"/>
        <w:rPr>
          <w:rFonts w:ascii="Trebuchet MS" w:hAnsi="Trebuchet MS"/>
          <w:color w:val="FF0000"/>
        </w:rPr>
      </w:pPr>
      <w:r w:rsidRPr="00B161ED">
        <w:rPr>
          <w:rFonts w:ascii="Trebuchet MS" w:hAnsi="Trebuchet MS"/>
          <w:color w:val="FF0000"/>
        </w:rPr>
        <w:t>În plus, se vor mai atașa următoarele declarații completate și semnate de către reprezentantul legal sau de persoana împuternicită:</w:t>
      </w:r>
    </w:p>
    <w:p w:rsidR="00AE72AB" w:rsidRDefault="00AE72AB" w:rsidP="00AE72AB">
      <w:pPr>
        <w:numPr>
          <w:ilvl w:val="2"/>
          <w:numId w:val="23"/>
        </w:numPr>
        <w:spacing w:after="0" w:line="240" w:lineRule="auto"/>
        <w:jc w:val="both"/>
        <w:rPr>
          <w:rFonts w:ascii="Trebuchet MS" w:hAnsi="Trebuchet MS"/>
          <w:color w:val="FF0000"/>
        </w:rPr>
      </w:pPr>
      <w:r w:rsidRPr="00B161ED">
        <w:rPr>
          <w:rFonts w:ascii="Trebuchet MS" w:hAnsi="Trebuchet MS"/>
          <w:color w:val="FF0000"/>
        </w:rPr>
        <w:t>declarație privind conflictul de interese</w:t>
      </w:r>
    </w:p>
    <w:p w:rsidR="0016139A" w:rsidRDefault="0016139A" w:rsidP="00AE72AB">
      <w:pPr>
        <w:numPr>
          <w:ilvl w:val="2"/>
          <w:numId w:val="23"/>
        </w:numPr>
        <w:spacing w:after="0" w:line="240" w:lineRule="auto"/>
        <w:jc w:val="both"/>
        <w:rPr>
          <w:rFonts w:ascii="Trebuchet MS" w:hAnsi="Trebuchet MS"/>
          <w:color w:val="FF0000"/>
        </w:rPr>
      </w:pPr>
      <w:r>
        <w:rPr>
          <w:rFonts w:ascii="Trebuchet MS" w:hAnsi="Trebuchet MS"/>
          <w:color w:val="FF0000"/>
        </w:rPr>
        <w:t>declarație de angajament și eligibilitate</w:t>
      </w:r>
    </w:p>
    <w:p w:rsidR="00A346D5" w:rsidRDefault="00A346D5" w:rsidP="00AE72AB">
      <w:pPr>
        <w:numPr>
          <w:ilvl w:val="2"/>
          <w:numId w:val="23"/>
        </w:numPr>
        <w:spacing w:after="0" w:line="240" w:lineRule="auto"/>
        <w:jc w:val="both"/>
        <w:rPr>
          <w:rFonts w:ascii="Trebuchet MS" w:hAnsi="Trebuchet MS"/>
          <w:color w:val="FF0000"/>
        </w:rPr>
      </w:pPr>
      <w:r w:rsidRPr="00A346D5">
        <w:rPr>
          <w:rFonts w:ascii="Trebuchet MS" w:hAnsi="Trebuchet MS"/>
          <w:color w:val="FF0000"/>
        </w:rPr>
        <w:lastRenderedPageBreak/>
        <w:t>listă de specimene semnături numai în cazul în care documente justificative atașate sunt semnate de către o persoană în</w:t>
      </w:r>
      <w:r w:rsidR="00224854">
        <w:rPr>
          <w:rFonts w:ascii="Trebuchet MS" w:hAnsi="Trebuchet MS"/>
          <w:color w:val="FF0000"/>
        </w:rPr>
        <w:t>r</w:t>
      </w:r>
      <w:r w:rsidRPr="00A346D5">
        <w:rPr>
          <w:rFonts w:ascii="Trebuchet MS" w:hAnsi="Trebuchet MS"/>
          <w:color w:val="FF0000"/>
        </w:rPr>
        <w:t>olată la entitatea juridică (conform anexei 10 la Ghidul Solicitantului – condiții specifice)</w:t>
      </w:r>
    </w:p>
    <w:p w:rsidR="00D24096" w:rsidRPr="00B161ED" w:rsidRDefault="00D24096" w:rsidP="00AE72AB">
      <w:pPr>
        <w:numPr>
          <w:ilvl w:val="2"/>
          <w:numId w:val="23"/>
        </w:numPr>
        <w:spacing w:after="0" w:line="240" w:lineRule="auto"/>
        <w:jc w:val="both"/>
        <w:rPr>
          <w:rFonts w:ascii="Trebuchet MS" w:hAnsi="Trebuchet MS"/>
          <w:color w:val="FF0000"/>
        </w:rPr>
      </w:pPr>
      <w:r>
        <w:rPr>
          <w:rFonts w:ascii="Trebuchet MS" w:hAnsi="Trebuchet MS"/>
          <w:color w:val="FF0000"/>
        </w:rPr>
        <w:t>acordul de parteneriat</w:t>
      </w:r>
      <w:r w:rsidR="00DE1CAC">
        <w:rPr>
          <w:rFonts w:ascii="Trebuchet MS" w:hAnsi="Trebuchet MS"/>
          <w:color w:val="FF0000"/>
        </w:rPr>
        <w:t xml:space="preserve"> </w:t>
      </w:r>
      <w:r w:rsidR="00DE1CAC" w:rsidRPr="000A6E83">
        <w:rPr>
          <w:rFonts w:ascii="Trebuchet MS" w:hAnsi="Trebuchet MS"/>
          <w:color w:val="FF0000"/>
        </w:rPr>
        <w:t>și raportul privind selecția partenerului/partenerilor</w:t>
      </w:r>
      <w:r w:rsidRPr="000A6E83">
        <w:rPr>
          <w:rFonts w:ascii="Trebuchet MS" w:hAnsi="Trebuchet MS"/>
          <w:color w:val="FF0000"/>
        </w:rPr>
        <w:t>, d</w:t>
      </w:r>
      <w:r>
        <w:rPr>
          <w:rFonts w:ascii="Trebuchet MS" w:hAnsi="Trebuchet MS"/>
          <w:color w:val="FF0000"/>
        </w:rPr>
        <w:t>acă proiectul este depus în parteneriat</w:t>
      </w:r>
      <w:r w:rsidR="00D176BB">
        <w:rPr>
          <w:rFonts w:ascii="Trebuchet MS" w:hAnsi="Trebuchet MS"/>
          <w:color w:val="FF0000"/>
        </w:rPr>
        <w:t>.</w:t>
      </w:r>
    </w:p>
    <w:p w:rsidR="00AE72AB" w:rsidRPr="00B161ED" w:rsidRDefault="00AE72AB" w:rsidP="009C648F">
      <w:pPr>
        <w:spacing w:after="0" w:line="240" w:lineRule="auto"/>
        <w:ind w:left="708"/>
        <w:jc w:val="both"/>
        <w:rPr>
          <w:rFonts w:ascii="Trebuchet MS" w:hAnsi="Trebuchet MS"/>
          <w:color w:val="FF0000"/>
        </w:rPr>
      </w:pPr>
      <w:r w:rsidRPr="00B161ED">
        <w:rPr>
          <w:rFonts w:ascii="Trebuchet MS" w:hAnsi="Trebuchet MS"/>
          <w:color w:val="FF0000"/>
        </w:rPr>
        <w:t xml:space="preserve">Declarațiile </w:t>
      </w:r>
      <w:r w:rsidR="00D176BB">
        <w:rPr>
          <w:rFonts w:ascii="Trebuchet MS" w:hAnsi="Trebuchet MS"/>
          <w:color w:val="FF0000"/>
        </w:rPr>
        <w:t xml:space="preserve">și acordul de parteneriat </w:t>
      </w:r>
      <w:r w:rsidRPr="00B161ED">
        <w:rPr>
          <w:rFonts w:ascii="Trebuchet MS" w:hAnsi="Trebuchet MS"/>
          <w:color w:val="FF0000"/>
        </w:rPr>
        <w:t xml:space="preserve">sunt anexe la Ghidul Solicitantului și se găsesc în format editabil la adresa </w:t>
      </w:r>
      <w:hyperlink r:id="rId13" w:history="1">
        <w:r w:rsidRPr="00B161ED">
          <w:rPr>
            <w:rStyle w:val="Hyperlink"/>
            <w:rFonts w:ascii="Trebuchet MS" w:hAnsi="Trebuchet MS"/>
          </w:rPr>
          <w:t>http://www.fonduri-ue.ro/poat-2014</w:t>
        </w:r>
      </w:hyperlink>
      <w:r w:rsidRPr="00B161ED">
        <w:rPr>
          <w:rFonts w:ascii="Trebuchet MS" w:hAnsi="Trebuchet MS"/>
          <w:color w:val="FF0000"/>
        </w:rPr>
        <w:t>.</w:t>
      </w:r>
    </w:p>
    <w:p w:rsidR="005246A0" w:rsidRPr="00B161ED" w:rsidRDefault="005246A0" w:rsidP="005246A0">
      <w:pPr>
        <w:spacing w:after="0" w:line="240" w:lineRule="auto"/>
        <w:jc w:val="both"/>
        <w:rPr>
          <w:rFonts w:ascii="Trebuchet MS" w:hAnsi="Trebuchet MS"/>
          <w:b/>
        </w:rPr>
      </w:pPr>
    </w:p>
    <w:p w:rsidR="005246A0" w:rsidRPr="00B161ED" w:rsidRDefault="005246A0" w:rsidP="005246A0">
      <w:pPr>
        <w:pStyle w:val="Heading1"/>
        <w:shd w:val="clear" w:color="auto" w:fill="B2A1C7" w:themeFill="accent4" w:themeFillTint="99"/>
        <w:spacing w:before="0" w:line="240" w:lineRule="auto"/>
        <w:jc w:val="both"/>
        <w:rPr>
          <w:rFonts w:ascii="Trebuchet MS" w:hAnsi="Trebuchet MS"/>
          <w:color w:val="auto"/>
          <w:sz w:val="22"/>
          <w:szCs w:val="22"/>
        </w:rPr>
      </w:pPr>
      <w:bookmarkStart w:id="2" w:name="_Toc477197208"/>
      <w:bookmarkStart w:id="3" w:name="_Toc490668889"/>
      <w:r w:rsidRPr="00B161ED">
        <w:rPr>
          <w:rFonts w:ascii="Trebuchet MS" w:hAnsi="Trebuchet MS"/>
          <w:color w:val="auto"/>
          <w:sz w:val="22"/>
          <w:szCs w:val="22"/>
        </w:rPr>
        <w:t>2. Atribute proiect</w:t>
      </w:r>
      <w:bookmarkEnd w:id="2"/>
      <w:bookmarkEnd w:id="3"/>
    </w:p>
    <w:p w:rsidR="00AE72AB" w:rsidRPr="000B40DE" w:rsidRDefault="00AE72AB" w:rsidP="00F141FC">
      <w:pPr>
        <w:spacing w:before="120" w:after="0" w:line="240" w:lineRule="auto"/>
        <w:jc w:val="both"/>
        <w:rPr>
          <w:rFonts w:ascii="Trebuchet MS" w:hAnsi="Trebuchet MS"/>
        </w:rPr>
      </w:pPr>
      <w:r w:rsidRPr="000B40DE">
        <w:rPr>
          <w:rFonts w:ascii="Trebuchet MS" w:hAnsi="Trebuchet MS"/>
        </w:rPr>
        <w:t xml:space="preserve">Vă rugăm să răspundeți la </w:t>
      </w:r>
      <w:r w:rsidRPr="000B40DE">
        <w:rPr>
          <w:rFonts w:ascii="Trebuchet MS" w:hAnsi="Trebuchet MS"/>
          <w:b/>
          <w:u w:val="single"/>
        </w:rPr>
        <w:t>TOATE</w:t>
      </w:r>
      <w:r w:rsidRPr="000B40DE">
        <w:rPr>
          <w:rFonts w:ascii="Trebuchet MS" w:hAnsi="Trebuchet MS"/>
        </w:rPr>
        <w:t xml:space="preserve"> întrebările, în funcție de proiect, prin selectarea opțiunii DA/NU sau selectare din nomenclator.</w:t>
      </w:r>
    </w:p>
    <w:p w:rsidR="00337B4D" w:rsidRDefault="00337B4D" w:rsidP="005246A0">
      <w:pPr>
        <w:shd w:val="clear" w:color="auto" w:fill="FBFBFB"/>
        <w:spacing w:after="0" w:line="240" w:lineRule="auto"/>
        <w:jc w:val="both"/>
        <w:rPr>
          <w:rFonts w:ascii="Trebuchet MS" w:hAnsi="Trebuchet MS"/>
          <w:b/>
          <w:color w:val="262626"/>
        </w:rPr>
      </w:pPr>
    </w:p>
    <w:p w:rsidR="005246A0" w:rsidRPr="00B161ED" w:rsidRDefault="005246A0" w:rsidP="005246A0">
      <w:pPr>
        <w:shd w:val="clear" w:color="auto" w:fill="FBFBFB"/>
        <w:spacing w:after="0" w:line="240" w:lineRule="auto"/>
        <w:jc w:val="both"/>
        <w:rPr>
          <w:rFonts w:ascii="Trebuchet MS" w:hAnsi="Trebuchet MS"/>
          <w:b/>
          <w:color w:val="262626"/>
        </w:rPr>
      </w:pPr>
      <w:r w:rsidRPr="00B161ED">
        <w:rPr>
          <w:rFonts w:ascii="Trebuchet MS" w:hAnsi="Trebuchet MS"/>
          <w:b/>
          <w:color w:val="262626"/>
        </w:rPr>
        <w:t>Tip proiect</w:t>
      </w:r>
    </w:p>
    <w:tbl>
      <w:tblPr>
        <w:tblStyle w:val="TableGrid"/>
        <w:tblW w:w="0" w:type="auto"/>
        <w:tblLook w:val="04A0" w:firstRow="1" w:lastRow="0" w:firstColumn="1" w:lastColumn="0" w:noHBand="0" w:noVBand="1"/>
      </w:tblPr>
      <w:tblGrid>
        <w:gridCol w:w="9288"/>
      </w:tblGrid>
      <w:tr w:rsidR="005246A0" w:rsidRPr="00EE187E" w:rsidTr="00B161ED">
        <w:tc>
          <w:tcPr>
            <w:tcW w:w="9464" w:type="dxa"/>
          </w:tcPr>
          <w:p w:rsidR="005246A0" w:rsidRPr="00B161ED" w:rsidRDefault="005246A0" w:rsidP="00E15B84">
            <w:pPr>
              <w:jc w:val="both"/>
              <w:rPr>
                <w:rFonts w:ascii="Trebuchet MS" w:hAnsi="Trebuchet MS"/>
                <w:color w:val="262626"/>
              </w:rPr>
            </w:pPr>
            <w:r w:rsidRPr="000B40DE">
              <w:rPr>
                <w:rFonts w:ascii="Trebuchet MS" w:hAnsi="Trebuchet MS"/>
              </w:rPr>
              <w:t xml:space="preserve">În cazul câmpului </w:t>
            </w:r>
            <w:r w:rsidRPr="000B40DE">
              <w:rPr>
                <w:rFonts w:ascii="Trebuchet MS" w:hAnsi="Trebuchet MS"/>
                <w:i/>
              </w:rPr>
              <w:t>Tip proiect</w:t>
            </w:r>
            <w:r w:rsidRPr="000B40DE">
              <w:rPr>
                <w:rFonts w:ascii="Trebuchet MS" w:hAnsi="Trebuchet MS"/>
              </w:rPr>
              <w:t xml:space="preserve">, se selectează din nomenclator tipul </w:t>
            </w:r>
            <w:r w:rsidRPr="000B40DE">
              <w:rPr>
                <w:rFonts w:ascii="Trebuchet MS" w:hAnsi="Trebuchet MS"/>
                <w:i/>
              </w:rPr>
              <w:t>”Proiecte de Asistență Tehnică”</w:t>
            </w:r>
            <w:r w:rsidRPr="000B40DE">
              <w:rPr>
                <w:rFonts w:ascii="Trebuchet MS" w:hAnsi="Trebuchet MS"/>
              </w:rPr>
              <w:t>.</w:t>
            </w:r>
          </w:p>
        </w:tc>
      </w:tr>
    </w:tbl>
    <w:p w:rsidR="005246A0" w:rsidRPr="00B161ED" w:rsidRDefault="005246A0" w:rsidP="005246A0">
      <w:pPr>
        <w:shd w:val="clear" w:color="auto" w:fill="FBFBFB"/>
        <w:spacing w:after="0" w:line="240" w:lineRule="auto"/>
        <w:jc w:val="both"/>
        <w:rPr>
          <w:rFonts w:ascii="Trebuchet MS" w:hAnsi="Trebuchet MS"/>
          <w:b/>
          <w:color w:val="262626"/>
        </w:rPr>
      </w:pPr>
    </w:p>
    <w:p w:rsidR="005246A0" w:rsidRPr="00B161ED" w:rsidRDefault="005246A0" w:rsidP="005246A0">
      <w:pPr>
        <w:shd w:val="clear" w:color="auto" w:fill="FBFBFB"/>
        <w:spacing w:after="0" w:line="240" w:lineRule="auto"/>
        <w:jc w:val="both"/>
        <w:rPr>
          <w:rFonts w:ascii="Trebuchet MS" w:hAnsi="Trebuchet MS"/>
          <w:color w:val="262626"/>
        </w:rPr>
      </w:pPr>
      <w:r w:rsidRPr="00B161ED">
        <w:rPr>
          <w:rFonts w:ascii="Trebuchet MS" w:hAnsi="Trebuchet MS"/>
          <w:b/>
          <w:color w:val="262626"/>
        </w:rPr>
        <w:t xml:space="preserve">Proiect major </w:t>
      </w:r>
      <w:r w:rsidRPr="00B161ED">
        <w:rPr>
          <w:rFonts w:ascii="Trebuchet MS" w:hAnsi="Trebuchet MS"/>
          <w:color w:val="262626"/>
        </w:rPr>
        <w:t>DA / NU</w:t>
      </w:r>
    </w:p>
    <w:p w:rsidR="00AE72AB" w:rsidRPr="000B40DE" w:rsidRDefault="00AE72AB" w:rsidP="00AE72AB">
      <w:pPr>
        <w:spacing w:after="0" w:line="240" w:lineRule="auto"/>
        <w:jc w:val="both"/>
        <w:rPr>
          <w:rFonts w:ascii="Trebuchet MS" w:hAnsi="Trebuchet MS"/>
        </w:rPr>
      </w:pPr>
      <w:r w:rsidRPr="000B40DE">
        <w:rPr>
          <w:rFonts w:ascii="Trebuchet MS" w:hAnsi="Trebuchet MS"/>
        </w:rPr>
        <w:t xml:space="preserve">Proiect major - o operațiune care include un ansamblu de lucrări, activități sau servicii, destinate să îndeplinească prin ele însele o funcție indivizibilă cu caracter economic sau tehnic precis, care urmărește obiective clar identificate și al cărei cost total eligibil depășește 50 de milioane de euro, iar pentru cele din domeniul care contribuie la obiectivul tematic Promovarea sistemelor de transport durabile și eliminarea blocajelor din cadrul infrastructurilor rețelelor majore al cărei cost total eligibil depășește 75 de milioane de euro. </w:t>
      </w:r>
    </w:p>
    <w:p w:rsidR="005246A0" w:rsidRPr="000B40DE" w:rsidRDefault="005246A0" w:rsidP="005246A0">
      <w:pPr>
        <w:shd w:val="clear" w:color="auto" w:fill="FBFBFB"/>
        <w:spacing w:after="0" w:line="240" w:lineRule="auto"/>
        <w:jc w:val="both"/>
        <w:rPr>
          <w:rFonts w:ascii="Trebuchet MS" w:hAnsi="Trebuchet MS"/>
        </w:rPr>
      </w:pPr>
      <w:r w:rsidRPr="000B40DE">
        <w:rPr>
          <w:rFonts w:ascii="Trebuchet MS" w:hAnsi="Trebuchet MS"/>
        </w:rPr>
        <w:t>Pentru proiectele POAT se va selecta NU.</w:t>
      </w:r>
    </w:p>
    <w:p w:rsidR="005246A0" w:rsidRPr="00B161ED" w:rsidRDefault="005246A0" w:rsidP="005246A0">
      <w:pPr>
        <w:shd w:val="clear" w:color="auto" w:fill="FBFBFB"/>
        <w:spacing w:after="0" w:line="240" w:lineRule="auto"/>
        <w:jc w:val="both"/>
        <w:rPr>
          <w:rFonts w:ascii="Trebuchet MS" w:hAnsi="Trebuchet MS"/>
          <w:color w:val="262626"/>
        </w:rPr>
      </w:pPr>
    </w:p>
    <w:p w:rsidR="005246A0" w:rsidRPr="00D527B1" w:rsidRDefault="005246A0" w:rsidP="005246A0">
      <w:pPr>
        <w:shd w:val="clear" w:color="auto" w:fill="FBFBFB"/>
        <w:spacing w:after="0" w:line="240" w:lineRule="auto"/>
        <w:jc w:val="both"/>
        <w:rPr>
          <w:rFonts w:ascii="Trebuchet MS" w:eastAsia="Times New Roman" w:hAnsi="Trebuchet MS" w:cs="Segoe UI"/>
          <w:b/>
          <w:bCs/>
          <w:color w:val="262626"/>
          <w:szCs w:val="24"/>
          <w:lang w:eastAsia="ro-RO"/>
        </w:rPr>
      </w:pPr>
      <w:r w:rsidRPr="00D527B1">
        <w:rPr>
          <w:rFonts w:ascii="Trebuchet MS" w:eastAsia="Times New Roman" w:hAnsi="Trebuchet MS"/>
          <w:szCs w:val="24"/>
          <w:lang w:eastAsia="ro-RO"/>
        </w:rPr>
        <w:t>Codul comun de identificare (</w:t>
      </w:r>
      <w:r w:rsidRPr="00D527B1">
        <w:rPr>
          <w:rFonts w:ascii="Trebuchet MS" w:eastAsia="Times New Roman" w:hAnsi="Trebuchet MS" w:cs="Segoe UI"/>
          <w:b/>
          <w:bCs/>
          <w:color w:val="262626"/>
          <w:szCs w:val="24"/>
          <w:lang w:eastAsia="ro-RO"/>
        </w:rPr>
        <w:t xml:space="preserve">CCI) </w:t>
      </w:r>
      <w:r w:rsidR="00450A02" w:rsidRPr="00D527B1">
        <w:rPr>
          <w:rFonts w:ascii="Trebuchet MS" w:eastAsia="Times New Roman" w:hAnsi="Trebuchet MS" w:cs="Segoe UI"/>
          <w:b/>
          <w:bCs/>
          <w:color w:val="262626"/>
          <w:szCs w:val="24"/>
          <w:lang w:eastAsia="ro-RO"/>
        </w:rPr>
        <w:t>– se va completa în cazul în care s-a răspuns afirmativ la întrebarea anterioară</w:t>
      </w:r>
    </w:p>
    <w:p w:rsidR="00AE72AB" w:rsidRPr="000B40DE" w:rsidRDefault="00AE72AB" w:rsidP="00AE72AB">
      <w:pPr>
        <w:spacing w:after="0" w:line="240" w:lineRule="auto"/>
        <w:jc w:val="both"/>
        <w:rPr>
          <w:rFonts w:ascii="Trebuchet MS" w:hAnsi="Trebuchet MS"/>
        </w:rPr>
      </w:pPr>
      <w:r w:rsidRPr="000B40DE">
        <w:rPr>
          <w:rFonts w:ascii="Trebuchet MS" w:hAnsi="Trebuchet MS"/>
        </w:rPr>
        <w:t>Cod Comun de Identificare – un cod generat automat de sistemul informatic al Comisiei Europene SFC2014 pentru Programele Operaționale, proiectele majore și Planurile de acțiune comune (PAC).</w:t>
      </w:r>
    </w:p>
    <w:p w:rsidR="00D26916" w:rsidRPr="00720C8A" w:rsidRDefault="00D26916" w:rsidP="00AE72AB">
      <w:pPr>
        <w:spacing w:after="0" w:line="240" w:lineRule="auto"/>
        <w:jc w:val="both"/>
        <w:rPr>
          <w:rFonts w:ascii="Trebuchet MS" w:hAnsi="Trebuchet MS"/>
          <w:b/>
          <w:color w:val="FF0000"/>
        </w:rPr>
      </w:pPr>
      <w:r w:rsidRPr="00720C8A">
        <w:rPr>
          <w:rFonts w:ascii="Trebuchet MS" w:hAnsi="Trebuchet MS"/>
          <w:b/>
          <w:color w:val="FF0000"/>
        </w:rPr>
        <w:t>Pentru proiectele POAT nu se va completa.</w:t>
      </w:r>
    </w:p>
    <w:p w:rsidR="005246A0" w:rsidRPr="000B40DE" w:rsidRDefault="005246A0" w:rsidP="00224854">
      <w:pPr>
        <w:spacing w:after="0" w:line="240" w:lineRule="auto"/>
        <w:jc w:val="both"/>
        <w:rPr>
          <w:rFonts w:ascii="Trebuchet MS" w:hAnsi="Trebuchet MS"/>
          <w:b/>
        </w:rPr>
      </w:pPr>
    </w:p>
    <w:p w:rsidR="005246A0" w:rsidRPr="000B40DE" w:rsidRDefault="005246A0" w:rsidP="00224854">
      <w:pPr>
        <w:spacing w:after="0" w:line="240" w:lineRule="auto"/>
        <w:jc w:val="both"/>
        <w:rPr>
          <w:rFonts w:ascii="Trebuchet MS" w:hAnsi="Trebuchet MS"/>
        </w:rPr>
      </w:pPr>
      <w:r w:rsidRPr="000B40DE">
        <w:rPr>
          <w:rFonts w:ascii="Trebuchet MS" w:hAnsi="Trebuchet MS"/>
          <w:b/>
        </w:rPr>
        <w:t xml:space="preserve">Proiectul figurează </w:t>
      </w:r>
      <w:r w:rsidR="00AE72AB" w:rsidRPr="000B40DE">
        <w:rPr>
          <w:rFonts w:ascii="Trebuchet MS" w:eastAsia="Times New Roman" w:hAnsi="Trebuchet MS" w:cs="Segoe UI"/>
          <w:b/>
          <w:bCs/>
          <w:lang w:eastAsia="ro-RO"/>
        </w:rPr>
        <w:t>in</w:t>
      </w:r>
      <w:r w:rsidRPr="000B40DE">
        <w:rPr>
          <w:rFonts w:ascii="Trebuchet MS" w:hAnsi="Trebuchet MS"/>
          <w:b/>
        </w:rPr>
        <w:t xml:space="preserve"> lista </w:t>
      </w:r>
      <w:r w:rsidR="008675C2" w:rsidRPr="000B40DE">
        <w:rPr>
          <w:rFonts w:ascii="Trebuchet MS" w:hAnsi="Trebuchet MS"/>
          <w:b/>
        </w:rPr>
        <w:t>de p</w:t>
      </w:r>
      <w:r w:rsidRPr="000B40DE">
        <w:rPr>
          <w:rFonts w:ascii="Trebuchet MS" w:hAnsi="Trebuchet MS"/>
          <w:b/>
        </w:rPr>
        <w:t xml:space="preserve">roiectelor </w:t>
      </w:r>
      <w:r w:rsidR="008675C2" w:rsidRPr="000B40DE">
        <w:rPr>
          <w:rFonts w:ascii="Trebuchet MS" w:hAnsi="Trebuchet MS"/>
          <w:b/>
        </w:rPr>
        <w:t>m</w:t>
      </w:r>
      <w:r w:rsidRPr="000B40DE">
        <w:rPr>
          <w:rFonts w:ascii="Trebuchet MS" w:hAnsi="Trebuchet MS"/>
          <w:b/>
        </w:rPr>
        <w:t xml:space="preserve">ajore (PM) </w:t>
      </w:r>
      <w:r w:rsidRPr="000B40DE">
        <w:rPr>
          <w:rFonts w:ascii="Trebuchet MS" w:hAnsi="Trebuchet MS"/>
        </w:rPr>
        <w:t>DA / NU</w:t>
      </w:r>
    </w:p>
    <w:p w:rsidR="005246A0" w:rsidRPr="000B40DE" w:rsidRDefault="00D26916" w:rsidP="00224854">
      <w:pPr>
        <w:spacing w:after="0" w:line="240" w:lineRule="auto"/>
        <w:jc w:val="both"/>
        <w:rPr>
          <w:rFonts w:ascii="Trebuchet MS" w:hAnsi="Trebuchet MS"/>
        </w:rPr>
      </w:pPr>
      <w:r w:rsidRPr="000B40DE">
        <w:rPr>
          <w:rFonts w:ascii="Trebuchet MS" w:hAnsi="Trebuchet MS"/>
        </w:rPr>
        <w:t>Pentru proiectele POAT se va selecta NU.</w:t>
      </w:r>
    </w:p>
    <w:p w:rsidR="00D26916" w:rsidRPr="000B40DE" w:rsidRDefault="00D26916" w:rsidP="00224854">
      <w:pPr>
        <w:spacing w:after="0" w:line="240" w:lineRule="auto"/>
        <w:jc w:val="both"/>
        <w:rPr>
          <w:rFonts w:ascii="Trebuchet MS" w:hAnsi="Trebuchet MS"/>
          <w:b/>
        </w:rPr>
      </w:pPr>
    </w:p>
    <w:p w:rsidR="005246A0" w:rsidRPr="000B40DE" w:rsidRDefault="005246A0" w:rsidP="00224854">
      <w:pPr>
        <w:spacing w:after="0" w:line="240" w:lineRule="auto"/>
        <w:jc w:val="both"/>
        <w:rPr>
          <w:rFonts w:ascii="Trebuchet MS" w:hAnsi="Trebuchet MS"/>
        </w:rPr>
      </w:pPr>
      <w:r w:rsidRPr="000B40DE">
        <w:rPr>
          <w:rFonts w:ascii="Trebuchet MS" w:hAnsi="Trebuchet MS"/>
          <w:b/>
        </w:rPr>
        <w:t xml:space="preserve">Proiect </w:t>
      </w:r>
      <w:r w:rsidR="00AE72AB" w:rsidRPr="000B40DE">
        <w:rPr>
          <w:rFonts w:ascii="Trebuchet MS" w:eastAsia="Times New Roman" w:hAnsi="Trebuchet MS" w:cs="Segoe UI"/>
          <w:b/>
          <w:bCs/>
          <w:lang w:eastAsia="ro-RO"/>
        </w:rPr>
        <w:t xml:space="preserve">fazat </w:t>
      </w:r>
      <w:r w:rsidR="00AE72AB" w:rsidRPr="000B40DE">
        <w:rPr>
          <w:rFonts w:ascii="Trebuchet MS" w:eastAsia="Times New Roman" w:hAnsi="Trebuchet MS" w:cs="Segoe UI"/>
          <w:bCs/>
          <w:lang w:eastAsia="ro-RO"/>
        </w:rPr>
        <w:t>DA</w:t>
      </w:r>
      <w:r w:rsidRPr="000B40DE">
        <w:rPr>
          <w:rFonts w:ascii="Trebuchet MS" w:hAnsi="Trebuchet MS"/>
        </w:rPr>
        <w:t xml:space="preserve"> / NU</w:t>
      </w:r>
    </w:p>
    <w:p w:rsidR="00D26916" w:rsidRPr="000B40DE" w:rsidRDefault="00D26916" w:rsidP="00224854">
      <w:pPr>
        <w:spacing w:after="0" w:line="240" w:lineRule="auto"/>
        <w:jc w:val="both"/>
        <w:rPr>
          <w:rFonts w:ascii="Trebuchet MS" w:hAnsi="Trebuchet MS"/>
        </w:rPr>
      </w:pPr>
      <w:r w:rsidRPr="000B40DE">
        <w:rPr>
          <w:rFonts w:ascii="Trebuchet MS" w:hAnsi="Trebuchet MS"/>
        </w:rPr>
        <w:t>Pentru proiectele POAT se va selecta NU.</w:t>
      </w:r>
    </w:p>
    <w:p w:rsidR="00CB4A9E" w:rsidRDefault="00CB4A9E" w:rsidP="00224854">
      <w:pPr>
        <w:spacing w:after="0" w:line="240" w:lineRule="auto"/>
        <w:jc w:val="both"/>
        <w:rPr>
          <w:rFonts w:ascii="Trebuchet MS" w:eastAsia="Times New Roman" w:hAnsi="Trebuchet MS" w:cs="Segoe UI"/>
          <w:b/>
          <w:bCs/>
          <w:szCs w:val="24"/>
          <w:lang w:eastAsia="ro-RO"/>
        </w:rPr>
      </w:pPr>
    </w:p>
    <w:p w:rsidR="005246A0" w:rsidRPr="000B40DE" w:rsidRDefault="005246A0" w:rsidP="00224854">
      <w:pPr>
        <w:spacing w:after="0" w:line="240" w:lineRule="auto"/>
        <w:jc w:val="both"/>
        <w:rPr>
          <w:rFonts w:ascii="Trebuchet MS" w:eastAsia="Times New Roman" w:hAnsi="Trebuchet MS" w:cs="Segoe UI"/>
          <w:b/>
          <w:bCs/>
          <w:szCs w:val="24"/>
          <w:lang w:eastAsia="ro-RO"/>
        </w:rPr>
      </w:pPr>
      <w:r w:rsidRPr="000B40DE">
        <w:rPr>
          <w:rFonts w:ascii="Trebuchet MS" w:eastAsia="Times New Roman" w:hAnsi="Trebuchet MS" w:cs="Segoe UI"/>
          <w:b/>
          <w:bCs/>
          <w:szCs w:val="24"/>
          <w:lang w:eastAsia="ro-RO"/>
        </w:rPr>
        <w:t xml:space="preserve">Numărul fazei </w:t>
      </w:r>
      <w:r w:rsidR="00450A02" w:rsidRPr="000B40DE">
        <w:rPr>
          <w:rFonts w:ascii="Trebuchet MS" w:eastAsia="Times New Roman" w:hAnsi="Trebuchet MS" w:cs="Segoe UI"/>
          <w:b/>
          <w:bCs/>
          <w:szCs w:val="24"/>
          <w:lang w:eastAsia="ro-RO"/>
        </w:rPr>
        <w:t>(se va completa numai în cazul unui răspuns afirmativ la întrebarea anterioară)</w:t>
      </w:r>
    </w:p>
    <w:p w:rsidR="00AE72AB" w:rsidRPr="000B40DE" w:rsidRDefault="00AE72AB" w:rsidP="00224854">
      <w:pPr>
        <w:spacing w:after="0" w:line="240" w:lineRule="auto"/>
        <w:jc w:val="both"/>
        <w:rPr>
          <w:rFonts w:ascii="Trebuchet MS" w:hAnsi="Trebuchet MS"/>
        </w:rPr>
      </w:pPr>
      <w:r w:rsidRPr="000B40DE">
        <w:rPr>
          <w:rFonts w:ascii="Trebuchet MS" w:hAnsi="Trebuchet MS"/>
        </w:rPr>
        <w:t>Proiect fazat - proiecte majore sau proiecte cu un buget total de cel puţin 5 milioane euro, care au două faze identificabile în mod clar din punct de vedere fizic şi financiar, care pot fi eşalonate pentru a fi implementate pe două perioade de programare consecutive (2007-2013 şi 2014-2020) cu condiţia ca cea de-a doua fază a proiectului să fie eligibilă pentru finanţare din fonduri în perioada 2014-2020.</w:t>
      </w:r>
    </w:p>
    <w:p w:rsidR="005246A0" w:rsidRPr="00720C8A" w:rsidRDefault="00D26916" w:rsidP="00224854">
      <w:pPr>
        <w:spacing w:after="0" w:line="240" w:lineRule="auto"/>
        <w:jc w:val="both"/>
        <w:rPr>
          <w:rFonts w:ascii="Trebuchet MS" w:hAnsi="Trebuchet MS"/>
          <w:b/>
          <w:color w:val="FF0000"/>
        </w:rPr>
      </w:pPr>
      <w:r w:rsidRPr="00720C8A">
        <w:rPr>
          <w:rFonts w:ascii="Trebuchet MS" w:hAnsi="Trebuchet MS"/>
          <w:b/>
          <w:color w:val="FF0000"/>
        </w:rPr>
        <w:t>Pentru proiectele POAT nu se va completa.</w:t>
      </w:r>
    </w:p>
    <w:p w:rsidR="00CB4A9E" w:rsidRPr="00B161ED" w:rsidRDefault="00CB4A9E" w:rsidP="00224854">
      <w:pPr>
        <w:spacing w:after="0" w:line="240" w:lineRule="auto"/>
        <w:jc w:val="both"/>
        <w:rPr>
          <w:rFonts w:ascii="Trebuchet MS" w:hAnsi="Trebuchet MS"/>
          <w:b/>
          <w:color w:val="262626"/>
        </w:rPr>
      </w:pPr>
    </w:p>
    <w:p w:rsidR="005246A0" w:rsidRPr="00B161ED" w:rsidRDefault="005246A0" w:rsidP="00224854">
      <w:pPr>
        <w:spacing w:after="0" w:line="240" w:lineRule="auto"/>
        <w:jc w:val="both"/>
        <w:rPr>
          <w:rFonts w:ascii="Trebuchet MS" w:hAnsi="Trebuchet MS"/>
          <w:color w:val="262626"/>
        </w:rPr>
      </w:pPr>
      <w:r w:rsidRPr="00B161ED">
        <w:rPr>
          <w:rFonts w:ascii="Trebuchet MS" w:hAnsi="Trebuchet MS"/>
          <w:b/>
          <w:color w:val="262626"/>
        </w:rPr>
        <w:t xml:space="preserve">Proiectul face parte dintr-o rețea </w:t>
      </w:r>
      <w:r w:rsidR="00746A21" w:rsidRPr="00746A21">
        <w:rPr>
          <w:rFonts w:ascii="Trebuchet MS" w:eastAsia="Times New Roman" w:hAnsi="Trebuchet MS" w:cs="Segoe UI"/>
          <w:b/>
          <w:bCs/>
          <w:color w:val="262626"/>
          <w:lang w:eastAsia="ro-RO"/>
        </w:rPr>
        <w:t>transeuropean</w:t>
      </w:r>
      <w:r w:rsidR="00746A21">
        <w:rPr>
          <w:rFonts w:ascii="Trebuchet MS" w:eastAsia="Times New Roman" w:hAnsi="Trebuchet MS" w:cs="Segoe UI"/>
          <w:b/>
          <w:bCs/>
          <w:color w:val="262626"/>
          <w:lang w:eastAsia="ro-RO"/>
        </w:rPr>
        <w:t>ă</w:t>
      </w:r>
      <w:r w:rsidR="00AE72AB" w:rsidRPr="00B161ED">
        <w:rPr>
          <w:rFonts w:ascii="Trebuchet MS" w:eastAsia="Times New Roman" w:hAnsi="Trebuchet MS" w:cs="Segoe UI"/>
          <w:b/>
          <w:bCs/>
          <w:color w:val="262626"/>
          <w:lang w:eastAsia="ro-RO"/>
        </w:rPr>
        <w:t xml:space="preserve"> </w:t>
      </w:r>
      <w:r w:rsidR="00AE72AB" w:rsidRPr="00B161ED">
        <w:rPr>
          <w:rFonts w:ascii="Trebuchet MS" w:eastAsia="Times New Roman" w:hAnsi="Trebuchet MS" w:cs="Segoe UI"/>
          <w:bCs/>
          <w:color w:val="262626"/>
          <w:lang w:eastAsia="ro-RO"/>
        </w:rPr>
        <w:t>DA</w:t>
      </w:r>
      <w:r w:rsidRPr="00B161ED">
        <w:rPr>
          <w:rFonts w:ascii="Trebuchet MS" w:hAnsi="Trebuchet MS"/>
          <w:color w:val="262626"/>
        </w:rPr>
        <w:t xml:space="preserve"> / NU</w:t>
      </w:r>
    </w:p>
    <w:p w:rsidR="00AE72AB" w:rsidRPr="000B40DE" w:rsidRDefault="00AE72AB" w:rsidP="00224854">
      <w:pPr>
        <w:spacing w:after="0" w:line="240" w:lineRule="auto"/>
        <w:jc w:val="both"/>
        <w:rPr>
          <w:rFonts w:ascii="Trebuchet MS" w:hAnsi="Trebuchet MS"/>
        </w:rPr>
      </w:pPr>
      <w:r w:rsidRPr="000B40DE">
        <w:rPr>
          <w:rFonts w:ascii="Trebuchet MS" w:hAnsi="Trebuchet MS"/>
        </w:rPr>
        <w:t>Rețea transeuropeană – rețele transeuropene de transport, infrastructuri energetice și infrastructuri de Telecomunicații.</w:t>
      </w:r>
    </w:p>
    <w:p w:rsidR="005246A0" w:rsidRPr="00B161ED" w:rsidRDefault="005246A0" w:rsidP="005246A0">
      <w:pPr>
        <w:shd w:val="clear" w:color="auto" w:fill="FBFBFB"/>
        <w:spacing w:after="0" w:line="240" w:lineRule="auto"/>
        <w:jc w:val="both"/>
        <w:rPr>
          <w:rFonts w:ascii="Trebuchet MS" w:hAnsi="Trebuchet MS"/>
          <w:b/>
          <w:color w:val="262626"/>
        </w:rPr>
      </w:pPr>
    </w:p>
    <w:p w:rsidR="005246A0" w:rsidRPr="00B161ED" w:rsidRDefault="00746A21" w:rsidP="00224854">
      <w:pPr>
        <w:spacing w:after="0" w:line="240" w:lineRule="auto"/>
        <w:jc w:val="both"/>
        <w:rPr>
          <w:rFonts w:ascii="Trebuchet MS" w:hAnsi="Trebuchet MS"/>
          <w:color w:val="262626"/>
        </w:rPr>
      </w:pPr>
      <w:r>
        <w:rPr>
          <w:rFonts w:ascii="Trebuchet MS" w:hAnsi="Trebuchet MS"/>
          <w:b/>
          <w:color w:val="262626"/>
        </w:rPr>
        <w:lastRenderedPageBreak/>
        <w:t>Proiectul</w:t>
      </w:r>
      <w:r w:rsidRPr="00B161ED">
        <w:rPr>
          <w:rFonts w:ascii="Trebuchet MS" w:hAnsi="Trebuchet MS"/>
          <w:b/>
          <w:color w:val="262626"/>
        </w:rPr>
        <w:t xml:space="preserve"> </w:t>
      </w:r>
      <w:r w:rsidR="005246A0" w:rsidRPr="00B161ED">
        <w:rPr>
          <w:rFonts w:ascii="Trebuchet MS" w:hAnsi="Trebuchet MS"/>
          <w:b/>
          <w:color w:val="262626"/>
        </w:rPr>
        <w:t xml:space="preserve">este Plan de Acțiune Comun (PAC) </w:t>
      </w:r>
      <w:r w:rsidR="005246A0" w:rsidRPr="00B161ED">
        <w:rPr>
          <w:rFonts w:ascii="Trebuchet MS" w:hAnsi="Trebuchet MS"/>
          <w:color w:val="262626"/>
        </w:rPr>
        <w:t>DA / NU</w:t>
      </w:r>
    </w:p>
    <w:p w:rsidR="005246A0" w:rsidRPr="00B161ED" w:rsidRDefault="005246A0" w:rsidP="00224854">
      <w:pPr>
        <w:spacing w:after="0" w:line="240" w:lineRule="auto"/>
        <w:jc w:val="both"/>
        <w:rPr>
          <w:rFonts w:ascii="Trebuchet MS" w:hAnsi="Trebuchet MS"/>
          <w:b/>
          <w:color w:val="262626"/>
        </w:rPr>
      </w:pPr>
      <w:r w:rsidRPr="00B161ED">
        <w:rPr>
          <w:rFonts w:ascii="Trebuchet MS" w:hAnsi="Trebuchet MS"/>
          <w:b/>
          <w:color w:val="262626"/>
        </w:rPr>
        <w:t>Codul comun de identificare al planului de acțiune comun</w:t>
      </w:r>
      <w:r w:rsidR="008675C2">
        <w:rPr>
          <w:rFonts w:ascii="Trebuchet MS" w:hAnsi="Trebuchet MS"/>
          <w:b/>
          <w:color w:val="262626"/>
        </w:rPr>
        <w:t xml:space="preserve"> (se completează dacă se bifează DA la întrebarea anterioară)</w:t>
      </w:r>
    </w:p>
    <w:p w:rsidR="000F3013" w:rsidRDefault="000F3013" w:rsidP="00AE72AB">
      <w:pPr>
        <w:spacing w:after="0" w:line="240" w:lineRule="auto"/>
        <w:jc w:val="both"/>
        <w:rPr>
          <w:rFonts w:ascii="Trebuchet MS" w:hAnsi="Trebuchet MS"/>
        </w:rPr>
      </w:pPr>
    </w:p>
    <w:p w:rsidR="00AE72AB" w:rsidRPr="00394728" w:rsidRDefault="00AE72AB" w:rsidP="00AE72AB">
      <w:pPr>
        <w:spacing w:after="0" w:line="240" w:lineRule="auto"/>
        <w:jc w:val="both"/>
        <w:rPr>
          <w:rFonts w:ascii="Trebuchet MS" w:hAnsi="Trebuchet MS"/>
        </w:rPr>
      </w:pPr>
      <w:r w:rsidRPr="00394728">
        <w:rPr>
          <w:rFonts w:ascii="Trebuchet MS" w:hAnsi="Trebuchet MS"/>
        </w:rPr>
        <w:t>Un plan de acțiune comun - realizările și rezultatele unui plan de acțiune comun se stabilesc de comun acord între statul membru și Comisie și contribuie la obiectivele specifice ale programelor operaționale care participă în atingerea obiectivelor planului și alcătuiesc baza contribuției din partea fondurilor. Beneficiarul unui plan de acțiune comun este un organism de drept public.</w:t>
      </w:r>
    </w:p>
    <w:p w:rsidR="00337B4D" w:rsidRPr="00B161ED" w:rsidRDefault="00337B4D" w:rsidP="00B13045">
      <w:pPr>
        <w:spacing w:after="0" w:line="240" w:lineRule="auto"/>
        <w:jc w:val="both"/>
        <w:rPr>
          <w:rFonts w:ascii="Trebuchet MS" w:hAnsi="Trebuchet MS"/>
          <w:b/>
          <w:color w:val="262626"/>
        </w:rPr>
      </w:pPr>
    </w:p>
    <w:p w:rsidR="005246A0" w:rsidRPr="00B161ED" w:rsidRDefault="005246A0" w:rsidP="005246A0">
      <w:pPr>
        <w:shd w:val="clear" w:color="auto" w:fill="FBFBFB"/>
        <w:spacing w:after="0" w:line="240" w:lineRule="auto"/>
        <w:jc w:val="both"/>
        <w:rPr>
          <w:rFonts w:ascii="Trebuchet MS" w:hAnsi="Trebuchet MS"/>
          <w:b/>
          <w:color w:val="262626"/>
        </w:rPr>
      </w:pPr>
      <w:r w:rsidRPr="00B161ED">
        <w:rPr>
          <w:rFonts w:ascii="Trebuchet MS" w:hAnsi="Trebuchet MS"/>
          <w:b/>
          <w:color w:val="262626"/>
        </w:rPr>
        <w:t xml:space="preserve">Proiectul include finanțare Inițiativa Locuri de Muncă pentru Tineri (ILMT): </w:t>
      </w:r>
      <w:r w:rsidRPr="00D527B1">
        <w:rPr>
          <w:rFonts w:ascii="Trebuchet MS" w:hAnsi="Trebuchet MS"/>
          <w:color w:val="262626"/>
        </w:rPr>
        <w:t xml:space="preserve">Da/Nu </w:t>
      </w:r>
    </w:p>
    <w:p w:rsidR="00AE72AB" w:rsidRPr="00394728" w:rsidRDefault="00AE72AB" w:rsidP="00AE72AB">
      <w:pPr>
        <w:spacing w:after="0" w:line="240" w:lineRule="auto"/>
        <w:jc w:val="both"/>
        <w:rPr>
          <w:rFonts w:ascii="Trebuchet MS" w:hAnsi="Trebuchet MS"/>
        </w:rPr>
      </w:pPr>
      <w:r w:rsidRPr="00394728">
        <w:rPr>
          <w:rFonts w:ascii="Trebuchet MS" w:hAnsi="Trebuchet MS"/>
        </w:rPr>
        <w:t>Inițiativa Locuri de Muncă pentru Tineri (ILMT) - este disponibilă pentru a sprijini persoanele, în special tinerii din categoria de vârstă cuprinsă între 15 şi 24 de ani care nu urmează nicio formă de învăţământ şi nici nu au un loc de muncă. ILMT poate fi utilizată pentru a sprijini activități care includ o primă experiență la locul de muncă, un stagiu, un contract de ucenicie, furnizarea de sprijin pentru înființarea de întreprinderi pentru tinerii antreprenori, educație și formare profesională de calitate, programe de acordare a unei a doua șanse tinerilor care abandonează școala și subvenții specifice salariale și la recrutare.</w:t>
      </w:r>
    </w:p>
    <w:p w:rsidR="005246A0" w:rsidRPr="00B161ED" w:rsidRDefault="005246A0" w:rsidP="00B13045">
      <w:pPr>
        <w:spacing w:after="0" w:line="240" w:lineRule="auto"/>
        <w:jc w:val="both"/>
        <w:rPr>
          <w:rFonts w:ascii="Trebuchet MS" w:hAnsi="Trebuchet MS"/>
          <w:b/>
          <w:color w:val="262626"/>
        </w:rPr>
      </w:pPr>
    </w:p>
    <w:p w:rsidR="005246A0" w:rsidRPr="00B161ED" w:rsidRDefault="005246A0" w:rsidP="00B13045">
      <w:pPr>
        <w:spacing w:after="0" w:line="240" w:lineRule="auto"/>
        <w:jc w:val="both"/>
        <w:rPr>
          <w:rFonts w:ascii="Trebuchet MS" w:hAnsi="Trebuchet MS"/>
          <w:color w:val="262626"/>
        </w:rPr>
      </w:pPr>
      <w:r w:rsidRPr="00B161ED">
        <w:rPr>
          <w:rFonts w:ascii="Trebuchet MS" w:hAnsi="Trebuchet MS"/>
          <w:b/>
          <w:color w:val="262626"/>
        </w:rPr>
        <w:t xml:space="preserve">Sprijinul public va constitui ajutor de stat: </w:t>
      </w:r>
      <w:r w:rsidRPr="00B161ED">
        <w:rPr>
          <w:rFonts w:ascii="Trebuchet MS" w:hAnsi="Trebuchet MS"/>
          <w:color w:val="262626"/>
        </w:rPr>
        <w:t>DA / NU</w:t>
      </w:r>
    </w:p>
    <w:p w:rsidR="005246A0" w:rsidRPr="00B161ED" w:rsidRDefault="005246A0" w:rsidP="00B13045">
      <w:pPr>
        <w:spacing w:after="0" w:line="240" w:lineRule="auto"/>
        <w:jc w:val="both"/>
        <w:rPr>
          <w:rFonts w:ascii="Trebuchet MS" w:hAnsi="Trebuchet MS"/>
          <w:b/>
          <w:color w:val="262626"/>
        </w:rPr>
      </w:pPr>
    </w:p>
    <w:p w:rsidR="005246A0" w:rsidRPr="00B161ED" w:rsidRDefault="005246A0" w:rsidP="00B13045">
      <w:pPr>
        <w:spacing w:after="0" w:line="240" w:lineRule="auto"/>
        <w:jc w:val="both"/>
        <w:rPr>
          <w:rFonts w:ascii="Trebuchet MS" w:hAnsi="Trebuchet MS"/>
          <w:b/>
          <w:color w:val="262626"/>
        </w:rPr>
      </w:pPr>
      <w:r w:rsidRPr="00B161ED">
        <w:rPr>
          <w:rFonts w:ascii="Trebuchet MS" w:hAnsi="Trebuchet MS"/>
          <w:b/>
          <w:color w:val="262626"/>
        </w:rPr>
        <w:t xml:space="preserve">Proiectul este </w:t>
      </w:r>
      <w:r w:rsidR="00AE72AB" w:rsidRPr="00B161ED">
        <w:rPr>
          <w:rFonts w:ascii="Trebuchet MS" w:eastAsia="Times New Roman" w:hAnsi="Trebuchet MS" w:cs="Segoe UI"/>
          <w:b/>
          <w:bCs/>
          <w:color w:val="262626"/>
          <w:lang w:eastAsia="ro-RO"/>
        </w:rPr>
        <w:t>in</w:t>
      </w:r>
      <w:r w:rsidRPr="00B161ED">
        <w:rPr>
          <w:rFonts w:ascii="Trebuchet MS" w:hAnsi="Trebuchet MS"/>
          <w:b/>
          <w:color w:val="262626"/>
        </w:rPr>
        <w:t xml:space="preserve"> cadrul unei structuri Parteneriat Public Privat (PPP): </w:t>
      </w:r>
      <w:r w:rsidRPr="00D527B1">
        <w:rPr>
          <w:rFonts w:ascii="Trebuchet MS" w:hAnsi="Trebuchet MS"/>
          <w:color w:val="262626"/>
        </w:rPr>
        <w:t>Da/NU</w:t>
      </w:r>
    </w:p>
    <w:p w:rsidR="005246A0" w:rsidRPr="00B161ED" w:rsidRDefault="005246A0" w:rsidP="00B13045">
      <w:pPr>
        <w:spacing w:after="0" w:line="240" w:lineRule="auto"/>
        <w:jc w:val="both"/>
        <w:rPr>
          <w:rFonts w:ascii="Trebuchet MS" w:hAnsi="Trebuchet MS"/>
          <w:b/>
          <w:color w:val="262626"/>
        </w:rPr>
      </w:pPr>
    </w:p>
    <w:p w:rsidR="005246A0" w:rsidRPr="00B161ED" w:rsidRDefault="005246A0" w:rsidP="00B13045">
      <w:pPr>
        <w:spacing w:after="0" w:line="240" w:lineRule="auto"/>
        <w:jc w:val="both"/>
        <w:rPr>
          <w:rFonts w:ascii="Trebuchet MS" w:hAnsi="Trebuchet MS"/>
          <w:color w:val="262626"/>
        </w:rPr>
      </w:pPr>
      <w:r w:rsidRPr="00B161ED">
        <w:rPr>
          <w:rFonts w:ascii="Trebuchet MS" w:hAnsi="Trebuchet MS"/>
          <w:b/>
          <w:color w:val="262626"/>
        </w:rPr>
        <w:t xml:space="preserve">Proiectul este generator de venit: </w:t>
      </w:r>
      <w:r w:rsidRPr="00B161ED">
        <w:rPr>
          <w:rFonts w:ascii="Trebuchet MS" w:hAnsi="Trebuchet MS"/>
          <w:color w:val="262626"/>
        </w:rPr>
        <w:t>DA / NU</w:t>
      </w:r>
    </w:p>
    <w:tbl>
      <w:tblPr>
        <w:tblStyle w:val="TableGrid"/>
        <w:tblW w:w="0" w:type="auto"/>
        <w:tblLook w:val="04A0" w:firstRow="1" w:lastRow="0" w:firstColumn="1" w:lastColumn="0" w:noHBand="0" w:noVBand="1"/>
      </w:tblPr>
      <w:tblGrid>
        <w:gridCol w:w="3097"/>
        <w:gridCol w:w="3090"/>
        <w:gridCol w:w="3101"/>
      </w:tblGrid>
      <w:tr w:rsidR="005246A0" w:rsidRPr="00EE187E" w:rsidTr="00B161ED">
        <w:tc>
          <w:tcPr>
            <w:tcW w:w="3190" w:type="dxa"/>
          </w:tcPr>
          <w:p w:rsidR="005246A0" w:rsidRPr="00B161ED" w:rsidRDefault="005246A0" w:rsidP="00E15B84">
            <w:pPr>
              <w:jc w:val="both"/>
              <w:rPr>
                <w:rFonts w:ascii="Trebuchet MS" w:hAnsi="Trebuchet MS"/>
                <w:color w:val="262626"/>
              </w:rPr>
            </w:pPr>
            <w:r w:rsidRPr="00B161ED">
              <w:rPr>
                <w:rStyle w:val="Strong"/>
                <w:rFonts w:ascii="Trebuchet MS" w:hAnsi="Trebuchet MS"/>
              </w:rPr>
              <w:t>Pro rată a venitului net actualizat(%)</w:t>
            </w:r>
          </w:p>
        </w:tc>
        <w:tc>
          <w:tcPr>
            <w:tcW w:w="3191" w:type="dxa"/>
          </w:tcPr>
          <w:p w:rsidR="005246A0" w:rsidRPr="00B161ED" w:rsidRDefault="0006216F" w:rsidP="00E15B84">
            <w:pPr>
              <w:jc w:val="both"/>
              <w:rPr>
                <w:rFonts w:ascii="Trebuchet MS" w:hAnsi="Trebuchet MS"/>
                <w:color w:val="262626"/>
              </w:rPr>
            </w:pPr>
            <w:r w:rsidRPr="0006216F">
              <w:rPr>
                <w:rStyle w:val="Strong"/>
                <w:rFonts w:ascii="Trebuchet MS" w:hAnsi="Trebuchet MS"/>
              </w:rPr>
              <w:t>Costuri eligibile actualizate în EURO (cf. art. 61 din 1303/2013)</w:t>
            </w:r>
          </w:p>
        </w:tc>
        <w:tc>
          <w:tcPr>
            <w:tcW w:w="3191" w:type="dxa"/>
          </w:tcPr>
          <w:p w:rsidR="005246A0" w:rsidRPr="00B161ED" w:rsidRDefault="0006216F" w:rsidP="00E15B84">
            <w:pPr>
              <w:jc w:val="both"/>
              <w:rPr>
                <w:rFonts w:ascii="Trebuchet MS" w:hAnsi="Trebuchet MS"/>
                <w:color w:val="262626"/>
              </w:rPr>
            </w:pPr>
            <w:r w:rsidRPr="0006216F">
              <w:rPr>
                <w:rStyle w:val="Strong"/>
                <w:rFonts w:ascii="Trebuchet MS" w:hAnsi="Trebuchet MS"/>
              </w:rPr>
              <w:t>Costuri eligibile neactualizate în EURO (cf. art. 61 din 1303/2013)</w:t>
            </w:r>
            <w:r>
              <w:rPr>
                <w:rStyle w:val="Strong"/>
                <w:rFonts w:ascii="Trebuchet MS" w:hAnsi="Trebuchet MS"/>
              </w:rPr>
              <w:t xml:space="preserve">  </w:t>
            </w:r>
          </w:p>
        </w:tc>
      </w:tr>
      <w:tr w:rsidR="005246A0" w:rsidRPr="00EE187E" w:rsidTr="00B161ED">
        <w:tc>
          <w:tcPr>
            <w:tcW w:w="3190" w:type="dxa"/>
          </w:tcPr>
          <w:p w:rsidR="005246A0" w:rsidRPr="00B161ED" w:rsidRDefault="005246A0" w:rsidP="00E15B84">
            <w:pPr>
              <w:jc w:val="both"/>
              <w:rPr>
                <w:rFonts w:ascii="Trebuchet MS" w:hAnsi="Trebuchet MS"/>
                <w:color w:val="262626"/>
              </w:rPr>
            </w:pPr>
          </w:p>
        </w:tc>
        <w:tc>
          <w:tcPr>
            <w:tcW w:w="3191" w:type="dxa"/>
          </w:tcPr>
          <w:p w:rsidR="005246A0" w:rsidRPr="00B161ED" w:rsidRDefault="005246A0" w:rsidP="00E15B84">
            <w:pPr>
              <w:jc w:val="both"/>
              <w:rPr>
                <w:rFonts w:ascii="Trebuchet MS" w:hAnsi="Trebuchet MS"/>
                <w:color w:val="262626"/>
              </w:rPr>
            </w:pPr>
          </w:p>
        </w:tc>
        <w:tc>
          <w:tcPr>
            <w:tcW w:w="3191" w:type="dxa"/>
          </w:tcPr>
          <w:p w:rsidR="005246A0" w:rsidRPr="00B161ED" w:rsidRDefault="005246A0" w:rsidP="00E15B84">
            <w:pPr>
              <w:jc w:val="both"/>
              <w:rPr>
                <w:rFonts w:ascii="Trebuchet MS" w:hAnsi="Trebuchet MS"/>
                <w:color w:val="262626"/>
              </w:rPr>
            </w:pPr>
          </w:p>
        </w:tc>
      </w:tr>
    </w:tbl>
    <w:p w:rsidR="005246A0" w:rsidRPr="00B161ED" w:rsidRDefault="005246A0" w:rsidP="005475AF">
      <w:pPr>
        <w:spacing w:after="0" w:line="240" w:lineRule="auto"/>
        <w:jc w:val="both"/>
        <w:rPr>
          <w:rFonts w:ascii="Trebuchet MS" w:hAnsi="Trebuchet MS"/>
          <w:color w:val="262626"/>
        </w:rPr>
      </w:pPr>
    </w:p>
    <w:p w:rsidR="005246A0" w:rsidRPr="00B161ED" w:rsidRDefault="005246A0" w:rsidP="005475AF">
      <w:pPr>
        <w:spacing w:after="0" w:line="240" w:lineRule="auto"/>
        <w:jc w:val="both"/>
        <w:rPr>
          <w:rFonts w:ascii="Trebuchet MS" w:hAnsi="Trebuchet MS"/>
          <w:color w:val="262626"/>
        </w:rPr>
      </w:pPr>
      <w:r w:rsidRPr="00B161ED">
        <w:rPr>
          <w:rFonts w:ascii="Trebuchet MS" w:hAnsi="Trebuchet MS"/>
          <w:b/>
          <w:color w:val="262626"/>
        </w:rPr>
        <w:t xml:space="preserve">Proiectul este asociat cu sit-ul Natura2000 </w:t>
      </w:r>
      <w:r w:rsidRPr="00B161ED">
        <w:rPr>
          <w:rFonts w:ascii="Trebuchet MS" w:hAnsi="Trebuchet MS"/>
          <w:color w:val="262626"/>
        </w:rPr>
        <w:t>DA / NU</w:t>
      </w:r>
    </w:p>
    <w:p w:rsidR="005246A0" w:rsidRPr="00B161ED" w:rsidRDefault="005246A0" w:rsidP="005475AF">
      <w:pPr>
        <w:spacing w:after="0" w:line="240" w:lineRule="auto"/>
        <w:jc w:val="both"/>
        <w:rPr>
          <w:rFonts w:ascii="Trebuchet MS" w:hAnsi="Trebuchet MS"/>
          <w:b/>
          <w:color w:val="262626"/>
          <w:highlight w:val="yellow"/>
        </w:rPr>
      </w:pPr>
    </w:p>
    <w:p w:rsidR="005246A0" w:rsidRPr="00B161ED" w:rsidRDefault="005246A0" w:rsidP="005475AF">
      <w:pPr>
        <w:spacing w:after="0" w:line="240" w:lineRule="auto"/>
        <w:jc w:val="both"/>
        <w:rPr>
          <w:rFonts w:ascii="Trebuchet MS" w:hAnsi="Trebuchet MS"/>
          <w:b/>
          <w:color w:val="262626"/>
        </w:rPr>
      </w:pPr>
      <w:r w:rsidRPr="00B161ED">
        <w:rPr>
          <w:rFonts w:ascii="Trebuchet MS" w:hAnsi="Trebuchet MS"/>
          <w:b/>
          <w:color w:val="262626"/>
        </w:rPr>
        <w:t xml:space="preserve">Relevant pentru mecanismul ITI Delta Dunării DA/NU </w:t>
      </w:r>
    </w:p>
    <w:p w:rsidR="00AE72AB" w:rsidRDefault="00AE72AB" w:rsidP="00F141FC">
      <w:pPr>
        <w:spacing w:after="0" w:line="240" w:lineRule="auto"/>
        <w:jc w:val="both"/>
        <w:rPr>
          <w:rFonts w:ascii="Trebuchet MS" w:hAnsi="Trebuchet MS"/>
        </w:rPr>
      </w:pPr>
      <w:r w:rsidRPr="00394728">
        <w:rPr>
          <w:rFonts w:ascii="Trebuchet MS" w:hAnsi="Trebuchet MS"/>
        </w:rPr>
        <w:t>Mecanismul ITI Delta Dunării - instrument de punere în aplicare a strategiilor teritoriale într-o manieră integrată și flexibilă, de promovare a utilizării integrate a fondurilor. Mecanismul ITI permite statelor membre să pună în aplicare programe operaţionale la nivel intersectorial, face posibilă finanţarea din mai multe axe prioritare ale unuia sau ale mai multor programe operaţionale, pentru asigurarea punerii în aplicare a unei strategii intersectoriale integrate pentru un teritoriu specific desemnat (premisă obligatorie a utilizării eficiente a ITI). Se bifează DA doar în cazul în care proiectul are aviz ITI Delta Dunării sau este depus de ADI ITI Delta Dunării în cazul proiectelor de sprijin al acesteia.</w:t>
      </w:r>
    </w:p>
    <w:p w:rsidR="00F141FC" w:rsidRPr="00394728" w:rsidRDefault="00F141FC" w:rsidP="00F141FC">
      <w:pPr>
        <w:spacing w:after="0" w:line="240" w:lineRule="auto"/>
        <w:jc w:val="both"/>
        <w:rPr>
          <w:rFonts w:ascii="Trebuchet MS" w:hAnsi="Trebuchet MS"/>
        </w:rPr>
      </w:pPr>
    </w:p>
    <w:p w:rsidR="005246A0" w:rsidRDefault="000F1D5D" w:rsidP="005475AF">
      <w:pPr>
        <w:spacing w:after="0" w:line="240" w:lineRule="auto"/>
        <w:jc w:val="both"/>
        <w:rPr>
          <w:rFonts w:ascii="Trebuchet MS" w:hAnsi="Trebuchet MS"/>
          <w:b/>
          <w:color w:val="262626"/>
        </w:rPr>
      </w:pPr>
      <w:r w:rsidRPr="000F1D5D">
        <w:rPr>
          <w:rFonts w:ascii="Trebuchet MS" w:hAnsi="Trebuchet MS"/>
          <w:b/>
          <w:color w:val="262626"/>
        </w:rPr>
        <w:t>Proiectul este instrument financiar</w:t>
      </w:r>
      <w:r>
        <w:rPr>
          <w:rFonts w:ascii="Trebuchet MS" w:hAnsi="Trebuchet MS"/>
          <w:b/>
          <w:color w:val="262626"/>
        </w:rPr>
        <w:t xml:space="preserve">: </w:t>
      </w:r>
      <w:r w:rsidRPr="00D527B1">
        <w:rPr>
          <w:rFonts w:ascii="Trebuchet MS" w:hAnsi="Trebuchet MS"/>
          <w:color w:val="262626"/>
        </w:rPr>
        <w:t>DA/NU</w:t>
      </w:r>
    </w:p>
    <w:p w:rsidR="000F3013" w:rsidRDefault="000F3013" w:rsidP="005475AF">
      <w:pPr>
        <w:spacing w:after="0" w:line="240" w:lineRule="auto"/>
        <w:jc w:val="both"/>
        <w:rPr>
          <w:rFonts w:ascii="Trebuchet MS" w:hAnsi="Trebuchet MS"/>
          <w:b/>
          <w:color w:val="262626"/>
        </w:rPr>
      </w:pPr>
    </w:p>
    <w:p w:rsidR="003A31A3" w:rsidRPr="00A31A7A" w:rsidRDefault="003A31A3" w:rsidP="003A31A3">
      <w:pPr>
        <w:pStyle w:val="Heading1"/>
        <w:shd w:val="clear" w:color="auto" w:fill="B2A1C7" w:themeFill="accent4" w:themeFillTint="99"/>
        <w:spacing w:before="0" w:line="240" w:lineRule="auto"/>
        <w:jc w:val="both"/>
        <w:rPr>
          <w:rFonts w:ascii="Trebuchet MS" w:hAnsi="Trebuchet MS"/>
          <w:color w:val="auto"/>
          <w:sz w:val="22"/>
          <w:szCs w:val="22"/>
        </w:rPr>
      </w:pPr>
      <w:bookmarkStart w:id="4" w:name="_Toc490668890"/>
      <w:r>
        <w:rPr>
          <w:rFonts w:ascii="Trebuchet MS" w:hAnsi="Trebuchet MS"/>
          <w:color w:val="auto"/>
          <w:sz w:val="22"/>
          <w:szCs w:val="22"/>
        </w:rPr>
        <w:t>3</w:t>
      </w:r>
      <w:r w:rsidRPr="00A31A7A">
        <w:rPr>
          <w:rFonts w:ascii="Trebuchet MS" w:hAnsi="Trebuchet MS"/>
          <w:color w:val="auto"/>
          <w:sz w:val="22"/>
          <w:szCs w:val="22"/>
        </w:rPr>
        <w:t xml:space="preserve">. </w:t>
      </w:r>
      <w:r>
        <w:rPr>
          <w:rFonts w:ascii="Trebuchet MS" w:hAnsi="Trebuchet MS"/>
          <w:color w:val="auto"/>
          <w:sz w:val="22"/>
          <w:szCs w:val="22"/>
        </w:rPr>
        <w:t>Complementaritate finanțări anterioare</w:t>
      </w:r>
      <w:bookmarkEnd w:id="4"/>
    </w:p>
    <w:p w:rsidR="003A31A3" w:rsidRPr="00A31A7A" w:rsidRDefault="003A31A3" w:rsidP="005475AF">
      <w:pPr>
        <w:tabs>
          <w:tab w:val="left" w:pos="0"/>
        </w:tabs>
        <w:spacing w:after="0" w:line="240" w:lineRule="auto"/>
        <w:jc w:val="both"/>
        <w:rPr>
          <w:rFonts w:ascii="Trebuchet MS" w:hAnsi="Trebuchet MS"/>
          <w:i/>
          <w:color w:val="FF0000"/>
        </w:rPr>
      </w:pPr>
    </w:p>
    <w:p w:rsidR="003A31A3" w:rsidRPr="00720C8A" w:rsidRDefault="003A31A3" w:rsidP="003A31A3">
      <w:pPr>
        <w:shd w:val="clear" w:color="auto" w:fill="FBFBFB"/>
        <w:spacing w:after="0" w:line="240" w:lineRule="auto"/>
        <w:jc w:val="both"/>
        <w:rPr>
          <w:rFonts w:ascii="Trebuchet MS" w:hAnsi="Trebuchet MS"/>
          <w:iCs/>
          <w:color w:val="262626"/>
        </w:rPr>
      </w:pPr>
      <w:r>
        <w:rPr>
          <w:rFonts w:ascii="Trebuchet MS" w:hAnsi="Trebuchet MS"/>
          <w:iCs/>
          <w:color w:val="262626"/>
        </w:rPr>
        <w:t>Î</w:t>
      </w:r>
      <w:r w:rsidRPr="00445854">
        <w:rPr>
          <w:rFonts w:ascii="Trebuchet MS" w:hAnsi="Trebuchet MS"/>
          <w:iCs/>
          <w:color w:val="262626"/>
        </w:rPr>
        <w:t>n această funcție</w:t>
      </w:r>
      <w:r>
        <w:rPr>
          <w:rFonts w:ascii="Trebuchet MS" w:hAnsi="Trebuchet MS"/>
          <w:iCs/>
          <w:color w:val="262626"/>
        </w:rPr>
        <w:t xml:space="preserve">, se selectează </w:t>
      </w:r>
      <w:r w:rsidRPr="00445854">
        <w:rPr>
          <w:rFonts w:ascii="Trebuchet MS" w:hAnsi="Trebuchet MS"/>
          <w:iCs/>
          <w:color w:val="262626"/>
        </w:rPr>
        <w:t xml:space="preserve">din totalul proiectelor incluse în </w:t>
      </w:r>
      <w:r w:rsidRPr="00445854">
        <w:rPr>
          <w:rFonts w:ascii="Trebuchet MS" w:hAnsi="Trebuchet MS"/>
          <w:i/>
          <w:iCs/>
          <w:color w:val="262626"/>
        </w:rPr>
        <w:t>Profil persoană juridică – Finanțări</w:t>
      </w:r>
      <w:r w:rsidRPr="00445854">
        <w:rPr>
          <w:rFonts w:ascii="Trebuchet MS" w:hAnsi="Trebuchet MS"/>
          <w:iCs/>
          <w:color w:val="262626"/>
        </w:rPr>
        <w:t xml:space="preserve"> proiectul/proiectele complementare celui pentru care se solicită finanțare în cadrul acestui apel. </w:t>
      </w:r>
      <w:r w:rsidRPr="00720C8A">
        <w:rPr>
          <w:rFonts w:ascii="Trebuchet MS" w:hAnsi="Trebuchet MS"/>
          <w:iCs/>
          <w:color w:val="262626"/>
        </w:rPr>
        <w:t xml:space="preserve">Datele </w:t>
      </w:r>
      <w:r>
        <w:rPr>
          <w:rFonts w:ascii="Trebuchet MS" w:hAnsi="Trebuchet MS"/>
          <w:iCs/>
          <w:color w:val="262626"/>
        </w:rPr>
        <w:t xml:space="preserve">aferente proiectelor selectate </w:t>
      </w:r>
      <w:r w:rsidRPr="00720C8A">
        <w:rPr>
          <w:rFonts w:ascii="Trebuchet MS" w:hAnsi="Trebuchet MS"/>
          <w:iCs/>
          <w:color w:val="262626"/>
        </w:rPr>
        <w:t>sunt completate automat de sistem, informațiile fiind preluate din funcția Solicitant - Finanțări.</w:t>
      </w:r>
    </w:p>
    <w:p w:rsidR="003A31A3" w:rsidRDefault="003A31A3" w:rsidP="005475AF">
      <w:pPr>
        <w:spacing w:after="0" w:line="240" w:lineRule="auto"/>
        <w:jc w:val="both"/>
        <w:rPr>
          <w:rFonts w:ascii="Trebuchet MS" w:hAnsi="Trebuchet MS"/>
          <w:b/>
          <w:color w:val="262626"/>
        </w:rPr>
      </w:pPr>
    </w:p>
    <w:p w:rsidR="005475AF" w:rsidRDefault="005475AF" w:rsidP="005475AF">
      <w:pPr>
        <w:spacing w:after="0" w:line="240" w:lineRule="auto"/>
        <w:jc w:val="both"/>
        <w:rPr>
          <w:rFonts w:ascii="Trebuchet MS" w:hAnsi="Trebuchet MS"/>
          <w:b/>
          <w:color w:val="262626"/>
        </w:rPr>
      </w:pPr>
    </w:p>
    <w:p w:rsidR="005475AF" w:rsidRDefault="005475AF" w:rsidP="005475AF">
      <w:pPr>
        <w:spacing w:after="0" w:line="240" w:lineRule="auto"/>
        <w:jc w:val="both"/>
        <w:rPr>
          <w:rFonts w:ascii="Trebuchet MS" w:hAnsi="Trebuchet MS"/>
          <w:b/>
          <w:color w:val="262626"/>
        </w:rPr>
      </w:pPr>
    </w:p>
    <w:p w:rsidR="00B15D79" w:rsidRPr="00A31A7A" w:rsidRDefault="00B15D79" w:rsidP="00B15D79">
      <w:pPr>
        <w:pStyle w:val="Heading1"/>
        <w:shd w:val="clear" w:color="auto" w:fill="B2A1C7" w:themeFill="accent4" w:themeFillTint="99"/>
        <w:spacing w:before="0" w:line="240" w:lineRule="auto"/>
        <w:jc w:val="both"/>
        <w:rPr>
          <w:rFonts w:ascii="Trebuchet MS" w:hAnsi="Trebuchet MS"/>
          <w:color w:val="auto"/>
          <w:sz w:val="22"/>
          <w:szCs w:val="22"/>
        </w:rPr>
      </w:pPr>
      <w:bookmarkStart w:id="5" w:name="_Toc490668891"/>
      <w:r w:rsidRPr="00A31A7A">
        <w:rPr>
          <w:rFonts w:ascii="Trebuchet MS" w:hAnsi="Trebuchet MS"/>
          <w:color w:val="auto"/>
          <w:sz w:val="22"/>
          <w:szCs w:val="22"/>
        </w:rPr>
        <w:lastRenderedPageBreak/>
        <w:t>4. Responsabil de proiect</w:t>
      </w:r>
      <w:bookmarkEnd w:id="5"/>
    </w:p>
    <w:p w:rsidR="00B15D79" w:rsidRPr="00A31A7A" w:rsidRDefault="00B15D79" w:rsidP="00A108CC">
      <w:pPr>
        <w:tabs>
          <w:tab w:val="left" w:pos="0"/>
        </w:tabs>
        <w:spacing w:after="0" w:line="240" w:lineRule="auto"/>
        <w:jc w:val="both"/>
        <w:rPr>
          <w:rFonts w:ascii="Trebuchet MS" w:hAnsi="Trebuchet MS"/>
          <w:i/>
          <w:color w:val="FF0000"/>
        </w:rPr>
      </w:pPr>
    </w:p>
    <w:p w:rsidR="00B15D79" w:rsidRDefault="00B15D79" w:rsidP="00B15D79">
      <w:pPr>
        <w:shd w:val="clear" w:color="auto" w:fill="FBFBFB"/>
        <w:tabs>
          <w:tab w:val="left" w:pos="0"/>
        </w:tabs>
        <w:spacing w:after="0" w:line="240" w:lineRule="auto"/>
        <w:jc w:val="both"/>
        <w:rPr>
          <w:rFonts w:ascii="Trebuchet MS" w:eastAsia="Times New Roman" w:hAnsi="Trebuchet MS" w:cs="Segoe UI"/>
          <w:bCs/>
          <w:lang w:eastAsia="ro-RO"/>
        </w:rPr>
      </w:pPr>
      <w:r w:rsidRPr="00394728">
        <w:rPr>
          <w:rFonts w:ascii="Trebuchet MS" w:eastAsia="Times New Roman" w:hAnsi="Trebuchet MS" w:cs="Segoe UI"/>
          <w:bCs/>
          <w:lang w:eastAsia="ro-RO"/>
        </w:rPr>
        <w:t>Se completează cu datele managerului de proiect. Managerul de proiect trebuie să fie din cadrul personalului propriu al solicitantului.</w:t>
      </w:r>
      <w:r w:rsidR="00D26916" w:rsidRPr="00394728">
        <w:rPr>
          <w:rFonts w:ascii="Trebuchet MS" w:eastAsia="Times New Roman" w:hAnsi="Trebuchet MS" w:cs="Segoe UI"/>
          <w:bCs/>
          <w:lang w:eastAsia="ro-RO"/>
        </w:rPr>
        <w:t xml:space="preserve"> </w:t>
      </w:r>
      <w:r w:rsidR="00D26916" w:rsidRPr="00394728">
        <w:rPr>
          <w:rFonts w:ascii="Trebuchet MS" w:eastAsia="Times New Roman" w:hAnsi="Trebuchet MS" w:cs="Segoe UI"/>
          <w:b/>
          <w:bCs/>
          <w:lang w:eastAsia="ro-RO"/>
        </w:rPr>
        <w:t>Toate</w:t>
      </w:r>
      <w:r w:rsidR="00D26916" w:rsidRPr="00394728">
        <w:rPr>
          <w:rFonts w:ascii="Trebuchet MS" w:eastAsia="Times New Roman" w:hAnsi="Trebuchet MS" w:cs="Segoe UI"/>
          <w:bCs/>
          <w:lang w:eastAsia="ro-RO"/>
        </w:rPr>
        <w:t xml:space="preserve"> informațiile sunt obligatorii.</w:t>
      </w:r>
    </w:p>
    <w:tbl>
      <w:tblPr>
        <w:tblStyle w:val="TableGrid"/>
        <w:tblW w:w="0" w:type="auto"/>
        <w:tblLook w:val="04A0" w:firstRow="1" w:lastRow="0" w:firstColumn="1" w:lastColumn="0" w:noHBand="0" w:noVBand="1"/>
      </w:tblPr>
      <w:tblGrid>
        <w:gridCol w:w="3033"/>
        <w:gridCol w:w="3044"/>
        <w:gridCol w:w="3211"/>
      </w:tblGrid>
      <w:tr w:rsidR="00B15D79" w:rsidRPr="00A31A7A" w:rsidTr="00F141FC">
        <w:tc>
          <w:tcPr>
            <w:tcW w:w="3033" w:type="dxa"/>
          </w:tcPr>
          <w:p w:rsidR="00B15D79" w:rsidRPr="00A31A7A" w:rsidRDefault="00B15D79" w:rsidP="00F141FC">
            <w:pPr>
              <w:spacing w:after="0"/>
              <w:jc w:val="both"/>
              <w:rPr>
                <w:rFonts w:ascii="Trebuchet MS" w:hAnsi="Trebuchet MS"/>
                <w:b/>
              </w:rPr>
            </w:pPr>
            <w:r w:rsidRPr="00A31A7A">
              <w:rPr>
                <w:rFonts w:ascii="Trebuchet MS" w:hAnsi="Trebuchet MS"/>
                <w:b/>
              </w:rPr>
              <w:t>Nume</w:t>
            </w:r>
          </w:p>
        </w:tc>
        <w:tc>
          <w:tcPr>
            <w:tcW w:w="3044" w:type="dxa"/>
          </w:tcPr>
          <w:p w:rsidR="00B15D79" w:rsidRPr="00A31A7A" w:rsidRDefault="00B15D79" w:rsidP="00F141FC">
            <w:pPr>
              <w:spacing w:after="0"/>
              <w:jc w:val="both"/>
              <w:rPr>
                <w:rFonts w:ascii="Trebuchet MS" w:hAnsi="Trebuchet MS"/>
                <w:b/>
              </w:rPr>
            </w:pPr>
            <w:r w:rsidRPr="00A31A7A">
              <w:rPr>
                <w:rFonts w:ascii="Trebuchet MS" w:hAnsi="Trebuchet MS"/>
                <w:b/>
              </w:rPr>
              <w:t>Prenume</w:t>
            </w:r>
          </w:p>
        </w:tc>
        <w:tc>
          <w:tcPr>
            <w:tcW w:w="3211" w:type="dxa"/>
          </w:tcPr>
          <w:p w:rsidR="00B15D79" w:rsidRPr="00A31A7A" w:rsidRDefault="00B15D79" w:rsidP="00F141FC">
            <w:pPr>
              <w:spacing w:after="0"/>
              <w:jc w:val="both"/>
              <w:rPr>
                <w:rFonts w:ascii="Trebuchet MS" w:hAnsi="Trebuchet MS"/>
                <w:b/>
              </w:rPr>
            </w:pPr>
            <w:r w:rsidRPr="00A31A7A">
              <w:rPr>
                <w:rFonts w:ascii="Trebuchet MS" w:hAnsi="Trebuchet MS"/>
                <w:b/>
              </w:rPr>
              <w:t>Funcție</w:t>
            </w:r>
          </w:p>
        </w:tc>
      </w:tr>
      <w:tr w:rsidR="00B15D79" w:rsidRPr="00A31A7A" w:rsidTr="00F141FC">
        <w:tc>
          <w:tcPr>
            <w:tcW w:w="6077" w:type="dxa"/>
            <w:gridSpan w:val="2"/>
          </w:tcPr>
          <w:p w:rsidR="00B15D79" w:rsidRPr="00A31A7A" w:rsidRDefault="00B15D79" w:rsidP="00F141FC">
            <w:pPr>
              <w:spacing w:after="0"/>
              <w:jc w:val="both"/>
              <w:rPr>
                <w:rFonts w:ascii="Trebuchet MS" w:hAnsi="Trebuchet MS"/>
                <w:color w:val="FF0000"/>
              </w:rPr>
            </w:pPr>
          </w:p>
        </w:tc>
        <w:tc>
          <w:tcPr>
            <w:tcW w:w="3211" w:type="dxa"/>
          </w:tcPr>
          <w:p w:rsidR="00B15D79" w:rsidRPr="00A31A7A" w:rsidRDefault="00B15D79" w:rsidP="00F141FC">
            <w:pPr>
              <w:spacing w:after="0"/>
              <w:jc w:val="both"/>
              <w:rPr>
                <w:rFonts w:ascii="Trebuchet MS" w:hAnsi="Trebuchet MS"/>
                <w:b/>
              </w:rPr>
            </w:pPr>
          </w:p>
        </w:tc>
      </w:tr>
    </w:tbl>
    <w:p w:rsidR="00F141FC" w:rsidRDefault="00F141FC" w:rsidP="00F141FC">
      <w:pPr>
        <w:spacing w:after="0"/>
      </w:pPr>
    </w:p>
    <w:tbl>
      <w:tblPr>
        <w:tblStyle w:val="TableGrid"/>
        <w:tblW w:w="0" w:type="auto"/>
        <w:tblLook w:val="04A0" w:firstRow="1" w:lastRow="0" w:firstColumn="1" w:lastColumn="0" w:noHBand="0" w:noVBand="1"/>
      </w:tblPr>
      <w:tblGrid>
        <w:gridCol w:w="3043"/>
        <w:gridCol w:w="3034"/>
        <w:gridCol w:w="3211"/>
      </w:tblGrid>
      <w:tr w:rsidR="00B15D79" w:rsidRPr="00A31A7A" w:rsidTr="00F141FC">
        <w:trPr>
          <w:trHeight w:val="274"/>
        </w:trPr>
        <w:tc>
          <w:tcPr>
            <w:tcW w:w="3043" w:type="dxa"/>
          </w:tcPr>
          <w:p w:rsidR="00B15D79" w:rsidRPr="00A31A7A" w:rsidRDefault="00B15D79" w:rsidP="00F141FC">
            <w:pPr>
              <w:spacing w:after="0"/>
              <w:jc w:val="both"/>
              <w:rPr>
                <w:rFonts w:ascii="Trebuchet MS" w:hAnsi="Trebuchet MS"/>
                <w:b/>
              </w:rPr>
            </w:pPr>
            <w:r w:rsidRPr="00A31A7A">
              <w:rPr>
                <w:rFonts w:ascii="Trebuchet MS" w:hAnsi="Trebuchet MS"/>
                <w:b/>
              </w:rPr>
              <w:t>Telefon</w:t>
            </w:r>
          </w:p>
        </w:tc>
        <w:tc>
          <w:tcPr>
            <w:tcW w:w="3034" w:type="dxa"/>
          </w:tcPr>
          <w:p w:rsidR="00B15D79" w:rsidRPr="00A31A7A" w:rsidRDefault="00B15D79" w:rsidP="00F141FC">
            <w:pPr>
              <w:spacing w:after="0"/>
              <w:jc w:val="both"/>
              <w:rPr>
                <w:rFonts w:ascii="Trebuchet MS" w:hAnsi="Trebuchet MS"/>
                <w:b/>
              </w:rPr>
            </w:pPr>
            <w:r w:rsidRPr="00A31A7A">
              <w:rPr>
                <w:rFonts w:ascii="Trebuchet MS" w:hAnsi="Trebuchet MS"/>
                <w:b/>
              </w:rPr>
              <w:t>Fax</w:t>
            </w:r>
          </w:p>
        </w:tc>
        <w:tc>
          <w:tcPr>
            <w:tcW w:w="3211" w:type="dxa"/>
          </w:tcPr>
          <w:p w:rsidR="00B15D79" w:rsidRPr="00A31A7A" w:rsidRDefault="00B15D79" w:rsidP="00F141FC">
            <w:pPr>
              <w:spacing w:after="0"/>
              <w:jc w:val="both"/>
              <w:rPr>
                <w:rFonts w:ascii="Trebuchet MS" w:hAnsi="Trebuchet MS"/>
                <w:b/>
              </w:rPr>
            </w:pPr>
            <w:r w:rsidRPr="00A31A7A">
              <w:rPr>
                <w:rFonts w:ascii="Trebuchet MS" w:hAnsi="Trebuchet MS"/>
                <w:b/>
              </w:rPr>
              <w:t>Email</w:t>
            </w:r>
          </w:p>
        </w:tc>
      </w:tr>
      <w:tr w:rsidR="00B15D79" w:rsidRPr="00A31A7A" w:rsidTr="00F141FC">
        <w:tc>
          <w:tcPr>
            <w:tcW w:w="3043" w:type="dxa"/>
          </w:tcPr>
          <w:p w:rsidR="00B15D79" w:rsidRPr="00A31A7A" w:rsidRDefault="00B15D79" w:rsidP="00F141FC">
            <w:pPr>
              <w:spacing w:after="0"/>
              <w:jc w:val="both"/>
              <w:rPr>
                <w:rFonts w:ascii="Trebuchet MS" w:hAnsi="Trebuchet MS"/>
                <w:b/>
              </w:rPr>
            </w:pPr>
          </w:p>
        </w:tc>
        <w:tc>
          <w:tcPr>
            <w:tcW w:w="3034" w:type="dxa"/>
          </w:tcPr>
          <w:p w:rsidR="00B15D79" w:rsidRPr="00A31A7A" w:rsidRDefault="00B15D79" w:rsidP="00F141FC">
            <w:pPr>
              <w:spacing w:after="0"/>
              <w:jc w:val="both"/>
              <w:rPr>
                <w:rFonts w:ascii="Trebuchet MS" w:hAnsi="Trebuchet MS"/>
                <w:b/>
              </w:rPr>
            </w:pPr>
          </w:p>
        </w:tc>
        <w:tc>
          <w:tcPr>
            <w:tcW w:w="3211" w:type="dxa"/>
          </w:tcPr>
          <w:p w:rsidR="00B15D79" w:rsidRPr="00A31A7A" w:rsidRDefault="00B15D79" w:rsidP="00F141FC">
            <w:pPr>
              <w:spacing w:after="0"/>
              <w:jc w:val="both"/>
              <w:rPr>
                <w:rFonts w:ascii="Trebuchet MS" w:hAnsi="Trebuchet MS"/>
                <w:b/>
              </w:rPr>
            </w:pPr>
          </w:p>
        </w:tc>
      </w:tr>
    </w:tbl>
    <w:p w:rsidR="00F141FC" w:rsidRDefault="00F141FC" w:rsidP="00F141FC">
      <w:pPr>
        <w:spacing w:after="0" w:line="240" w:lineRule="auto"/>
        <w:jc w:val="both"/>
        <w:rPr>
          <w:rFonts w:ascii="Trebuchet MS" w:hAnsi="Trebuchet MS"/>
        </w:rPr>
      </w:pPr>
      <w:bookmarkStart w:id="6" w:name="_Toc490668892"/>
    </w:p>
    <w:p w:rsidR="00A53813" w:rsidRPr="00A31A7A" w:rsidRDefault="00A53813" w:rsidP="00A53813">
      <w:pPr>
        <w:pStyle w:val="Heading1"/>
        <w:shd w:val="clear" w:color="auto" w:fill="B2A1C7" w:themeFill="accent4" w:themeFillTint="99"/>
        <w:spacing w:before="0" w:line="240" w:lineRule="auto"/>
        <w:jc w:val="both"/>
        <w:rPr>
          <w:rFonts w:ascii="Trebuchet MS" w:hAnsi="Trebuchet MS"/>
          <w:color w:val="auto"/>
          <w:sz w:val="22"/>
          <w:szCs w:val="22"/>
        </w:rPr>
      </w:pPr>
      <w:r w:rsidRPr="00A31A7A">
        <w:rPr>
          <w:rFonts w:ascii="Trebuchet MS" w:hAnsi="Trebuchet MS"/>
          <w:color w:val="auto"/>
          <w:sz w:val="22"/>
          <w:szCs w:val="22"/>
        </w:rPr>
        <w:t>5. Persoana de contact</w:t>
      </w:r>
      <w:bookmarkEnd w:id="6"/>
    </w:p>
    <w:p w:rsidR="00E53816" w:rsidRPr="00300841" w:rsidRDefault="00E53816" w:rsidP="00F141FC">
      <w:pPr>
        <w:spacing w:after="0"/>
        <w:jc w:val="both"/>
        <w:rPr>
          <w:rFonts w:ascii="Trebuchet MS" w:hAnsi="Trebuchet MS"/>
        </w:rPr>
      </w:pPr>
      <w:r w:rsidRPr="00300841">
        <w:rPr>
          <w:rFonts w:ascii="Trebuchet MS" w:hAnsi="Trebuchet MS"/>
        </w:rPr>
        <w:t>Persoana de contact este persoana desemnată de Solicitant să menţină contactul cu Autoritatea de Management în procesul de evaluare şi selecţie a Cererii de finanţare.</w:t>
      </w:r>
    </w:p>
    <w:p w:rsidR="00A53813" w:rsidRPr="00300841" w:rsidRDefault="00E53816" w:rsidP="00E53816">
      <w:pPr>
        <w:spacing w:after="0" w:line="240" w:lineRule="auto"/>
        <w:jc w:val="both"/>
        <w:rPr>
          <w:rFonts w:ascii="Trebuchet MS" w:hAnsi="Trebuchet MS"/>
        </w:rPr>
      </w:pPr>
      <w:r w:rsidRPr="00300841">
        <w:rPr>
          <w:rFonts w:ascii="Trebuchet MS" w:hAnsi="Trebuchet MS"/>
        </w:rPr>
        <w:t>Persoana de contact poate fi managerul de proiect sau o altă persoană din echipa de proiect.</w:t>
      </w:r>
    </w:p>
    <w:p w:rsidR="00E53816" w:rsidRPr="00300841" w:rsidRDefault="00E53816" w:rsidP="00E53816">
      <w:pPr>
        <w:spacing w:after="0" w:line="240" w:lineRule="auto"/>
        <w:jc w:val="both"/>
        <w:rPr>
          <w:rFonts w:ascii="Trebuchet MS" w:hAnsi="Trebuchet MS"/>
        </w:rPr>
      </w:pPr>
      <w:r w:rsidRPr="00300841">
        <w:rPr>
          <w:rFonts w:ascii="Trebuchet MS" w:hAnsi="Trebuchet MS"/>
        </w:rPr>
        <w:t>Câmpul ”Funcție” se completează cu denumirea funcției pe care o deține persoana de contact desemnată, în cadrul proiectului.</w:t>
      </w:r>
    </w:p>
    <w:p w:rsidR="00E53816" w:rsidRDefault="00E53816" w:rsidP="00E53816">
      <w:pPr>
        <w:spacing w:after="0" w:line="240" w:lineRule="auto"/>
        <w:jc w:val="both"/>
        <w:rPr>
          <w:rFonts w:ascii="Trebuchet MS" w:eastAsia="Times New Roman" w:hAnsi="Trebuchet MS" w:cs="Segoe UI"/>
          <w:bCs/>
          <w:color w:val="FF0000"/>
          <w:lang w:eastAsia="ro-RO"/>
        </w:rPr>
      </w:pPr>
      <w:r w:rsidRPr="00300841">
        <w:rPr>
          <w:rFonts w:ascii="Trebuchet MS" w:eastAsia="Times New Roman" w:hAnsi="Trebuchet MS" w:cs="Segoe UI"/>
          <w:b/>
          <w:bCs/>
          <w:color w:val="FF0000"/>
          <w:lang w:eastAsia="ro-RO"/>
        </w:rPr>
        <w:t>Toate</w:t>
      </w:r>
      <w:r w:rsidRPr="00300841">
        <w:rPr>
          <w:rFonts w:ascii="Trebuchet MS" w:eastAsia="Times New Roman" w:hAnsi="Trebuchet MS" w:cs="Segoe UI"/>
          <w:bCs/>
          <w:color w:val="FF0000"/>
          <w:lang w:eastAsia="ro-RO"/>
        </w:rPr>
        <w:t xml:space="preserve"> informațiile sunt obligatorii.</w:t>
      </w:r>
    </w:p>
    <w:p w:rsidR="000F3013" w:rsidRPr="00300841" w:rsidRDefault="000F3013" w:rsidP="00E53816">
      <w:pPr>
        <w:spacing w:after="0" w:line="240" w:lineRule="auto"/>
        <w:jc w:val="both"/>
        <w:rPr>
          <w:rFonts w:ascii="Trebuchet MS" w:hAnsi="Trebuchet MS"/>
          <w:b/>
          <w:color w:val="FF0000"/>
        </w:rPr>
      </w:pPr>
    </w:p>
    <w:tbl>
      <w:tblPr>
        <w:tblStyle w:val="TableGrid"/>
        <w:tblW w:w="9322" w:type="dxa"/>
        <w:tblLook w:val="04A0" w:firstRow="1" w:lastRow="0" w:firstColumn="1" w:lastColumn="0" w:noHBand="0" w:noVBand="1"/>
      </w:tblPr>
      <w:tblGrid>
        <w:gridCol w:w="2967"/>
        <w:gridCol w:w="2985"/>
        <w:gridCol w:w="3370"/>
      </w:tblGrid>
      <w:tr w:rsidR="00A53813" w:rsidRPr="00A31A7A" w:rsidTr="00D527B1">
        <w:tc>
          <w:tcPr>
            <w:tcW w:w="2967" w:type="dxa"/>
          </w:tcPr>
          <w:p w:rsidR="00A53813" w:rsidRPr="00A31A7A" w:rsidRDefault="00A53813" w:rsidP="00F141FC">
            <w:pPr>
              <w:spacing w:after="0"/>
              <w:jc w:val="both"/>
              <w:rPr>
                <w:rFonts w:ascii="Trebuchet MS" w:hAnsi="Trebuchet MS"/>
                <w:b/>
              </w:rPr>
            </w:pPr>
            <w:r w:rsidRPr="00A31A7A">
              <w:rPr>
                <w:rFonts w:ascii="Trebuchet MS" w:hAnsi="Trebuchet MS"/>
                <w:b/>
              </w:rPr>
              <w:t>Nume</w:t>
            </w:r>
          </w:p>
        </w:tc>
        <w:tc>
          <w:tcPr>
            <w:tcW w:w="2985" w:type="dxa"/>
          </w:tcPr>
          <w:p w:rsidR="00A53813" w:rsidRPr="00A31A7A" w:rsidRDefault="00A53813" w:rsidP="00F141FC">
            <w:pPr>
              <w:spacing w:after="0"/>
              <w:jc w:val="both"/>
              <w:rPr>
                <w:rFonts w:ascii="Trebuchet MS" w:hAnsi="Trebuchet MS"/>
                <w:b/>
              </w:rPr>
            </w:pPr>
            <w:r w:rsidRPr="00A31A7A">
              <w:rPr>
                <w:rFonts w:ascii="Trebuchet MS" w:hAnsi="Trebuchet MS"/>
                <w:b/>
              </w:rPr>
              <w:t>Prenume</w:t>
            </w:r>
          </w:p>
        </w:tc>
        <w:tc>
          <w:tcPr>
            <w:tcW w:w="3370" w:type="dxa"/>
          </w:tcPr>
          <w:p w:rsidR="00A53813" w:rsidRPr="00A31A7A" w:rsidRDefault="00A53813" w:rsidP="00F141FC">
            <w:pPr>
              <w:spacing w:after="0"/>
              <w:jc w:val="both"/>
              <w:rPr>
                <w:rFonts w:ascii="Trebuchet MS" w:hAnsi="Trebuchet MS"/>
                <w:b/>
              </w:rPr>
            </w:pPr>
            <w:r w:rsidRPr="00A31A7A">
              <w:rPr>
                <w:rFonts w:ascii="Trebuchet MS" w:hAnsi="Trebuchet MS"/>
                <w:b/>
              </w:rPr>
              <w:t>Funcție</w:t>
            </w:r>
          </w:p>
        </w:tc>
      </w:tr>
      <w:tr w:rsidR="00A53813" w:rsidRPr="00A31A7A" w:rsidTr="00D527B1">
        <w:tc>
          <w:tcPr>
            <w:tcW w:w="5952" w:type="dxa"/>
            <w:gridSpan w:val="2"/>
          </w:tcPr>
          <w:p w:rsidR="00A53813" w:rsidRPr="00A31A7A" w:rsidRDefault="00A53813" w:rsidP="00F141FC">
            <w:pPr>
              <w:spacing w:after="0"/>
              <w:jc w:val="both"/>
              <w:rPr>
                <w:rFonts w:ascii="Trebuchet MS" w:hAnsi="Trebuchet MS"/>
                <w:b/>
              </w:rPr>
            </w:pPr>
          </w:p>
        </w:tc>
        <w:tc>
          <w:tcPr>
            <w:tcW w:w="3370" w:type="dxa"/>
          </w:tcPr>
          <w:p w:rsidR="00A53813" w:rsidRPr="00A31A7A" w:rsidRDefault="00A53813" w:rsidP="00F141FC">
            <w:pPr>
              <w:spacing w:after="0"/>
              <w:jc w:val="both"/>
              <w:rPr>
                <w:rFonts w:ascii="Trebuchet MS" w:hAnsi="Trebuchet MS"/>
                <w:color w:val="FF0000"/>
              </w:rPr>
            </w:pPr>
          </w:p>
        </w:tc>
      </w:tr>
    </w:tbl>
    <w:p w:rsidR="00A53813" w:rsidRPr="00A31A7A" w:rsidRDefault="00A53813" w:rsidP="00F141FC">
      <w:pPr>
        <w:spacing w:after="0" w:line="240" w:lineRule="auto"/>
        <w:jc w:val="both"/>
        <w:rPr>
          <w:rFonts w:ascii="Trebuchet MS" w:hAnsi="Trebuchet MS"/>
          <w:b/>
        </w:rPr>
      </w:pPr>
    </w:p>
    <w:tbl>
      <w:tblPr>
        <w:tblStyle w:val="TableGrid"/>
        <w:tblW w:w="0" w:type="auto"/>
        <w:tblLook w:val="04A0" w:firstRow="1" w:lastRow="0" w:firstColumn="1" w:lastColumn="0" w:noHBand="0" w:noVBand="1"/>
      </w:tblPr>
      <w:tblGrid>
        <w:gridCol w:w="3044"/>
        <w:gridCol w:w="3034"/>
        <w:gridCol w:w="3210"/>
      </w:tblGrid>
      <w:tr w:rsidR="00A53813" w:rsidRPr="00A31A7A" w:rsidTr="00E15B84">
        <w:tc>
          <w:tcPr>
            <w:tcW w:w="3096" w:type="dxa"/>
          </w:tcPr>
          <w:p w:rsidR="00A53813" w:rsidRPr="00A31A7A" w:rsidRDefault="00A53813" w:rsidP="00F141FC">
            <w:pPr>
              <w:spacing w:after="0"/>
              <w:jc w:val="both"/>
              <w:rPr>
                <w:rFonts w:ascii="Trebuchet MS" w:hAnsi="Trebuchet MS"/>
                <w:b/>
              </w:rPr>
            </w:pPr>
            <w:r w:rsidRPr="00A31A7A">
              <w:rPr>
                <w:rFonts w:ascii="Trebuchet MS" w:hAnsi="Trebuchet MS"/>
                <w:b/>
              </w:rPr>
              <w:t>Telefon</w:t>
            </w:r>
          </w:p>
        </w:tc>
        <w:tc>
          <w:tcPr>
            <w:tcW w:w="3096" w:type="dxa"/>
          </w:tcPr>
          <w:p w:rsidR="00A53813" w:rsidRPr="00A31A7A" w:rsidRDefault="00A53813" w:rsidP="00F141FC">
            <w:pPr>
              <w:spacing w:after="0"/>
              <w:jc w:val="both"/>
              <w:rPr>
                <w:rFonts w:ascii="Trebuchet MS" w:hAnsi="Trebuchet MS"/>
                <w:b/>
              </w:rPr>
            </w:pPr>
            <w:r w:rsidRPr="00A31A7A">
              <w:rPr>
                <w:rFonts w:ascii="Trebuchet MS" w:hAnsi="Trebuchet MS"/>
                <w:b/>
              </w:rPr>
              <w:t>Fax</w:t>
            </w:r>
          </w:p>
        </w:tc>
        <w:tc>
          <w:tcPr>
            <w:tcW w:w="3272" w:type="dxa"/>
          </w:tcPr>
          <w:p w:rsidR="00A53813" w:rsidRPr="00A31A7A" w:rsidRDefault="00A53813" w:rsidP="00F141FC">
            <w:pPr>
              <w:spacing w:after="0"/>
              <w:jc w:val="both"/>
              <w:rPr>
                <w:rFonts w:ascii="Trebuchet MS" w:hAnsi="Trebuchet MS"/>
                <w:b/>
              </w:rPr>
            </w:pPr>
            <w:r w:rsidRPr="00A31A7A">
              <w:rPr>
                <w:rFonts w:ascii="Trebuchet MS" w:hAnsi="Trebuchet MS"/>
                <w:b/>
              </w:rPr>
              <w:t>Email</w:t>
            </w:r>
          </w:p>
        </w:tc>
      </w:tr>
      <w:tr w:rsidR="00A53813" w:rsidRPr="00A31A7A" w:rsidTr="00E15B84">
        <w:tc>
          <w:tcPr>
            <w:tcW w:w="3096" w:type="dxa"/>
          </w:tcPr>
          <w:p w:rsidR="00A53813" w:rsidRPr="00A31A7A" w:rsidRDefault="00A53813" w:rsidP="00F141FC">
            <w:pPr>
              <w:spacing w:after="0"/>
              <w:jc w:val="both"/>
              <w:rPr>
                <w:rFonts w:ascii="Trebuchet MS" w:hAnsi="Trebuchet MS"/>
                <w:b/>
              </w:rPr>
            </w:pPr>
          </w:p>
        </w:tc>
        <w:tc>
          <w:tcPr>
            <w:tcW w:w="3096" w:type="dxa"/>
          </w:tcPr>
          <w:p w:rsidR="00A53813" w:rsidRPr="00A31A7A" w:rsidRDefault="00A53813" w:rsidP="00F141FC">
            <w:pPr>
              <w:spacing w:after="0"/>
              <w:jc w:val="both"/>
              <w:rPr>
                <w:rFonts w:ascii="Trebuchet MS" w:hAnsi="Trebuchet MS"/>
                <w:b/>
              </w:rPr>
            </w:pPr>
          </w:p>
        </w:tc>
        <w:tc>
          <w:tcPr>
            <w:tcW w:w="3272" w:type="dxa"/>
          </w:tcPr>
          <w:p w:rsidR="00A53813" w:rsidRPr="00A31A7A" w:rsidRDefault="00A53813" w:rsidP="00F141FC">
            <w:pPr>
              <w:spacing w:after="0"/>
              <w:jc w:val="both"/>
              <w:rPr>
                <w:rFonts w:ascii="Trebuchet MS" w:hAnsi="Trebuchet MS"/>
                <w:b/>
              </w:rPr>
            </w:pPr>
          </w:p>
        </w:tc>
      </w:tr>
    </w:tbl>
    <w:p w:rsidR="005246A0" w:rsidRPr="00B161ED" w:rsidRDefault="005246A0" w:rsidP="005246A0">
      <w:pPr>
        <w:spacing w:after="0" w:line="240" w:lineRule="auto"/>
        <w:jc w:val="both"/>
        <w:rPr>
          <w:rFonts w:ascii="Trebuchet MS" w:hAnsi="Trebuchet MS"/>
          <w:b/>
        </w:rPr>
      </w:pPr>
    </w:p>
    <w:p w:rsidR="005246A0" w:rsidRPr="00B161ED" w:rsidRDefault="003A31A3" w:rsidP="005246A0">
      <w:pPr>
        <w:pStyle w:val="Heading1"/>
        <w:shd w:val="clear" w:color="auto" w:fill="B2A1C7" w:themeFill="accent4" w:themeFillTint="99"/>
        <w:spacing w:before="0" w:line="240" w:lineRule="auto"/>
        <w:jc w:val="both"/>
        <w:rPr>
          <w:rFonts w:ascii="Trebuchet MS" w:hAnsi="Trebuchet MS"/>
          <w:color w:val="auto"/>
          <w:sz w:val="22"/>
          <w:szCs w:val="22"/>
        </w:rPr>
      </w:pPr>
      <w:bookmarkStart w:id="7" w:name="_Toc477197212"/>
      <w:bookmarkStart w:id="8" w:name="_Toc490668893"/>
      <w:r>
        <w:rPr>
          <w:rFonts w:ascii="Trebuchet MS" w:hAnsi="Trebuchet MS"/>
          <w:color w:val="auto"/>
          <w:sz w:val="22"/>
          <w:szCs w:val="22"/>
        </w:rPr>
        <w:t>6</w:t>
      </w:r>
      <w:r w:rsidR="005246A0" w:rsidRPr="00B161ED">
        <w:rPr>
          <w:rFonts w:ascii="Trebuchet MS" w:hAnsi="Trebuchet MS"/>
          <w:color w:val="auto"/>
          <w:sz w:val="22"/>
          <w:szCs w:val="22"/>
        </w:rPr>
        <w:t>. Capacitate solicitant</w:t>
      </w:r>
      <w:bookmarkEnd w:id="7"/>
      <w:bookmarkEnd w:id="8"/>
    </w:p>
    <w:p w:rsidR="005246A0" w:rsidRPr="00B161ED" w:rsidRDefault="005246A0" w:rsidP="005246A0">
      <w:pPr>
        <w:spacing w:after="0" w:line="240" w:lineRule="auto"/>
        <w:jc w:val="both"/>
        <w:rPr>
          <w:rFonts w:ascii="Trebuchet MS" w:hAnsi="Trebuchet MS"/>
          <w:i/>
          <w:color w:val="FF0000"/>
        </w:rPr>
      </w:pPr>
    </w:p>
    <w:p w:rsidR="00AE72AB" w:rsidRPr="00A909B4" w:rsidRDefault="00E53816" w:rsidP="00AE72AB">
      <w:pPr>
        <w:spacing w:after="0" w:line="240" w:lineRule="auto"/>
        <w:jc w:val="both"/>
        <w:rPr>
          <w:rFonts w:ascii="Trebuchet MS" w:hAnsi="Trebuchet MS"/>
          <w:bCs/>
        </w:rPr>
      </w:pPr>
      <w:r w:rsidRPr="00A909B4">
        <w:rPr>
          <w:rFonts w:ascii="Trebuchet MS" w:hAnsi="Trebuchet MS"/>
          <w:bCs/>
        </w:rPr>
        <w:t>În cazul proiectelor depuse în parteneriat, s</w:t>
      </w:r>
      <w:r w:rsidR="00AE72AB" w:rsidRPr="00A909B4">
        <w:rPr>
          <w:rFonts w:ascii="Trebuchet MS" w:hAnsi="Trebuchet MS"/>
          <w:bCs/>
        </w:rPr>
        <w:t xml:space="preserve">e completează </w:t>
      </w:r>
      <w:r w:rsidR="005E3B8F" w:rsidRPr="00A909B4">
        <w:rPr>
          <w:rFonts w:ascii="Trebuchet MS" w:hAnsi="Trebuchet MS"/>
          <w:bCs/>
        </w:rPr>
        <w:t xml:space="preserve">de către lider </w:t>
      </w:r>
      <w:r w:rsidR="00AE72AB" w:rsidRPr="00A909B4">
        <w:rPr>
          <w:rFonts w:ascii="Trebuchet MS" w:hAnsi="Trebuchet MS"/>
          <w:bCs/>
        </w:rPr>
        <w:t xml:space="preserve">atât pentru </w:t>
      </w:r>
      <w:r w:rsidR="005E3B8F" w:rsidRPr="00A909B4">
        <w:rPr>
          <w:rFonts w:ascii="Trebuchet MS" w:hAnsi="Trebuchet MS"/>
          <w:bCs/>
        </w:rPr>
        <w:t>el</w:t>
      </w:r>
      <w:r w:rsidR="00AE72AB" w:rsidRPr="00A909B4">
        <w:rPr>
          <w:rFonts w:ascii="Trebuchet MS" w:hAnsi="Trebuchet MS"/>
          <w:bCs/>
        </w:rPr>
        <w:t>, cât și pentru fiecare membru al parteneriatului.</w:t>
      </w:r>
    </w:p>
    <w:p w:rsidR="00AE72AB" w:rsidRPr="00B161ED" w:rsidRDefault="00AE72AB" w:rsidP="00AE72AB">
      <w:pPr>
        <w:spacing w:after="0" w:line="240" w:lineRule="auto"/>
        <w:jc w:val="both"/>
        <w:rPr>
          <w:rFonts w:ascii="Trebuchet MS" w:hAnsi="Trebuchet MS"/>
          <w:b/>
          <w:bCs/>
        </w:rPr>
      </w:pPr>
    </w:p>
    <w:p w:rsidR="005246A0" w:rsidRPr="00B161ED" w:rsidRDefault="005246A0" w:rsidP="005246A0">
      <w:pPr>
        <w:spacing w:after="0" w:line="240" w:lineRule="auto"/>
        <w:jc w:val="both"/>
        <w:rPr>
          <w:rFonts w:ascii="Trebuchet MS" w:hAnsi="Trebuchet MS"/>
          <w:b/>
        </w:rPr>
      </w:pPr>
      <w:r w:rsidRPr="00B161ED">
        <w:rPr>
          <w:rFonts w:ascii="Trebuchet MS" w:hAnsi="Trebuchet MS"/>
          <w:b/>
        </w:rPr>
        <w:t>Sursa de cofinanțare</w:t>
      </w:r>
    </w:p>
    <w:tbl>
      <w:tblPr>
        <w:tblStyle w:val="TableGrid"/>
        <w:tblW w:w="0" w:type="auto"/>
        <w:tblLook w:val="04A0" w:firstRow="1" w:lastRow="0" w:firstColumn="1" w:lastColumn="0" w:noHBand="0" w:noVBand="1"/>
      </w:tblPr>
      <w:tblGrid>
        <w:gridCol w:w="9288"/>
      </w:tblGrid>
      <w:tr w:rsidR="005246A0" w:rsidRPr="0011069E" w:rsidTr="00E15B84">
        <w:tc>
          <w:tcPr>
            <w:tcW w:w="9464" w:type="dxa"/>
          </w:tcPr>
          <w:p w:rsidR="00AE72AB" w:rsidRPr="00941BF9" w:rsidRDefault="00AE72AB" w:rsidP="00F141FC">
            <w:pPr>
              <w:spacing w:after="0"/>
              <w:jc w:val="both"/>
              <w:rPr>
                <w:rFonts w:ascii="Trebuchet MS" w:hAnsi="Trebuchet MS"/>
                <w:bCs/>
              </w:rPr>
            </w:pPr>
            <w:r w:rsidRPr="0011069E">
              <w:rPr>
                <w:rFonts w:ascii="Trebuchet MS" w:hAnsi="Trebuchet MS"/>
                <w:bCs/>
              </w:rPr>
              <w:t>Se selectează din nomenclator, în funcție de sursa din care solicitantul</w:t>
            </w:r>
            <w:r w:rsidR="00E53816" w:rsidRPr="0011069E">
              <w:rPr>
                <w:rFonts w:ascii="Trebuchet MS" w:hAnsi="Trebuchet MS"/>
                <w:bCs/>
              </w:rPr>
              <w:t>/partenerul</w:t>
            </w:r>
            <w:r w:rsidRPr="0011069E">
              <w:rPr>
                <w:rFonts w:ascii="Trebuchet MS" w:hAnsi="Trebuchet MS"/>
                <w:bCs/>
              </w:rPr>
              <w:t xml:space="preserve"> efectuează cheltuiala aferentă proiectului, înainte de a o cere la rambursare:</w:t>
            </w:r>
          </w:p>
          <w:p w:rsidR="00AE72AB" w:rsidRPr="00970099" w:rsidRDefault="00AE72AB" w:rsidP="00AE72AB">
            <w:pPr>
              <w:pStyle w:val="ListParagraph"/>
              <w:numPr>
                <w:ilvl w:val="0"/>
                <w:numId w:val="51"/>
              </w:numPr>
              <w:spacing w:after="0" w:line="240" w:lineRule="auto"/>
              <w:jc w:val="both"/>
              <w:rPr>
                <w:rFonts w:ascii="Trebuchet MS" w:hAnsi="Trebuchet MS"/>
                <w:bCs/>
              </w:rPr>
            </w:pPr>
            <w:r w:rsidRPr="00970099">
              <w:rPr>
                <w:rFonts w:ascii="Trebuchet MS" w:hAnsi="Trebuchet MS"/>
                <w:bCs/>
              </w:rPr>
              <w:t>Buget local</w:t>
            </w:r>
          </w:p>
          <w:p w:rsidR="00AE72AB" w:rsidRPr="00970099" w:rsidRDefault="00AE72AB" w:rsidP="00AE72AB">
            <w:pPr>
              <w:pStyle w:val="ListParagraph"/>
              <w:numPr>
                <w:ilvl w:val="0"/>
                <w:numId w:val="51"/>
              </w:numPr>
              <w:spacing w:after="0" w:line="240" w:lineRule="auto"/>
              <w:jc w:val="both"/>
              <w:rPr>
                <w:rFonts w:ascii="Trebuchet MS" w:hAnsi="Trebuchet MS"/>
                <w:bCs/>
              </w:rPr>
            </w:pPr>
            <w:r w:rsidRPr="00970099">
              <w:rPr>
                <w:rFonts w:ascii="Trebuchet MS" w:hAnsi="Trebuchet MS"/>
                <w:bCs/>
              </w:rPr>
              <w:t>Buget de stat</w:t>
            </w:r>
          </w:p>
          <w:p w:rsidR="00AE72AB" w:rsidRPr="0011069E" w:rsidRDefault="00AE72AB" w:rsidP="00AE72AB">
            <w:pPr>
              <w:pStyle w:val="ListParagraph"/>
              <w:numPr>
                <w:ilvl w:val="0"/>
                <w:numId w:val="51"/>
              </w:numPr>
              <w:spacing w:after="0" w:line="240" w:lineRule="auto"/>
              <w:jc w:val="both"/>
              <w:rPr>
                <w:rFonts w:ascii="Trebuchet MS" w:hAnsi="Trebuchet MS"/>
                <w:bCs/>
              </w:rPr>
            </w:pPr>
            <w:r w:rsidRPr="0011069E">
              <w:rPr>
                <w:rFonts w:ascii="Trebuchet MS" w:hAnsi="Trebuchet MS"/>
                <w:bCs/>
              </w:rPr>
              <w:t>Bugetul asigurărilor sociale</w:t>
            </w:r>
          </w:p>
          <w:p w:rsidR="00AE72AB" w:rsidRPr="0011069E" w:rsidRDefault="00AE72AB" w:rsidP="00AE72AB">
            <w:pPr>
              <w:pStyle w:val="ListParagraph"/>
              <w:numPr>
                <w:ilvl w:val="0"/>
                <w:numId w:val="51"/>
              </w:numPr>
              <w:spacing w:after="0" w:line="240" w:lineRule="auto"/>
              <w:jc w:val="both"/>
              <w:rPr>
                <w:rFonts w:ascii="Trebuchet MS" w:hAnsi="Trebuchet MS"/>
                <w:bCs/>
              </w:rPr>
            </w:pPr>
            <w:r w:rsidRPr="0011069E">
              <w:rPr>
                <w:rFonts w:ascii="Trebuchet MS" w:hAnsi="Trebuchet MS"/>
                <w:bCs/>
              </w:rPr>
              <w:t>Venituri proprii ale autorității publice</w:t>
            </w:r>
          </w:p>
          <w:p w:rsidR="00AE72AB" w:rsidRPr="0011069E" w:rsidRDefault="00AE72AB" w:rsidP="00AE72AB">
            <w:pPr>
              <w:pStyle w:val="ListParagraph"/>
              <w:numPr>
                <w:ilvl w:val="0"/>
                <w:numId w:val="51"/>
              </w:numPr>
              <w:spacing w:after="0" w:line="240" w:lineRule="auto"/>
              <w:jc w:val="both"/>
              <w:rPr>
                <w:rFonts w:ascii="Trebuchet MS" w:hAnsi="Trebuchet MS"/>
                <w:bCs/>
              </w:rPr>
            </w:pPr>
            <w:r w:rsidRPr="0011069E">
              <w:rPr>
                <w:rFonts w:ascii="Trebuchet MS" w:hAnsi="Trebuchet MS"/>
                <w:bCs/>
              </w:rPr>
              <w:t>Contribuție privată</w:t>
            </w:r>
          </w:p>
          <w:p w:rsidR="00AE72AB" w:rsidRPr="0011069E" w:rsidRDefault="00AE72AB" w:rsidP="00F141FC">
            <w:pPr>
              <w:spacing w:after="0"/>
              <w:jc w:val="both"/>
              <w:rPr>
                <w:rFonts w:ascii="Trebuchet MS" w:hAnsi="Trebuchet MS"/>
                <w:bCs/>
              </w:rPr>
            </w:pPr>
            <w:r w:rsidRPr="0011069E">
              <w:rPr>
                <w:rFonts w:ascii="Trebuchet MS" w:hAnsi="Trebuchet MS"/>
                <w:bCs/>
              </w:rPr>
              <w:t xml:space="preserve">În funcție de opțiunea selectată, la funcția </w:t>
            </w:r>
            <w:r w:rsidRPr="0011069E">
              <w:rPr>
                <w:rFonts w:ascii="Trebuchet MS" w:hAnsi="Trebuchet MS"/>
                <w:bCs/>
                <w:i/>
              </w:rPr>
              <w:t>Bugetul proiectului</w:t>
            </w:r>
            <w:r w:rsidRPr="0011069E">
              <w:rPr>
                <w:rFonts w:ascii="Trebuchet MS" w:hAnsi="Trebuchet MS"/>
                <w:bCs/>
              </w:rPr>
              <w:t xml:space="preserve">, valoarea nerambursabilă va fi: </w:t>
            </w:r>
          </w:p>
          <w:p w:rsidR="00AE72AB" w:rsidRPr="0011069E" w:rsidRDefault="00AE72AB" w:rsidP="00AE72AB">
            <w:pPr>
              <w:pStyle w:val="ListParagraph"/>
              <w:numPr>
                <w:ilvl w:val="0"/>
                <w:numId w:val="30"/>
              </w:numPr>
              <w:spacing w:after="0" w:line="240" w:lineRule="auto"/>
              <w:ind w:left="709" w:hanging="349"/>
              <w:jc w:val="both"/>
              <w:rPr>
                <w:rFonts w:ascii="Trebuchet MS" w:hAnsi="Trebuchet MS"/>
                <w:bCs/>
              </w:rPr>
            </w:pPr>
            <w:r w:rsidRPr="0011069E">
              <w:rPr>
                <w:rFonts w:ascii="Trebuchet MS" w:hAnsi="Trebuchet MS"/>
                <w:bCs/>
              </w:rPr>
              <w:t>calculată automat de aplicație, în cazul selectării sursei ”</w:t>
            </w:r>
            <w:r w:rsidRPr="0011069E">
              <w:rPr>
                <w:rFonts w:ascii="Trebuchet MS" w:hAnsi="Trebuchet MS"/>
                <w:bCs/>
                <w:i/>
              </w:rPr>
              <w:t>buget de stat</w:t>
            </w:r>
            <w:r w:rsidRPr="0011069E">
              <w:rPr>
                <w:rFonts w:ascii="Trebuchet MS" w:hAnsi="Trebuchet MS"/>
                <w:bCs/>
              </w:rPr>
              <w:t>”;</w:t>
            </w:r>
          </w:p>
          <w:p w:rsidR="005246A0" w:rsidRPr="00720C8A" w:rsidRDefault="00AE72AB" w:rsidP="005246A0">
            <w:pPr>
              <w:pStyle w:val="ListParagraph"/>
              <w:numPr>
                <w:ilvl w:val="0"/>
                <w:numId w:val="30"/>
              </w:numPr>
              <w:spacing w:after="0" w:line="240" w:lineRule="auto"/>
              <w:ind w:left="709" w:hanging="349"/>
              <w:jc w:val="both"/>
              <w:rPr>
                <w:rFonts w:ascii="Trebuchet MS" w:hAnsi="Trebuchet MS"/>
              </w:rPr>
            </w:pPr>
            <w:r w:rsidRPr="0011069E">
              <w:rPr>
                <w:rFonts w:ascii="Trebuchet MS" w:hAnsi="Trebuchet MS"/>
                <w:bCs/>
              </w:rPr>
              <w:t xml:space="preserve">introdusă de solicitant, în cazul selectării celorlalte opțiuni, conform indicațiilor de la funcția </w:t>
            </w:r>
            <w:r w:rsidRPr="0011069E">
              <w:rPr>
                <w:rFonts w:ascii="Trebuchet MS" w:hAnsi="Trebuchet MS"/>
                <w:bCs/>
                <w:i/>
              </w:rPr>
              <w:t>Buget</w:t>
            </w:r>
            <w:r w:rsidRPr="0011069E">
              <w:rPr>
                <w:rFonts w:ascii="Trebuchet MS" w:hAnsi="Trebuchet MS"/>
                <w:bCs/>
              </w:rPr>
              <w:t>.</w:t>
            </w:r>
          </w:p>
        </w:tc>
      </w:tr>
    </w:tbl>
    <w:p w:rsidR="005246A0" w:rsidRPr="0011069E" w:rsidRDefault="005246A0" w:rsidP="005246A0">
      <w:pPr>
        <w:spacing w:after="0" w:line="240" w:lineRule="auto"/>
        <w:jc w:val="both"/>
        <w:rPr>
          <w:rFonts w:ascii="Trebuchet MS" w:hAnsi="Trebuchet MS"/>
          <w:b/>
        </w:rPr>
      </w:pPr>
    </w:p>
    <w:p w:rsidR="005246A0" w:rsidRPr="00B161ED" w:rsidRDefault="005246A0" w:rsidP="00A909B4">
      <w:pPr>
        <w:shd w:val="clear" w:color="auto" w:fill="FFFFFF" w:themeFill="background1"/>
        <w:spacing w:after="0" w:line="240" w:lineRule="auto"/>
        <w:jc w:val="both"/>
        <w:rPr>
          <w:rFonts w:ascii="Trebuchet MS" w:hAnsi="Trebuchet MS"/>
          <w:b/>
        </w:rPr>
      </w:pPr>
      <w:r w:rsidRPr="00B161ED">
        <w:rPr>
          <w:rFonts w:ascii="Trebuchet MS" w:hAnsi="Trebuchet MS"/>
          <w:b/>
        </w:rPr>
        <w:t>Calitatea entității în proiect</w:t>
      </w:r>
    </w:p>
    <w:tbl>
      <w:tblPr>
        <w:tblStyle w:val="TableGrid"/>
        <w:tblW w:w="0" w:type="auto"/>
        <w:tblLook w:val="04A0" w:firstRow="1" w:lastRow="0" w:firstColumn="1" w:lastColumn="0" w:noHBand="0" w:noVBand="1"/>
      </w:tblPr>
      <w:tblGrid>
        <w:gridCol w:w="9288"/>
      </w:tblGrid>
      <w:tr w:rsidR="005246A0" w:rsidRPr="00EE187E" w:rsidTr="00B161ED">
        <w:trPr>
          <w:trHeight w:val="213"/>
        </w:trPr>
        <w:tc>
          <w:tcPr>
            <w:tcW w:w="9572" w:type="dxa"/>
            <w:shd w:val="clear" w:color="auto" w:fill="auto"/>
          </w:tcPr>
          <w:p w:rsidR="001B0B3A" w:rsidRPr="00B161ED" w:rsidRDefault="000B61B9" w:rsidP="000B61B9">
            <w:pPr>
              <w:shd w:val="clear" w:color="auto" w:fill="FFFFFF" w:themeFill="background1"/>
              <w:spacing w:line="276" w:lineRule="auto"/>
              <w:jc w:val="both"/>
              <w:rPr>
                <w:rFonts w:ascii="Trebuchet MS" w:hAnsi="Trebuchet MS"/>
                <w:i/>
                <w:color w:val="FF0000"/>
              </w:rPr>
            </w:pPr>
            <w:r>
              <w:rPr>
                <w:rFonts w:ascii="Trebuchet MS" w:hAnsi="Trebuchet MS"/>
                <w:i/>
                <w:color w:val="FF0000"/>
              </w:rPr>
              <w:t>Nu s</w:t>
            </w:r>
            <w:r w:rsidR="000E60AE" w:rsidRPr="000A6E83">
              <w:rPr>
                <w:rFonts w:ascii="Trebuchet MS" w:hAnsi="Trebuchet MS"/>
                <w:i/>
                <w:color w:val="FF0000"/>
              </w:rPr>
              <w:t xml:space="preserve">e va </w:t>
            </w:r>
            <w:r>
              <w:rPr>
                <w:rFonts w:ascii="Trebuchet MS" w:hAnsi="Trebuchet MS"/>
                <w:i/>
                <w:color w:val="FF0000"/>
              </w:rPr>
              <w:t>selecta nicio opțiune din nomenclator.</w:t>
            </w:r>
          </w:p>
        </w:tc>
      </w:tr>
    </w:tbl>
    <w:p w:rsidR="003A3B48" w:rsidRDefault="003A3B48" w:rsidP="00A909B4">
      <w:pPr>
        <w:shd w:val="clear" w:color="auto" w:fill="FFFFFF" w:themeFill="background1"/>
        <w:spacing w:after="0" w:line="240" w:lineRule="auto"/>
        <w:jc w:val="both"/>
        <w:rPr>
          <w:rFonts w:ascii="Trebuchet MS" w:hAnsi="Trebuchet MS"/>
          <w:b/>
        </w:rPr>
      </w:pPr>
    </w:p>
    <w:p w:rsidR="005246A0" w:rsidRPr="00B161ED" w:rsidRDefault="005246A0" w:rsidP="003A3B48">
      <w:pPr>
        <w:shd w:val="clear" w:color="auto" w:fill="FFFFFF" w:themeFill="background1"/>
        <w:spacing w:after="0" w:line="240" w:lineRule="auto"/>
        <w:jc w:val="both"/>
        <w:rPr>
          <w:rFonts w:ascii="Trebuchet MS" w:hAnsi="Trebuchet MS"/>
          <w:b/>
        </w:rPr>
      </w:pPr>
      <w:r w:rsidRPr="00B161ED">
        <w:rPr>
          <w:rFonts w:ascii="Trebuchet MS" w:hAnsi="Trebuchet MS"/>
          <w:b/>
        </w:rPr>
        <w:t>Alege cod CAEN relevant</w:t>
      </w:r>
    </w:p>
    <w:p w:rsidR="005246A0" w:rsidRDefault="00E53816" w:rsidP="003A3B48">
      <w:pPr>
        <w:shd w:val="clear" w:color="auto" w:fill="FFFFFF" w:themeFill="background1"/>
        <w:spacing w:after="0" w:line="240" w:lineRule="auto"/>
        <w:jc w:val="both"/>
        <w:rPr>
          <w:rFonts w:ascii="Trebuchet MS" w:hAnsi="Trebuchet MS"/>
          <w:b/>
          <w:color w:val="FF0000"/>
        </w:rPr>
      </w:pPr>
      <w:r w:rsidRPr="00B161ED">
        <w:rPr>
          <w:rFonts w:ascii="Trebuchet MS" w:hAnsi="Trebuchet MS"/>
          <w:b/>
          <w:color w:val="FF0000"/>
        </w:rPr>
        <w:t xml:space="preserve">SOLICITANȚII POAT NU VOR </w:t>
      </w:r>
      <w:r>
        <w:rPr>
          <w:rFonts w:ascii="Trebuchet MS" w:hAnsi="Trebuchet MS"/>
          <w:b/>
          <w:color w:val="FF0000"/>
        </w:rPr>
        <w:t>SELECTA NICIO OPȚIUNE ÎN ACEST CÂMP.</w:t>
      </w:r>
    </w:p>
    <w:p w:rsidR="00E53816" w:rsidRDefault="00E53816" w:rsidP="005246A0">
      <w:pPr>
        <w:spacing w:after="0" w:line="240" w:lineRule="auto"/>
        <w:jc w:val="both"/>
        <w:rPr>
          <w:rFonts w:ascii="Trebuchet MS" w:hAnsi="Trebuchet MS"/>
          <w:b/>
        </w:rPr>
      </w:pPr>
    </w:p>
    <w:p w:rsidR="001D5653" w:rsidRDefault="001D5653" w:rsidP="005246A0">
      <w:pPr>
        <w:spacing w:after="0" w:line="240" w:lineRule="auto"/>
        <w:jc w:val="both"/>
        <w:rPr>
          <w:rFonts w:ascii="Trebuchet MS" w:hAnsi="Trebuchet MS"/>
          <w:b/>
        </w:rPr>
      </w:pPr>
    </w:p>
    <w:p w:rsidR="001D5653" w:rsidRPr="00B161ED" w:rsidRDefault="001D5653" w:rsidP="005246A0">
      <w:pPr>
        <w:spacing w:after="0" w:line="240" w:lineRule="auto"/>
        <w:jc w:val="both"/>
        <w:rPr>
          <w:rFonts w:ascii="Trebuchet MS" w:hAnsi="Trebuchet MS"/>
          <w:b/>
        </w:rPr>
      </w:pPr>
    </w:p>
    <w:p w:rsidR="005246A0" w:rsidRPr="00B161ED" w:rsidRDefault="005246A0" w:rsidP="005246A0">
      <w:pPr>
        <w:spacing w:after="0" w:line="240" w:lineRule="auto"/>
        <w:jc w:val="both"/>
        <w:rPr>
          <w:rFonts w:ascii="Trebuchet MS" w:hAnsi="Trebuchet MS"/>
          <w:b/>
        </w:rPr>
      </w:pPr>
      <w:r w:rsidRPr="00B161ED">
        <w:rPr>
          <w:rFonts w:ascii="Trebuchet MS" w:hAnsi="Trebuchet MS"/>
          <w:b/>
        </w:rPr>
        <w:lastRenderedPageBreak/>
        <w:t>Capacitate administrativă</w:t>
      </w:r>
    </w:p>
    <w:tbl>
      <w:tblPr>
        <w:tblStyle w:val="TableGrid"/>
        <w:tblW w:w="0" w:type="auto"/>
        <w:tblLook w:val="04A0" w:firstRow="1" w:lastRow="0" w:firstColumn="1" w:lastColumn="0" w:noHBand="0" w:noVBand="1"/>
      </w:tblPr>
      <w:tblGrid>
        <w:gridCol w:w="9288"/>
      </w:tblGrid>
      <w:tr w:rsidR="005246A0" w:rsidRPr="00EE187E" w:rsidTr="00E15B84">
        <w:tc>
          <w:tcPr>
            <w:tcW w:w="9464" w:type="dxa"/>
          </w:tcPr>
          <w:p w:rsidR="00AE72AB" w:rsidRPr="003A3B48" w:rsidRDefault="00AE72AB" w:rsidP="00863450">
            <w:pPr>
              <w:spacing w:after="0"/>
              <w:jc w:val="both"/>
              <w:rPr>
                <w:rFonts w:ascii="Trebuchet MS" w:hAnsi="Trebuchet MS"/>
                <w:bCs/>
              </w:rPr>
            </w:pPr>
            <w:r w:rsidRPr="003A3B48">
              <w:rPr>
                <w:rFonts w:ascii="Trebuchet MS" w:hAnsi="Trebuchet MS"/>
                <w:b/>
                <w:bCs/>
              </w:rPr>
              <w:t>Capacitatea administrativă</w:t>
            </w:r>
            <w:r w:rsidRPr="003A3B48">
              <w:rPr>
                <w:rFonts w:ascii="Trebuchet MS" w:hAnsi="Trebuchet MS"/>
                <w:bCs/>
              </w:rPr>
              <w:t xml:space="preserve"> - se vor menționa</w:t>
            </w:r>
            <w:r w:rsidR="00702901" w:rsidRPr="003A3B48">
              <w:rPr>
                <w:rFonts w:ascii="Trebuchet MS" w:hAnsi="Trebuchet MS"/>
                <w:bCs/>
              </w:rPr>
              <w:t xml:space="preserve"> (capacitatea de descriere este de 1750 de caractere)</w:t>
            </w:r>
            <w:r w:rsidRPr="003A3B48">
              <w:rPr>
                <w:rFonts w:ascii="Trebuchet MS" w:hAnsi="Trebuchet MS"/>
                <w:bCs/>
              </w:rPr>
              <w:t xml:space="preserve">: </w:t>
            </w:r>
          </w:p>
          <w:p w:rsidR="00AE72AB" w:rsidRPr="003A3B48" w:rsidRDefault="00AE72AB" w:rsidP="00863450">
            <w:pPr>
              <w:pStyle w:val="ListParagraph"/>
              <w:numPr>
                <w:ilvl w:val="0"/>
                <w:numId w:val="59"/>
              </w:numPr>
              <w:spacing w:after="0" w:line="240" w:lineRule="auto"/>
              <w:ind w:left="709" w:hanging="349"/>
              <w:jc w:val="both"/>
              <w:rPr>
                <w:rFonts w:ascii="Trebuchet MS" w:hAnsi="Trebuchet MS"/>
                <w:bCs/>
              </w:rPr>
            </w:pPr>
            <w:r w:rsidRPr="003A3B48">
              <w:rPr>
                <w:rFonts w:ascii="Trebuchet MS" w:hAnsi="Trebuchet MS"/>
                <w:bCs/>
              </w:rPr>
              <w:t>documentele de înființare; asociați (dacă este cazul);</w:t>
            </w:r>
          </w:p>
          <w:p w:rsidR="00AE72AB" w:rsidRPr="003A3B48" w:rsidRDefault="00AE72AB" w:rsidP="00863450">
            <w:pPr>
              <w:pStyle w:val="ListParagraph"/>
              <w:numPr>
                <w:ilvl w:val="0"/>
                <w:numId w:val="59"/>
              </w:numPr>
              <w:spacing w:after="0" w:line="240" w:lineRule="auto"/>
              <w:ind w:left="709" w:hanging="349"/>
              <w:jc w:val="both"/>
              <w:rPr>
                <w:rFonts w:ascii="Trebuchet MS" w:hAnsi="Trebuchet MS"/>
                <w:bCs/>
              </w:rPr>
            </w:pPr>
            <w:r w:rsidRPr="003A3B48">
              <w:rPr>
                <w:rFonts w:ascii="Trebuchet MS" w:hAnsi="Trebuchet MS"/>
                <w:bCs/>
              </w:rPr>
              <w:t xml:space="preserve">existența unor mecanisme instituționale pentru implementarea proiectului, cum ar fi unitatea de implementare a proiectului (UIP) sau altă structură capabilă să deruleze proiectul, precum și structurile interne implicate în proiect sau relaționate cu echipa de proiect, la nivel de compartimente/servicii/direcții etc. </w:t>
            </w:r>
          </w:p>
          <w:p w:rsidR="00AE72AB" w:rsidRPr="003A3B48" w:rsidDel="009F666C" w:rsidRDefault="00AE72AB" w:rsidP="00863450">
            <w:pPr>
              <w:pStyle w:val="ListParagraph"/>
              <w:numPr>
                <w:ilvl w:val="0"/>
                <w:numId w:val="59"/>
              </w:numPr>
              <w:spacing w:after="0" w:line="240" w:lineRule="auto"/>
              <w:ind w:left="709" w:hanging="349"/>
              <w:jc w:val="both"/>
              <w:rPr>
                <w:del w:id="9" w:author="Daniela Balan" w:date="2018-06-18T11:34:00Z"/>
                <w:rFonts w:ascii="Trebuchet MS" w:hAnsi="Trebuchet MS"/>
                <w:bCs/>
              </w:rPr>
            </w:pPr>
            <w:del w:id="10" w:author="Daniela Balan" w:date="2018-06-18T11:34:00Z">
              <w:r w:rsidRPr="003A3B48" w:rsidDel="009F666C">
                <w:rPr>
                  <w:rFonts w:ascii="Trebuchet MS" w:hAnsi="Trebuchet MS"/>
                  <w:bCs/>
                </w:rPr>
                <w:delText>justificarea rolurilor (pozițiilor) stabilite în cadrul echipei de proiect, inclusiv din punct de vedere numeric, fără nominalizarea persoanelor și descrierea at</w:delText>
              </w:r>
              <w:r w:rsidR="002E09A5" w:rsidRPr="003A3B48" w:rsidDel="009F666C">
                <w:rPr>
                  <w:rFonts w:ascii="Trebuchet MS" w:hAnsi="Trebuchet MS"/>
                  <w:bCs/>
                </w:rPr>
                <w:delText>r</w:delText>
              </w:r>
              <w:r w:rsidRPr="003A3B48" w:rsidDel="009F666C">
                <w:rPr>
                  <w:rFonts w:ascii="Trebuchet MS" w:hAnsi="Trebuchet MS"/>
                  <w:bCs/>
                </w:rPr>
                <w:delText>ibuțiilor ace</w:delText>
              </w:r>
              <w:r w:rsidR="002E09A5" w:rsidRPr="003A3B48" w:rsidDel="009F666C">
                <w:rPr>
                  <w:rFonts w:ascii="Trebuchet MS" w:hAnsi="Trebuchet MS"/>
                  <w:bCs/>
                </w:rPr>
                <w:delText>s</w:delText>
              </w:r>
              <w:r w:rsidRPr="003A3B48" w:rsidDel="009F666C">
                <w:rPr>
                  <w:rFonts w:ascii="Trebuchet MS" w:hAnsi="Trebuchet MS"/>
                  <w:bCs/>
                </w:rPr>
                <w:delText>tora, care se va face la funcția Resurse umane implicate.</w:delText>
              </w:r>
            </w:del>
          </w:p>
          <w:p w:rsidR="005246A0" w:rsidRPr="00B161ED" w:rsidRDefault="00AE72AB" w:rsidP="00863450">
            <w:pPr>
              <w:pStyle w:val="ListParagraph"/>
              <w:numPr>
                <w:ilvl w:val="0"/>
                <w:numId w:val="59"/>
              </w:numPr>
              <w:spacing w:after="0" w:line="240" w:lineRule="auto"/>
              <w:ind w:left="709" w:hanging="349"/>
              <w:jc w:val="both"/>
              <w:rPr>
                <w:rFonts w:ascii="Trebuchet MS" w:hAnsi="Trebuchet MS"/>
                <w:color w:val="FF0000"/>
              </w:rPr>
            </w:pPr>
            <w:del w:id="11" w:author="Daniela Balan" w:date="2018-06-18T11:34:00Z">
              <w:r w:rsidRPr="003A3B48" w:rsidDel="009F666C">
                <w:rPr>
                  <w:rFonts w:ascii="Trebuchet MS" w:hAnsi="Trebuchet MS"/>
                  <w:bCs/>
                </w:rPr>
                <w:delText>în cazul în care solicitantul decide externalizarea managementului de proiect, este necesară justificarea necesității achiziționării acestor servicii, cu precizarea pozițiilor îndeplinite de experții consultantului, fără ca acestea să se suprapună cu cele ale membrilor echipei solicitantului.</w:delText>
              </w:r>
            </w:del>
          </w:p>
        </w:tc>
      </w:tr>
    </w:tbl>
    <w:p w:rsidR="005246A0" w:rsidRPr="00B161ED" w:rsidRDefault="005246A0" w:rsidP="005246A0">
      <w:pPr>
        <w:spacing w:after="0" w:line="240" w:lineRule="auto"/>
        <w:jc w:val="both"/>
        <w:rPr>
          <w:rFonts w:ascii="Trebuchet MS" w:hAnsi="Trebuchet MS"/>
          <w:b/>
        </w:rPr>
      </w:pPr>
    </w:p>
    <w:p w:rsidR="005246A0" w:rsidRPr="00B161ED" w:rsidRDefault="005246A0" w:rsidP="005246A0">
      <w:pPr>
        <w:spacing w:after="0" w:line="240" w:lineRule="auto"/>
        <w:jc w:val="both"/>
        <w:rPr>
          <w:rFonts w:ascii="Trebuchet MS" w:hAnsi="Trebuchet MS"/>
          <w:b/>
        </w:rPr>
      </w:pPr>
      <w:r w:rsidRPr="00B161ED">
        <w:rPr>
          <w:rFonts w:ascii="Trebuchet MS" w:hAnsi="Trebuchet MS"/>
          <w:b/>
        </w:rPr>
        <w:t>Capacitate financiară</w:t>
      </w:r>
    </w:p>
    <w:tbl>
      <w:tblPr>
        <w:tblStyle w:val="TableGrid"/>
        <w:tblW w:w="9356" w:type="dxa"/>
        <w:tblInd w:w="-34" w:type="dxa"/>
        <w:tblLook w:val="04A0" w:firstRow="1" w:lastRow="0" w:firstColumn="1" w:lastColumn="0" w:noHBand="0" w:noVBand="1"/>
      </w:tblPr>
      <w:tblGrid>
        <w:gridCol w:w="9356"/>
      </w:tblGrid>
      <w:tr w:rsidR="003A3B48" w:rsidRPr="003A3B48" w:rsidTr="00D527B1">
        <w:tc>
          <w:tcPr>
            <w:tcW w:w="9356" w:type="dxa"/>
          </w:tcPr>
          <w:p w:rsidR="00AE72AB" w:rsidRPr="00683528" w:rsidRDefault="00AE72AB" w:rsidP="00863450">
            <w:pPr>
              <w:spacing w:after="0"/>
              <w:jc w:val="both"/>
              <w:rPr>
                <w:rFonts w:ascii="Trebuchet MS" w:hAnsi="Trebuchet MS"/>
                <w:bCs/>
              </w:rPr>
            </w:pPr>
            <w:r w:rsidRPr="003A3B48">
              <w:rPr>
                <w:rFonts w:ascii="Trebuchet MS" w:hAnsi="Trebuchet MS"/>
                <w:b/>
                <w:bCs/>
              </w:rPr>
              <w:t>Capacitatea financiară</w:t>
            </w:r>
            <w:r w:rsidRPr="003A3B48">
              <w:rPr>
                <w:rFonts w:ascii="Trebuchet MS" w:hAnsi="Trebuchet MS"/>
                <w:bCs/>
              </w:rPr>
              <w:t xml:space="preserve"> - se va preciza modul în care solicitantul asigură lichiditățile necesare pentru o finanțare adecvată a proiectului, astfel încât să se asigure impl</w:t>
            </w:r>
            <w:r w:rsidR="00702901" w:rsidRPr="003A3B48">
              <w:rPr>
                <w:rFonts w:ascii="Trebuchet MS" w:hAnsi="Trebuchet MS"/>
                <w:bCs/>
              </w:rPr>
              <w:t xml:space="preserve">ementarea cu succes a </w:t>
            </w:r>
            <w:r w:rsidR="00702901" w:rsidRPr="00683528">
              <w:rPr>
                <w:rFonts w:ascii="Trebuchet MS" w:hAnsi="Trebuchet MS"/>
                <w:bCs/>
              </w:rPr>
              <w:t>acestuia (capacitatea de descriere este de 1750 de caractere):</w:t>
            </w:r>
          </w:p>
          <w:p w:rsidR="00AE72AB" w:rsidRPr="00683528" w:rsidRDefault="00AE72AB" w:rsidP="00863450">
            <w:pPr>
              <w:spacing w:after="0"/>
              <w:jc w:val="both"/>
              <w:rPr>
                <w:rFonts w:ascii="Trebuchet MS" w:hAnsi="Trebuchet MS"/>
                <w:bCs/>
              </w:rPr>
            </w:pPr>
            <w:r w:rsidRPr="00683528">
              <w:rPr>
                <w:rFonts w:ascii="Trebuchet MS" w:hAnsi="Trebuchet MS"/>
                <w:bCs/>
              </w:rPr>
              <w:t xml:space="preserve">În cazul solicitanților instituții publice, se va atașa formularul F1 (conform HG 93/2016 pentru aprobarea Normelor metodologice de aplicare a prevederilor Ordonanţei de urgenţă a Guvernului nr. 40/2015 privind gestionarea financiară a fondurilor europene pentru perioada de programare 2014-2020) avizat prealabil de AM POAT </w:t>
            </w:r>
            <w:r w:rsidR="00B60A1A" w:rsidRPr="00683528">
              <w:rPr>
                <w:rFonts w:ascii="Trebuchet MS" w:hAnsi="Trebuchet MS"/>
                <w:bCs/>
              </w:rPr>
              <w:t xml:space="preserve">conform Ghidului Solicitantului </w:t>
            </w:r>
            <w:r w:rsidRPr="00683528">
              <w:rPr>
                <w:rFonts w:ascii="Trebuchet MS" w:hAnsi="Trebuchet MS"/>
                <w:bCs/>
              </w:rPr>
              <w:t>și semnat electronic de către reprezentantul legal sau persoana împuternicită de acesta.</w:t>
            </w:r>
          </w:p>
          <w:p w:rsidR="005246A0" w:rsidRPr="003A3B48" w:rsidRDefault="00AE72AB" w:rsidP="00863450">
            <w:pPr>
              <w:spacing w:after="0"/>
              <w:jc w:val="both"/>
              <w:rPr>
                <w:rFonts w:ascii="Trebuchet MS" w:hAnsi="Trebuchet MS"/>
              </w:rPr>
            </w:pPr>
            <w:r w:rsidRPr="003A3B48">
              <w:rPr>
                <w:rFonts w:ascii="Trebuchet MS" w:hAnsi="Trebuchet MS"/>
                <w:bCs/>
              </w:rPr>
              <w:t>În plus, se va specifica dacă solicitantul este înregistrat sau nu în scopuri de TVA și se va atașa declarația privind eligibilitatea TVA aferentă cheltuielilor ce vor fi efectuate în cadrul operațiunii propuse spre finanţare din FEDR, FSE și FC 2014-2020.</w:t>
            </w:r>
          </w:p>
        </w:tc>
      </w:tr>
    </w:tbl>
    <w:p w:rsidR="005246A0" w:rsidRPr="003A3B48" w:rsidRDefault="005246A0" w:rsidP="005246A0">
      <w:pPr>
        <w:spacing w:after="0" w:line="240" w:lineRule="auto"/>
        <w:jc w:val="both"/>
        <w:rPr>
          <w:rFonts w:ascii="Trebuchet MS" w:hAnsi="Trebuchet MS"/>
          <w:b/>
        </w:rPr>
      </w:pPr>
    </w:p>
    <w:p w:rsidR="005246A0" w:rsidRPr="00B161ED" w:rsidRDefault="005246A0" w:rsidP="005246A0">
      <w:pPr>
        <w:spacing w:after="0" w:line="240" w:lineRule="auto"/>
        <w:jc w:val="both"/>
        <w:rPr>
          <w:rFonts w:ascii="Trebuchet MS" w:hAnsi="Trebuchet MS"/>
          <w:b/>
        </w:rPr>
      </w:pPr>
      <w:r w:rsidRPr="00B161ED">
        <w:rPr>
          <w:rFonts w:ascii="Trebuchet MS" w:hAnsi="Trebuchet MS"/>
          <w:b/>
        </w:rPr>
        <w:t>Capacitate tehnică</w:t>
      </w:r>
    </w:p>
    <w:tbl>
      <w:tblPr>
        <w:tblStyle w:val="TableGrid"/>
        <w:tblW w:w="0" w:type="auto"/>
        <w:tblLook w:val="04A0" w:firstRow="1" w:lastRow="0" w:firstColumn="1" w:lastColumn="0" w:noHBand="0" w:noVBand="1"/>
      </w:tblPr>
      <w:tblGrid>
        <w:gridCol w:w="9288"/>
      </w:tblGrid>
      <w:tr w:rsidR="005246A0" w:rsidRPr="00EE187E" w:rsidTr="00E15B84">
        <w:tc>
          <w:tcPr>
            <w:tcW w:w="9464" w:type="dxa"/>
          </w:tcPr>
          <w:p w:rsidR="009F666C" w:rsidRDefault="00AE72AB" w:rsidP="00B566B8">
            <w:pPr>
              <w:jc w:val="both"/>
              <w:rPr>
                <w:ins w:id="12" w:author="Daniela Balan" w:date="2018-06-18T11:34:00Z"/>
                <w:rFonts w:ascii="Trebuchet MS" w:hAnsi="Trebuchet MS"/>
                <w:bCs/>
              </w:rPr>
            </w:pPr>
            <w:r w:rsidRPr="003A3B48">
              <w:rPr>
                <w:rFonts w:ascii="Trebuchet MS" w:hAnsi="Trebuchet MS"/>
                <w:b/>
                <w:bCs/>
              </w:rPr>
              <w:t>Capacitatea tehnică</w:t>
            </w:r>
            <w:r w:rsidRPr="003A3B48">
              <w:rPr>
                <w:rFonts w:ascii="Trebuchet MS" w:hAnsi="Trebuchet MS"/>
                <w:bCs/>
              </w:rPr>
              <w:t xml:space="preserve"> </w:t>
            </w:r>
            <w:del w:id="13" w:author="Daniela Balan" w:date="2018-06-18T11:34:00Z">
              <w:r w:rsidRPr="003A3B48" w:rsidDel="009F666C">
                <w:rPr>
                  <w:rFonts w:ascii="Trebuchet MS" w:hAnsi="Trebuchet MS"/>
                  <w:bCs/>
                </w:rPr>
                <w:delText>-</w:delText>
              </w:r>
            </w:del>
            <w:ins w:id="14" w:author="Daniela Balan" w:date="2018-06-18T11:34:00Z">
              <w:r w:rsidR="009F666C">
                <w:rPr>
                  <w:rFonts w:ascii="Trebuchet MS" w:hAnsi="Trebuchet MS"/>
                  <w:bCs/>
                </w:rPr>
                <w:t>–</w:t>
              </w:r>
            </w:ins>
            <w:r w:rsidRPr="003A3B48">
              <w:rPr>
                <w:rFonts w:ascii="Trebuchet MS" w:hAnsi="Trebuchet MS"/>
                <w:bCs/>
              </w:rPr>
              <w:t xml:space="preserve"> </w:t>
            </w:r>
            <w:ins w:id="15" w:author="Daniela Balan" w:date="2018-06-18T11:35:00Z">
              <w:r w:rsidR="009F666C" w:rsidRPr="003A3B48">
                <w:rPr>
                  <w:rFonts w:ascii="Trebuchet MS" w:hAnsi="Trebuchet MS"/>
                  <w:bCs/>
                </w:rPr>
                <w:t>se vor mențion</w:t>
              </w:r>
              <w:r w:rsidR="009F666C">
                <w:rPr>
                  <w:rFonts w:ascii="Trebuchet MS" w:hAnsi="Trebuchet MS"/>
                  <w:bCs/>
                </w:rPr>
                <w:t xml:space="preserve">a </w:t>
              </w:r>
              <w:r w:rsidR="009F666C" w:rsidRPr="00B11D17">
                <w:rPr>
                  <w:rFonts w:ascii="Trebuchet MS" w:hAnsi="Trebuchet MS"/>
                  <w:bCs/>
                </w:rPr>
                <w:t>(capacitatea de descr</w:t>
              </w:r>
              <w:r w:rsidR="009F666C">
                <w:rPr>
                  <w:rFonts w:ascii="Trebuchet MS" w:hAnsi="Trebuchet MS"/>
                  <w:bCs/>
                </w:rPr>
                <w:t>iere este de 1750 de caractere):</w:t>
              </w:r>
            </w:ins>
          </w:p>
          <w:p w:rsidR="009F666C" w:rsidRPr="003A3B48" w:rsidRDefault="009F666C" w:rsidP="009F666C">
            <w:pPr>
              <w:pStyle w:val="ListParagraph"/>
              <w:numPr>
                <w:ilvl w:val="0"/>
                <w:numId w:val="59"/>
              </w:numPr>
              <w:spacing w:after="0" w:line="240" w:lineRule="auto"/>
              <w:ind w:left="709" w:hanging="349"/>
              <w:jc w:val="both"/>
              <w:rPr>
                <w:ins w:id="16" w:author="Daniela Balan" w:date="2018-06-18T11:34:00Z"/>
                <w:rFonts w:ascii="Trebuchet MS" w:hAnsi="Trebuchet MS"/>
                <w:bCs/>
              </w:rPr>
            </w:pPr>
            <w:ins w:id="17" w:author="Daniela Balan" w:date="2018-06-18T11:34:00Z">
              <w:r w:rsidRPr="003A3B48">
                <w:rPr>
                  <w:rFonts w:ascii="Trebuchet MS" w:hAnsi="Trebuchet MS"/>
                  <w:bCs/>
                </w:rPr>
                <w:t xml:space="preserve">justificarea rolurilor (pozițiilor) stabilite în cadrul echipei de </w:t>
              </w:r>
              <w:r>
                <w:rPr>
                  <w:rFonts w:ascii="Trebuchet MS" w:hAnsi="Trebuchet MS"/>
                  <w:bCs/>
                </w:rPr>
                <w:t xml:space="preserve">management de </w:t>
              </w:r>
              <w:r w:rsidRPr="003A3B48">
                <w:rPr>
                  <w:rFonts w:ascii="Trebuchet MS" w:hAnsi="Trebuchet MS"/>
                  <w:bCs/>
                </w:rPr>
                <w:t>proiect, inclusiv din punct de vedere numeric, fără nominalizarea persoanelor și descrierea atribuțiilor acestora, care se va face la funcția Resurse umane implicate.</w:t>
              </w:r>
            </w:ins>
          </w:p>
          <w:p w:rsidR="009F666C" w:rsidRPr="009F666C" w:rsidRDefault="009F666C">
            <w:pPr>
              <w:pStyle w:val="ListParagraph"/>
              <w:numPr>
                <w:ilvl w:val="0"/>
                <w:numId w:val="59"/>
              </w:numPr>
              <w:spacing w:after="0" w:line="240" w:lineRule="auto"/>
              <w:ind w:left="709" w:hanging="349"/>
              <w:jc w:val="both"/>
              <w:rPr>
                <w:ins w:id="18" w:author="Daniela Balan" w:date="2018-06-18T11:35:00Z"/>
                <w:rFonts w:ascii="Trebuchet MS" w:hAnsi="Trebuchet MS"/>
                <w:b/>
                <w:rPrChange w:id="19" w:author="Daniela Balan" w:date="2018-06-18T11:35:00Z">
                  <w:rPr>
                    <w:ins w:id="20" w:author="Daniela Balan" w:date="2018-06-18T11:35:00Z"/>
                    <w:rFonts w:ascii="Trebuchet MS" w:hAnsi="Trebuchet MS"/>
                    <w:bCs/>
                  </w:rPr>
                </w:rPrChange>
              </w:rPr>
              <w:pPrChange w:id="21" w:author="Daniela Balan" w:date="2018-06-18T11:35:00Z">
                <w:pPr>
                  <w:jc w:val="both"/>
                </w:pPr>
              </w:pPrChange>
            </w:pPr>
            <w:ins w:id="22" w:author="Daniela Balan" w:date="2018-06-18T11:34:00Z">
              <w:r w:rsidRPr="009F666C">
                <w:rPr>
                  <w:rFonts w:ascii="Trebuchet MS" w:hAnsi="Trebuchet MS"/>
                  <w:bCs/>
                  <w:rPrChange w:id="23" w:author="Daniela Balan" w:date="2018-06-18T11:35:00Z">
                    <w:rPr/>
                  </w:rPrChange>
                </w:rPr>
                <w:t>în cazul în care solicitantul decide externalizarea managementului de proiect, este necesară justificarea necesității achiziționării acestor servicii, cu precizarea pozițiilor îndeplinite de experții consultantului, fără ca acestea să se suprapună cu cele ale membrilor echipei solicitantului.</w:t>
              </w:r>
            </w:ins>
          </w:p>
          <w:p w:rsidR="005246A0" w:rsidRPr="009F666C" w:rsidRDefault="00AE72AB">
            <w:pPr>
              <w:pStyle w:val="ListParagraph"/>
              <w:numPr>
                <w:ilvl w:val="0"/>
                <w:numId w:val="59"/>
              </w:numPr>
              <w:spacing w:after="0" w:line="240" w:lineRule="auto"/>
              <w:ind w:left="709" w:hanging="349"/>
              <w:jc w:val="both"/>
              <w:rPr>
                <w:rFonts w:ascii="Trebuchet MS" w:hAnsi="Trebuchet MS"/>
                <w:b/>
                <w:rPrChange w:id="24" w:author="Daniela Balan" w:date="2018-06-18T11:35:00Z">
                  <w:rPr>
                    <w:b/>
                  </w:rPr>
                </w:rPrChange>
              </w:rPr>
              <w:pPrChange w:id="25" w:author="Daniela Balan" w:date="2018-06-18T11:35:00Z">
                <w:pPr>
                  <w:jc w:val="both"/>
                </w:pPr>
              </w:pPrChange>
            </w:pPr>
            <w:r w:rsidRPr="009F666C">
              <w:rPr>
                <w:rFonts w:ascii="Trebuchet MS" w:hAnsi="Trebuchet MS"/>
                <w:bCs/>
                <w:rPrChange w:id="26" w:author="Daniela Balan" w:date="2018-06-18T11:35:00Z">
                  <w:rPr/>
                </w:rPrChange>
              </w:rPr>
              <w:t>se va furniza un rezumat al expertizei necesare pentru asigurarea verificării de către solicitant a calității activităților tehnice ale proiectului, care să conducă la atingerea obiectivului/obiectivele specific(e) al proiectului și să precizați care este structura din cadrul instituției care deține această expertiză și numărul persoanelor cu o astfel de expertiză disponibile în cadrul organizației și alocate proiectului. De exemplu, în cazul activităților de elaborare a unui studiu/analize etc., capacitatea tehnică necesară de a asigura verificarea calității; în cazul achiziționării de echipamente, existența capacității tehnice de recepționare a acestora etc.</w:t>
            </w:r>
            <w:r w:rsidR="008E0B11" w:rsidRPr="009F666C">
              <w:rPr>
                <w:rFonts w:ascii="Trebuchet MS" w:hAnsi="Trebuchet MS"/>
                <w:bCs/>
                <w:rPrChange w:id="27" w:author="Daniela Balan" w:date="2018-06-18T11:35:00Z">
                  <w:rPr/>
                </w:rPrChange>
              </w:rPr>
              <w:t xml:space="preserve"> </w:t>
            </w:r>
            <w:del w:id="28" w:author="Daniela Balan" w:date="2018-06-18T11:35:00Z">
              <w:r w:rsidR="008E0B11" w:rsidRPr="009F666C" w:rsidDel="009F666C">
                <w:rPr>
                  <w:rFonts w:ascii="Trebuchet MS" w:hAnsi="Trebuchet MS"/>
                  <w:bCs/>
                  <w:rPrChange w:id="29" w:author="Daniela Balan" w:date="2018-06-18T11:35:00Z">
                    <w:rPr/>
                  </w:rPrChange>
                </w:rPr>
                <w:delText>(capacitatea de descriere este de 1750 de caractere).</w:delText>
              </w:r>
            </w:del>
          </w:p>
        </w:tc>
      </w:tr>
    </w:tbl>
    <w:p w:rsidR="005246A0" w:rsidRDefault="005246A0" w:rsidP="005246A0">
      <w:pPr>
        <w:spacing w:after="0" w:line="240" w:lineRule="auto"/>
        <w:jc w:val="both"/>
        <w:rPr>
          <w:rFonts w:ascii="Trebuchet MS" w:hAnsi="Trebuchet MS"/>
          <w:b/>
        </w:rPr>
      </w:pPr>
    </w:p>
    <w:p w:rsidR="005246A0" w:rsidRPr="00B161ED" w:rsidRDefault="005246A0" w:rsidP="005246A0">
      <w:pPr>
        <w:spacing w:after="0" w:line="240" w:lineRule="auto"/>
        <w:jc w:val="both"/>
        <w:rPr>
          <w:rFonts w:ascii="Trebuchet MS" w:hAnsi="Trebuchet MS"/>
          <w:b/>
        </w:rPr>
      </w:pPr>
      <w:r w:rsidRPr="00B161ED">
        <w:rPr>
          <w:rFonts w:ascii="Trebuchet MS" w:hAnsi="Trebuchet MS"/>
          <w:b/>
        </w:rPr>
        <w:t>Capacitate juridică</w:t>
      </w:r>
    </w:p>
    <w:tbl>
      <w:tblPr>
        <w:tblStyle w:val="TableGrid"/>
        <w:tblW w:w="0" w:type="auto"/>
        <w:tblLook w:val="04A0" w:firstRow="1" w:lastRow="0" w:firstColumn="1" w:lastColumn="0" w:noHBand="0" w:noVBand="1"/>
      </w:tblPr>
      <w:tblGrid>
        <w:gridCol w:w="9288"/>
      </w:tblGrid>
      <w:tr w:rsidR="005246A0" w:rsidRPr="00EE187E" w:rsidTr="00E15B84">
        <w:tc>
          <w:tcPr>
            <w:tcW w:w="9464" w:type="dxa"/>
          </w:tcPr>
          <w:p w:rsidR="005246A0" w:rsidRPr="00B161ED" w:rsidRDefault="00AE72AB" w:rsidP="00E15B84">
            <w:pPr>
              <w:jc w:val="both"/>
              <w:rPr>
                <w:rFonts w:ascii="Trebuchet MS" w:hAnsi="Trebuchet MS"/>
                <w:b/>
              </w:rPr>
            </w:pPr>
            <w:r w:rsidRPr="003A3B48">
              <w:rPr>
                <w:rFonts w:ascii="Trebuchet MS" w:hAnsi="Trebuchet MS"/>
                <w:b/>
                <w:bCs/>
              </w:rPr>
              <w:t>Capacitatea juridică</w:t>
            </w:r>
            <w:r w:rsidRPr="003A3B48">
              <w:rPr>
                <w:rFonts w:ascii="Trebuchet MS" w:hAnsi="Trebuchet MS"/>
                <w:bCs/>
              </w:rPr>
              <w:t xml:space="preserve"> </w:t>
            </w:r>
            <w:r w:rsidR="00B566B8" w:rsidRPr="003A3B48">
              <w:rPr>
                <w:rFonts w:ascii="Trebuchet MS" w:hAnsi="Trebuchet MS"/>
                <w:bCs/>
              </w:rPr>
              <w:t>–</w:t>
            </w:r>
            <w:r w:rsidRPr="003A3B48">
              <w:rPr>
                <w:rFonts w:ascii="Trebuchet MS" w:hAnsi="Trebuchet MS"/>
                <w:bCs/>
              </w:rPr>
              <w:t xml:space="preserve"> </w:t>
            </w:r>
            <w:r w:rsidR="00B566B8" w:rsidRPr="003A3B48">
              <w:rPr>
                <w:rFonts w:ascii="Trebuchet MS" w:hAnsi="Trebuchet MS"/>
                <w:bCs/>
              </w:rPr>
              <w:t xml:space="preserve">se va </w:t>
            </w:r>
            <w:r w:rsidRPr="003A3B48">
              <w:rPr>
                <w:rFonts w:ascii="Trebuchet MS" w:hAnsi="Trebuchet MS"/>
                <w:bCs/>
              </w:rPr>
              <w:t xml:space="preserve">indica statutul juridic al beneficiarului care permite </w:t>
            </w:r>
            <w:r w:rsidRPr="003A3B48">
              <w:rPr>
                <w:rFonts w:ascii="Trebuchet MS" w:hAnsi="Trebuchet MS"/>
                <w:bCs/>
              </w:rPr>
              <w:lastRenderedPageBreak/>
              <w:t>implementarea proiectului. În cazul solicitanților care nu sunt instituții publice, se vor atașa, semnate electronic de către reprezentantul legal sau de persoana împuternicită de acesta, copii ale documentelor statutare ale solicitantului, respectiv actul constitutiv împreună cu toate modificările unde este cazul, statutul și, dacă este cazul, certificatul de înregistrare în Registrul asociațiilor și fundațiilor</w:t>
            </w:r>
            <w:r w:rsidR="002655FD" w:rsidRPr="003A3B48">
              <w:rPr>
                <w:rFonts w:ascii="Trebuchet MS" w:hAnsi="Trebuchet MS"/>
                <w:bCs/>
              </w:rPr>
              <w:t xml:space="preserve"> (capacitatea de descriere este de 1750 de caractere). </w:t>
            </w:r>
          </w:p>
        </w:tc>
      </w:tr>
    </w:tbl>
    <w:p w:rsidR="003368E6" w:rsidRDefault="003368E6" w:rsidP="00AE72AB">
      <w:pPr>
        <w:spacing w:after="0" w:line="240" w:lineRule="auto"/>
        <w:jc w:val="both"/>
        <w:rPr>
          <w:rFonts w:ascii="Trebuchet MS" w:hAnsi="Trebuchet MS"/>
          <w:b/>
          <w:i/>
          <w:color w:val="FF0000"/>
        </w:rPr>
      </w:pPr>
    </w:p>
    <w:p w:rsidR="00AE72AB" w:rsidRPr="00B161ED" w:rsidRDefault="00B60A1A" w:rsidP="00AE72AB">
      <w:pPr>
        <w:spacing w:after="0" w:line="240" w:lineRule="auto"/>
        <w:jc w:val="both"/>
        <w:rPr>
          <w:rFonts w:ascii="Trebuchet MS" w:hAnsi="Trebuchet MS"/>
          <w:b/>
          <w:i/>
          <w:color w:val="FF0000"/>
        </w:rPr>
      </w:pPr>
      <w:r w:rsidRPr="00B161ED">
        <w:rPr>
          <w:rFonts w:ascii="Trebuchet MS" w:hAnsi="Trebuchet MS"/>
          <w:noProof/>
          <w:lang w:eastAsia="ro-RO"/>
        </w:rPr>
        <w:drawing>
          <wp:anchor distT="0" distB="0" distL="114300" distR="114300" simplePos="0" relativeHeight="251661312" behindDoc="0" locked="0" layoutInCell="1" allowOverlap="1" wp14:anchorId="0074AE5D" wp14:editId="1751DF55">
            <wp:simplePos x="0" y="0"/>
            <wp:positionH relativeFrom="column">
              <wp:posOffset>635</wp:posOffset>
            </wp:positionH>
            <wp:positionV relativeFrom="paragraph">
              <wp:posOffset>63500</wp:posOffset>
            </wp:positionV>
            <wp:extent cx="320040" cy="320040"/>
            <wp:effectExtent l="0" t="0" r="3810" b="3810"/>
            <wp:wrapSquare wrapText="lef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20040" cy="320040"/>
                    </a:xfrm>
                    <a:prstGeom prst="rect">
                      <a:avLst/>
                    </a:prstGeom>
                    <a:noFill/>
                  </pic:spPr>
                </pic:pic>
              </a:graphicData>
            </a:graphic>
            <wp14:sizeRelH relativeFrom="margin">
              <wp14:pctWidth>0</wp14:pctWidth>
            </wp14:sizeRelH>
            <wp14:sizeRelV relativeFrom="margin">
              <wp14:pctHeight>0</wp14:pctHeight>
            </wp14:sizeRelV>
          </wp:anchor>
        </w:drawing>
      </w:r>
    </w:p>
    <w:p w:rsidR="00AE72AB" w:rsidRPr="00B161ED" w:rsidRDefault="00AE72AB" w:rsidP="00AE72AB">
      <w:pPr>
        <w:spacing w:after="120" w:line="240" w:lineRule="auto"/>
        <w:jc w:val="both"/>
        <w:rPr>
          <w:rFonts w:ascii="Trebuchet MS" w:hAnsi="Trebuchet MS"/>
          <w:b/>
          <w:color w:val="FF0000"/>
        </w:rPr>
      </w:pPr>
      <w:r w:rsidRPr="00B161ED">
        <w:rPr>
          <w:rFonts w:ascii="Trebuchet MS" w:hAnsi="Trebuchet MS"/>
          <w:b/>
          <w:color w:val="FF0000"/>
        </w:rPr>
        <w:t>Atenție:</w:t>
      </w:r>
    </w:p>
    <w:p w:rsidR="00AE72AB" w:rsidRPr="00B161ED" w:rsidRDefault="00AE72AB" w:rsidP="00AE72AB">
      <w:pPr>
        <w:spacing w:after="0" w:line="240" w:lineRule="auto"/>
        <w:ind w:left="720"/>
        <w:jc w:val="both"/>
        <w:rPr>
          <w:rFonts w:ascii="Trebuchet MS" w:hAnsi="Trebuchet MS"/>
          <w:color w:val="FF0000"/>
        </w:rPr>
      </w:pPr>
      <w:r w:rsidRPr="00B161ED">
        <w:rPr>
          <w:rFonts w:ascii="Trebuchet MS" w:hAnsi="Trebuchet MS"/>
          <w:color w:val="FF0000"/>
        </w:rPr>
        <w:t>La această funcție se vor atașa:</w:t>
      </w:r>
    </w:p>
    <w:p w:rsidR="00AE72AB" w:rsidRPr="0033334F" w:rsidDel="00D14723" w:rsidRDefault="00AE72AB" w:rsidP="00C80E7C">
      <w:pPr>
        <w:numPr>
          <w:ilvl w:val="0"/>
          <w:numId w:val="23"/>
        </w:numPr>
        <w:spacing w:after="0" w:line="240" w:lineRule="auto"/>
        <w:jc w:val="both"/>
        <w:rPr>
          <w:del w:id="30" w:author="Daniela Balan" w:date="2018-06-20T12:55:00Z"/>
          <w:rFonts w:ascii="Trebuchet MS" w:hAnsi="Trebuchet MS"/>
          <w:color w:val="FF0000"/>
        </w:rPr>
      </w:pPr>
      <w:del w:id="31" w:author="Daniela Balan" w:date="2018-06-20T12:55:00Z">
        <w:r w:rsidRPr="00B161ED" w:rsidDel="00D14723">
          <w:rPr>
            <w:rFonts w:ascii="Trebuchet MS" w:hAnsi="Trebuchet MS"/>
            <w:color w:val="FF0000"/>
          </w:rPr>
          <w:delText>declarația privind eligibilitatea TVA aferentă cheltuielilor ce vor fi efectuate în cadrul operațiunii propuse spre finanţare din FEDR, FSE și FC 2014-2020</w:delText>
        </w:r>
        <w:r w:rsidR="00C80E7C" w:rsidDel="00D14723">
          <w:rPr>
            <w:rFonts w:ascii="Trebuchet MS" w:hAnsi="Trebuchet MS"/>
            <w:color w:val="FF0000"/>
          </w:rPr>
          <w:delText xml:space="preserve"> </w:delText>
        </w:r>
        <w:r w:rsidR="00C80E7C" w:rsidRPr="0033334F" w:rsidDel="00D14723">
          <w:rPr>
            <w:rFonts w:ascii="Trebuchet MS" w:hAnsi="Trebuchet MS"/>
            <w:bCs/>
            <w:color w:val="FF0000"/>
          </w:rPr>
          <w:delText>(cu excepția proiectelor care vizează exclusiv rambursarea cheltuielilor salariale)</w:delText>
        </w:r>
        <w:r w:rsidR="002E20FF" w:rsidRPr="0033334F" w:rsidDel="00D14723">
          <w:rPr>
            <w:rFonts w:ascii="Trebuchet MS" w:hAnsi="Trebuchet MS"/>
            <w:color w:val="FF0000"/>
          </w:rPr>
          <w:delText>;</w:delText>
        </w:r>
      </w:del>
    </w:p>
    <w:p w:rsidR="00AE72AB" w:rsidRPr="00B161ED" w:rsidRDefault="00AE72AB" w:rsidP="00AE72AB">
      <w:pPr>
        <w:numPr>
          <w:ilvl w:val="0"/>
          <w:numId w:val="23"/>
        </w:numPr>
        <w:spacing w:after="0" w:line="240" w:lineRule="auto"/>
        <w:jc w:val="both"/>
        <w:rPr>
          <w:rFonts w:ascii="Trebuchet MS" w:hAnsi="Trebuchet MS"/>
          <w:color w:val="FF0000"/>
        </w:rPr>
      </w:pPr>
      <w:r w:rsidRPr="00B161ED">
        <w:rPr>
          <w:rFonts w:ascii="Trebuchet MS" w:hAnsi="Trebuchet MS"/>
          <w:color w:val="FF0000"/>
        </w:rPr>
        <w:t>în cazul solicitanților instituții publice, formularul F1 (conform HG 93/2016 pentru aprobarea Normelor metodologice de aplicare a prevederilor Ordonanţei de urgenţă a Guvernului nr. 40/2015 privind gestionarea financiară a fondurilor europene pentru perioada de programare 2014-2020) avizat prealabil de AM POAT</w:t>
      </w:r>
      <w:r w:rsidR="002E20FF">
        <w:rPr>
          <w:rFonts w:ascii="Trebuchet MS" w:hAnsi="Trebuchet MS"/>
          <w:color w:val="FF0000"/>
        </w:rPr>
        <w:t>;</w:t>
      </w:r>
    </w:p>
    <w:p w:rsidR="00AE72AB" w:rsidRDefault="00AE72AB" w:rsidP="00AE72AB">
      <w:pPr>
        <w:numPr>
          <w:ilvl w:val="0"/>
          <w:numId w:val="23"/>
        </w:numPr>
        <w:spacing w:after="0" w:line="240" w:lineRule="auto"/>
        <w:jc w:val="both"/>
        <w:rPr>
          <w:rFonts w:ascii="Trebuchet MS" w:hAnsi="Trebuchet MS"/>
          <w:color w:val="FF0000"/>
        </w:rPr>
      </w:pPr>
      <w:r w:rsidRPr="00B161ED">
        <w:rPr>
          <w:rFonts w:ascii="Trebuchet MS" w:hAnsi="Trebuchet MS"/>
          <w:color w:val="FF0000"/>
        </w:rPr>
        <w:t>în cazul solicitanților care nu sunt instituții publice, copii ale documentelor statutare ale solicitantului, respectiv actul constitutiv împreună cu toate modificările unde este cazul, statutul și, dacă este cazul, certificatul de înregistrare în Registrul asociațiilor și fundațiilor</w:t>
      </w:r>
      <w:r w:rsidR="0011069E">
        <w:rPr>
          <w:rFonts w:ascii="Trebuchet MS" w:hAnsi="Trebuchet MS"/>
          <w:color w:val="FF0000"/>
        </w:rPr>
        <w:t>.</w:t>
      </w:r>
    </w:p>
    <w:p w:rsidR="0011069E" w:rsidRPr="00B161ED" w:rsidRDefault="0011069E" w:rsidP="00720C8A">
      <w:pPr>
        <w:spacing w:after="0" w:line="240" w:lineRule="auto"/>
        <w:ind w:left="720"/>
        <w:jc w:val="both"/>
        <w:rPr>
          <w:rFonts w:ascii="Trebuchet MS" w:hAnsi="Trebuchet MS"/>
          <w:color w:val="FF0000"/>
        </w:rPr>
      </w:pPr>
    </w:p>
    <w:p w:rsidR="005246A0" w:rsidRPr="00B161ED" w:rsidRDefault="005246A0" w:rsidP="005246A0">
      <w:pPr>
        <w:pStyle w:val="Heading1"/>
        <w:shd w:val="clear" w:color="auto" w:fill="B2A1C7" w:themeFill="accent4" w:themeFillTint="99"/>
        <w:spacing w:before="0" w:line="240" w:lineRule="auto"/>
        <w:jc w:val="both"/>
        <w:rPr>
          <w:rFonts w:ascii="Trebuchet MS" w:hAnsi="Trebuchet MS"/>
          <w:color w:val="auto"/>
          <w:sz w:val="22"/>
          <w:szCs w:val="22"/>
        </w:rPr>
      </w:pPr>
      <w:bookmarkStart w:id="32" w:name="_Toc477197213"/>
      <w:bookmarkStart w:id="33" w:name="_Toc490668894"/>
      <w:r w:rsidRPr="00B161ED">
        <w:rPr>
          <w:rFonts w:ascii="Trebuchet MS" w:hAnsi="Trebuchet MS"/>
          <w:color w:val="auto"/>
          <w:sz w:val="22"/>
          <w:szCs w:val="22"/>
        </w:rPr>
        <w:t>7. Localizare proiect</w:t>
      </w:r>
      <w:bookmarkEnd w:id="32"/>
      <w:bookmarkEnd w:id="33"/>
    </w:p>
    <w:p w:rsidR="005246A0" w:rsidRPr="00B161ED" w:rsidRDefault="005246A0" w:rsidP="00B161ED">
      <w:pPr>
        <w:spacing w:after="0" w:line="240" w:lineRule="auto"/>
        <w:jc w:val="both"/>
        <w:rPr>
          <w:rFonts w:ascii="Trebuchet MS" w:hAnsi="Trebuchet MS"/>
          <w:b/>
        </w:rPr>
      </w:pPr>
    </w:p>
    <w:p w:rsidR="00AE72AB" w:rsidRPr="003A3B48" w:rsidRDefault="00AE72AB" w:rsidP="00AE72AB">
      <w:pPr>
        <w:spacing w:after="0" w:line="240" w:lineRule="auto"/>
        <w:ind w:left="147"/>
        <w:jc w:val="both"/>
        <w:rPr>
          <w:rFonts w:ascii="Trebuchet MS" w:eastAsia="Times New Roman" w:hAnsi="Trebuchet MS" w:cs="Times New Roman"/>
          <w:lang w:eastAsia="sk-SK"/>
        </w:rPr>
      </w:pPr>
      <w:r w:rsidRPr="003A3B48">
        <w:rPr>
          <w:rFonts w:ascii="Trebuchet MS" w:eastAsia="Times New Roman" w:hAnsi="Trebuchet MS" w:cs="Times New Roman"/>
          <w:lang w:eastAsia="sk-SK"/>
        </w:rPr>
        <w:t xml:space="preserve">În </w:t>
      </w:r>
      <w:r w:rsidR="00627BD5" w:rsidRPr="003A3B48">
        <w:rPr>
          <w:rFonts w:ascii="Trebuchet MS" w:eastAsia="Times New Roman" w:hAnsi="Trebuchet MS" w:cs="Times New Roman"/>
          <w:lang w:eastAsia="sk-SK"/>
        </w:rPr>
        <w:t>cadrul POAT, toate</w:t>
      </w:r>
      <w:r w:rsidRPr="003A3B48">
        <w:rPr>
          <w:rFonts w:ascii="Trebuchet MS" w:eastAsia="Times New Roman" w:hAnsi="Trebuchet MS" w:cs="Times New Roman"/>
          <w:lang w:eastAsia="sk-SK"/>
        </w:rPr>
        <w:t xml:space="preserve"> proiect</w:t>
      </w:r>
      <w:r w:rsidR="00627BD5" w:rsidRPr="003A3B48">
        <w:rPr>
          <w:rFonts w:ascii="Trebuchet MS" w:eastAsia="Times New Roman" w:hAnsi="Trebuchet MS" w:cs="Times New Roman"/>
          <w:lang w:eastAsia="sk-SK"/>
        </w:rPr>
        <w:t>e</w:t>
      </w:r>
      <w:r w:rsidRPr="003A3B48">
        <w:rPr>
          <w:rFonts w:ascii="Trebuchet MS" w:eastAsia="Times New Roman" w:hAnsi="Trebuchet MS" w:cs="Times New Roman"/>
          <w:lang w:eastAsia="sk-SK"/>
        </w:rPr>
        <w:t>l</w:t>
      </w:r>
      <w:r w:rsidR="00627BD5" w:rsidRPr="003A3B48">
        <w:rPr>
          <w:rFonts w:ascii="Trebuchet MS" w:eastAsia="Times New Roman" w:hAnsi="Trebuchet MS" w:cs="Times New Roman"/>
          <w:lang w:eastAsia="sk-SK"/>
        </w:rPr>
        <w:t>e</w:t>
      </w:r>
      <w:r w:rsidRPr="003A3B48">
        <w:rPr>
          <w:rFonts w:ascii="Trebuchet MS" w:eastAsia="Times New Roman" w:hAnsi="Trebuchet MS" w:cs="Times New Roman"/>
          <w:lang w:eastAsia="sk-SK"/>
        </w:rPr>
        <w:t xml:space="preserve"> </w:t>
      </w:r>
      <w:r w:rsidR="00627BD5" w:rsidRPr="003A3B48">
        <w:rPr>
          <w:rFonts w:ascii="Trebuchet MS" w:eastAsia="Times New Roman" w:hAnsi="Trebuchet MS" w:cs="Times New Roman"/>
          <w:lang w:eastAsia="sk-SK"/>
        </w:rPr>
        <w:t>sunt</w:t>
      </w:r>
      <w:r w:rsidRPr="003A3B48">
        <w:rPr>
          <w:rFonts w:ascii="Trebuchet MS" w:eastAsia="Times New Roman" w:hAnsi="Trebuchet MS" w:cs="Times New Roman"/>
          <w:lang w:eastAsia="sk-SK"/>
        </w:rPr>
        <w:t xml:space="preserve"> de interes național</w:t>
      </w:r>
      <w:r w:rsidR="00627BD5" w:rsidRPr="003A3B48">
        <w:rPr>
          <w:rFonts w:ascii="Trebuchet MS" w:eastAsia="Times New Roman" w:hAnsi="Trebuchet MS" w:cs="Times New Roman"/>
          <w:lang w:eastAsia="sk-SK"/>
        </w:rPr>
        <w:t>. Prin urmare</w:t>
      </w:r>
      <w:r w:rsidRPr="003A3B48">
        <w:rPr>
          <w:rFonts w:ascii="Trebuchet MS" w:eastAsia="Times New Roman" w:hAnsi="Trebuchet MS" w:cs="Times New Roman"/>
          <w:lang w:eastAsia="sk-SK"/>
        </w:rPr>
        <w:t>, se vor selecta toate județele</w:t>
      </w:r>
      <w:r w:rsidR="00627BD5" w:rsidRPr="003A3B48">
        <w:rPr>
          <w:rFonts w:ascii="Trebuchet MS" w:eastAsia="Times New Roman" w:hAnsi="Trebuchet MS" w:cs="Times New Roman"/>
          <w:lang w:eastAsia="sk-SK"/>
        </w:rPr>
        <w:t>, iar la localitate se va completa cu opțiunea ”județul ...” în funcție de județul respectiv selectat</w:t>
      </w:r>
      <w:r w:rsidRPr="003A3B48">
        <w:rPr>
          <w:rFonts w:ascii="Trebuchet MS" w:eastAsia="Times New Roman" w:hAnsi="Trebuchet MS" w:cs="Times New Roman"/>
          <w:lang w:eastAsia="sk-SK"/>
        </w:rPr>
        <w:t>.</w:t>
      </w:r>
    </w:p>
    <w:p w:rsidR="00AE72AB" w:rsidRPr="00B161ED" w:rsidRDefault="00627BD5" w:rsidP="00AE72AB">
      <w:pPr>
        <w:spacing w:after="0" w:line="240" w:lineRule="auto"/>
        <w:ind w:left="147"/>
        <w:jc w:val="both"/>
        <w:rPr>
          <w:rFonts w:ascii="Trebuchet MS" w:eastAsia="Times New Roman" w:hAnsi="Trebuchet MS" w:cs="Times New Roman"/>
          <w:color w:val="FF0000"/>
          <w:lang w:eastAsia="sk-SK"/>
        </w:rPr>
      </w:pPr>
      <w:r>
        <w:rPr>
          <w:rFonts w:ascii="Trebuchet MS" w:eastAsia="Times New Roman" w:hAnsi="Trebuchet MS" w:cs="Times New Roman"/>
          <w:color w:val="FF0000"/>
          <w:lang w:eastAsia="sk-SK"/>
        </w:rPr>
        <w:t>C</w:t>
      </w:r>
      <w:r w:rsidR="00AE72AB" w:rsidRPr="00B161ED">
        <w:rPr>
          <w:rFonts w:ascii="Trebuchet MS" w:eastAsia="Times New Roman" w:hAnsi="Trebuchet MS" w:cs="Times New Roman"/>
          <w:color w:val="FF0000"/>
          <w:lang w:eastAsia="sk-SK"/>
        </w:rPr>
        <w:t xml:space="preserve">âmpul </w:t>
      </w:r>
      <w:r w:rsidR="00AE72AB" w:rsidRPr="00B161ED">
        <w:rPr>
          <w:rFonts w:ascii="Trebuchet MS" w:eastAsia="Times New Roman" w:hAnsi="Trebuchet MS" w:cs="Times New Roman"/>
          <w:i/>
          <w:color w:val="FF0000"/>
          <w:lang w:eastAsia="sk-SK"/>
        </w:rPr>
        <w:t>Informaţii proiect</w:t>
      </w:r>
      <w:r w:rsidR="00AE72AB" w:rsidRPr="00B161ED">
        <w:rPr>
          <w:rFonts w:ascii="Trebuchet MS" w:eastAsia="Times New Roman" w:hAnsi="Trebuchet MS" w:cs="Times New Roman"/>
          <w:color w:val="FF0000"/>
          <w:lang w:eastAsia="sk-SK"/>
        </w:rPr>
        <w:t xml:space="preserve"> </w:t>
      </w:r>
      <w:r w:rsidR="00070963">
        <w:rPr>
          <w:rFonts w:ascii="Trebuchet MS" w:eastAsia="Times New Roman" w:hAnsi="Trebuchet MS" w:cs="Times New Roman"/>
          <w:color w:val="FF0000"/>
          <w:lang w:eastAsia="sk-SK"/>
        </w:rPr>
        <w:t>NU</w:t>
      </w:r>
      <w:r>
        <w:rPr>
          <w:rFonts w:ascii="Trebuchet MS" w:eastAsia="Times New Roman" w:hAnsi="Trebuchet MS" w:cs="Times New Roman"/>
          <w:color w:val="FF0000"/>
          <w:lang w:eastAsia="sk-SK"/>
        </w:rPr>
        <w:t xml:space="preserve"> </w:t>
      </w:r>
      <w:r w:rsidR="00AE72AB" w:rsidRPr="00B161ED">
        <w:rPr>
          <w:rFonts w:ascii="Trebuchet MS" w:eastAsia="Times New Roman" w:hAnsi="Trebuchet MS" w:cs="Times New Roman"/>
          <w:color w:val="FF0000"/>
          <w:lang w:eastAsia="sk-SK"/>
        </w:rPr>
        <w:t>se complet</w:t>
      </w:r>
      <w:r>
        <w:rPr>
          <w:rFonts w:ascii="Trebuchet MS" w:eastAsia="Times New Roman" w:hAnsi="Trebuchet MS" w:cs="Times New Roman"/>
          <w:color w:val="FF0000"/>
          <w:lang w:eastAsia="sk-SK"/>
        </w:rPr>
        <w:t>e</w:t>
      </w:r>
      <w:r w:rsidR="00AE72AB" w:rsidRPr="00B161ED">
        <w:rPr>
          <w:rFonts w:ascii="Trebuchet MS" w:eastAsia="Times New Roman" w:hAnsi="Trebuchet MS" w:cs="Times New Roman"/>
          <w:color w:val="FF0000"/>
          <w:lang w:eastAsia="sk-SK"/>
        </w:rPr>
        <w:t>a</w:t>
      </w:r>
      <w:r>
        <w:rPr>
          <w:rFonts w:ascii="Trebuchet MS" w:eastAsia="Times New Roman" w:hAnsi="Trebuchet MS" w:cs="Times New Roman"/>
          <w:color w:val="FF0000"/>
          <w:lang w:eastAsia="sk-SK"/>
        </w:rPr>
        <w:t>ză</w:t>
      </w:r>
      <w:r w:rsidR="00AE72AB" w:rsidRPr="00B161ED">
        <w:rPr>
          <w:rFonts w:ascii="Trebuchet MS" w:eastAsia="Times New Roman" w:hAnsi="Trebuchet MS" w:cs="Times New Roman"/>
          <w:color w:val="FF0000"/>
          <w:lang w:eastAsia="sk-SK"/>
        </w:rPr>
        <w:t>.</w:t>
      </w:r>
    </w:p>
    <w:tbl>
      <w:tblPr>
        <w:tblW w:w="505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top w:w="15" w:type="dxa"/>
          <w:left w:w="15" w:type="dxa"/>
          <w:bottom w:w="15" w:type="dxa"/>
          <w:right w:w="15" w:type="dxa"/>
        </w:tblCellMar>
        <w:tblLook w:val="04A0" w:firstRow="1" w:lastRow="0" w:firstColumn="1" w:lastColumn="0" w:noHBand="0" w:noVBand="1"/>
      </w:tblPr>
      <w:tblGrid>
        <w:gridCol w:w="3770"/>
        <w:gridCol w:w="2278"/>
        <w:gridCol w:w="1101"/>
        <w:gridCol w:w="2038"/>
      </w:tblGrid>
      <w:tr w:rsidR="005246A0" w:rsidRPr="00EE187E" w:rsidTr="00E15B84">
        <w:trPr>
          <w:tblHeader/>
          <w:jc w:val="center"/>
        </w:trPr>
        <w:tc>
          <w:tcPr>
            <w:tcW w:w="2052" w:type="pct"/>
            <w:shd w:val="clear" w:color="auto" w:fill="C4C4C4"/>
            <w:tcMar>
              <w:top w:w="0" w:type="dxa"/>
              <w:left w:w="0" w:type="dxa"/>
              <w:bottom w:w="0" w:type="dxa"/>
              <w:right w:w="0" w:type="dxa"/>
            </w:tcMar>
            <w:vAlign w:val="center"/>
            <w:hideMark/>
          </w:tcPr>
          <w:p w:rsidR="005246A0" w:rsidRPr="00B161ED" w:rsidRDefault="005246A0" w:rsidP="00E15B84">
            <w:pPr>
              <w:spacing w:after="0" w:line="240" w:lineRule="auto"/>
              <w:jc w:val="both"/>
              <w:rPr>
                <w:rFonts w:ascii="Trebuchet MS" w:hAnsi="Trebuchet MS"/>
                <w:b/>
              </w:rPr>
            </w:pPr>
            <w:r w:rsidRPr="00B161ED">
              <w:rPr>
                <w:rFonts w:ascii="Trebuchet MS" w:hAnsi="Trebuchet MS"/>
                <w:b/>
              </w:rPr>
              <w:t>Regiune</w:t>
            </w:r>
          </w:p>
        </w:tc>
        <w:tc>
          <w:tcPr>
            <w:tcW w:w="1240" w:type="pct"/>
            <w:shd w:val="clear" w:color="auto" w:fill="C4C4C4"/>
            <w:tcMar>
              <w:top w:w="0" w:type="dxa"/>
              <w:left w:w="0" w:type="dxa"/>
              <w:bottom w:w="0" w:type="dxa"/>
              <w:right w:w="0" w:type="dxa"/>
            </w:tcMar>
            <w:vAlign w:val="center"/>
            <w:hideMark/>
          </w:tcPr>
          <w:p w:rsidR="005246A0" w:rsidRPr="00B161ED" w:rsidRDefault="00AE72AB" w:rsidP="00E15B84">
            <w:pPr>
              <w:spacing w:after="0" w:line="240" w:lineRule="auto"/>
              <w:jc w:val="both"/>
              <w:rPr>
                <w:rFonts w:ascii="Trebuchet MS" w:hAnsi="Trebuchet MS"/>
                <w:b/>
              </w:rPr>
            </w:pPr>
            <w:r w:rsidRPr="00B161ED">
              <w:rPr>
                <w:rFonts w:ascii="Trebuchet MS" w:hAnsi="Trebuchet MS"/>
                <w:b/>
                <w:bCs/>
              </w:rPr>
              <w:t>Judet</w:t>
            </w:r>
          </w:p>
        </w:tc>
        <w:tc>
          <w:tcPr>
            <w:tcW w:w="599" w:type="pct"/>
            <w:shd w:val="clear" w:color="auto" w:fill="C4C4C4"/>
            <w:tcMar>
              <w:top w:w="0" w:type="dxa"/>
              <w:left w:w="0" w:type="dxa"/>
              <w:bottom w:w="0" w:type="dxa"/>
              <w:right w:w="0" w:type="dxa"/>
            </w:tcMar>
            <w:vAlign w:val="center"/>
            <w:hideMark/>
          </w:tcPr>
          <w:p w:rsidR="005246A0" w:rsidRPr="00B161ED" w:rsidRDefault="005246A0" w:rsidP="00E15B84">
            <w:pPr>
              <w:spacing w:after="0" w:line="240" w:lineRule="auto"/>
              <w:jc w:val="both"/>
              <w:rPr>
                <w:rFonts w:ascii="Trebuchet MS" w:hAnsi="Trebuchet MS"/>
                <w:b/>
              </w:rPr>
            </w:pPr>
            <w:r w:rsidRPr="00B161ED">
              <w:rPr>
                <w:rFonts w:ascii="Trebuchet MS" w:hAnsi="Trebuchet MS"/>
                <w:b/>
              </w:rPr>
              <w:t>Localitate</w:t>
            </w:r>
          </w:p>
        </w:tc>
        <w:tc>
          <w:tcPr>
            <w:tcW w:w="1109" w:type="pct"/>
            <w:shd w:val="clear" w:color="auto" w:fill="C4C4C4"/>
            <w:tcMar>
              <w:top w:w="0" w:type="dxa"/>
              <w:left w:w="0" w:type="dxa"/>
              <w:bottom w:w="0" w:type="dxa"/>
              <w:right w:w="0" w:type="dxa"/>
            </w:tcMar>
            <w:vAlign w:val="center"/>
            <w:hideMark/>
          </w:tcPr>
          <w:p w:rsidR="005246A0" w:rsidRPr="00B161ED" w:rsidRDefault="005246A0" w:rsidP="00E15B84">
            <w:pPr>
              <w:spacing w:after="0" w:line="240" w:lineRule="auto"/>
              <w:jc w:val="both"/>
              <w:rPr>
                <w:rFonts w:ascii="Trebuchet MS" w:hAnsi="Trebuchet MS"/>
                <w:b/>
              </w:rPr>
            </w:pPr>
            <w:r w:rsidRPr="00B161ED">
              <w:rPr>
                <w:rFonts w:ascii="Trebuchet MS" w:hAnsi="Trebuchet MS"/>
                <w:b/>
              </w:rPr>
              <w:t>Informații proiect</w:t>
            </w:r>
          </w:p>
        </w:tc>
      </w:tr>
      <w:tr w:rsidR="005246A0" w:rsidRPr="00EE187E" w:rsidTr="00B161ED">
        <w:trPr>
          <w:tblHeader/>
          <w:jc w:val="center"/>
        </w:trPr>
        <w:tc>
          <w:tcPr>
            <w:tcW w:w="2052" w:type="pct"/>
            <w:shd w:val="clear" w:color="auto" w:fill="auto"/>
            <w:tcMar>
              <w:top w:w="0" w:type="dxa"/>
              <w:left w:w="0" w:type="dxa"/>
              <w:bottom w:w="0" w:type="dxa"/>
              <w:right w:w="0" w:type="dxa"/>
            </w:tcMar>
            <w:vAlign w:val="center"/>
          </w:tcPr>
          <w:p w:rsidR="005246A0" w:rsidRPr="00B161ED" w:rsidRDefault="005246A0" w:rsidP="00E15B84">
            <w:pPr>
              <w:spacing w:after="0" w:line="240" w:lineRule="auto"/>
              <w:ind w:left="147" w:right="163"/>
              <w:jc w:val="both"/>
              <w:rPr>
                <w:rFonts w:ascii="Trebuchet MS" w:hAnsi="Trebuchet MS"/>
                <w:i/>
                <w:color w:val="FF0000"/>
              </w:rPr>
            </w:pPr>
          </w:p>
        </w:tc>
        <w:tc>
          <w:tcPr>
            <w:tcW w:w="1240" w:type="pct"/>
            <w:shd w:val="clear" w:color="auto" w:fill="auto"/>
            <w:tcMar>
              <w:top w:w="0" w:type="dxa"/>
              <w:left w:w="0" w:type="dxa"/>
              <w:bottom w:w="0" w:type="dxa"/>
              <w:right w:w="0" w:type="dxa"/>
            </w:tcMar>
            <w:vAlign w:val="center"/>
          </w:tcPr>
          <w:p w:rsidR="005246A0" w:rsidRPr="00B161ED" w:rsidRDefault="005246A0" w:rsidP="00E15B84">
            <w:pPr>
              <w:spacing w:after="0" w:line="240" w:lineRule="auto"/>
              <w:ind w:left="147" w:right="163"/>
              <w:jc w:val="both"/>
              <w:rPr>
                <w:rFonts w:ascii="Trebuchet MS" w:hAnsi="Trebuchet MS"/>
                <w:i/>
                <w:color w:val="FF0000"/>
              </w:rPr>
            </w:pPr>
          </w:p>
        </w:tc>
        <w:tc>
          <w:tcPr>
            <w:tcW w:w="599" w:type="pct"/>
            <w:shd w:val="clear" w:color="auto" w:fill="auto"/>
            <w:tcMar>
              <w:top w:w="0" w:type="dxa"/>
              <w:left w:w="0" w:type="dxa"/>
              <w:bottom w:w="0" w:type="dxa"/>
              <w:right w:w="0" w:type="dxa"/>
            </w:tcMar>
            <w:vAlign w:val="center"/>
          </w:tcPr>
          <w:p w:rsidR="005246A0" w:rsidRPr="00B161ED" w:rsidRDefault="005246A0" w:rsidP="00E15B84">
            <w:pPr>
              <w:spacing w:after="0" w:line="240" w:lineRule="auto"/>
              <w:ind w:left="147" w:right="163"/>
              <w:jc w:val="both"/>
              <w:rPr>
                <w:rFonts w:ascii="Trebuchet MS" w:hAnsi="Trebuchet MS"/>
                <w:i/>
                <w:color w:val="FF0000"/>
              </w:rPr>
            </w:pPr>
          </w:p>
        </w:tc>
        <w:tc>
          <w:tcPr>
            <w:tcW w:w="1109" w:type="pct"/>
            <w:shd w:val="clear" w:color="auto" w:fill="auto"/>
            <w:tcMar>
              <w:top w:w="0" w:type="dxa"/>
              <w:left w:w="0" w:type="dxa"/>
              <w:bottom w:w="0" w:type="dxa"/>
              <w:right w:w="0" w:type="dxa"/>
            </w:tcMar>
            <w:vAlign w:val="center"/>
          </w:tcPr>
          <w:p w:rsidR="005246A0" w:rsidRPr="00B161ED" w:rsidRDefault="005246A0" w:rsidP="00E15B84">
            <w:pPr>
              <w:spacing w:after="0" w:line="240" w:lineRule="auto"/>
              <w:ind w:left="147" w:right="163"/>
              <w:jc w:val="both"/>
              <w:rPr>
                <w:rFonts w:ascii="Trebuchet MS" w:hAnsi="Trebuchet MS"/>
                <w:i/>
                <w:color w:val="FF0000"/>
              </w:rPr>
            </w:pPr>
          </w:p>
        </w:tc>
      </w:tr>
    </w:tbl>
    <w:p w:rsidR="005246A0" w:rsidRPr="00B161ED" w:rsidRDefault="005246A0" w:rsidP="005246A0">
      <w:pPr>
        <w:spacing w:after="0" w:line="240" w:lineRule="auto"/>
        <w:jc w:val="both"/>
        <w:rPr>
          <w:rFonts w:ascii="Trebuchet MS" w:hAnsi="Trebuchet MS"/>
          <w:b/>
        </w:rPr>
      </w:pPr>
    </w:p>
    <w:p w:rsidR="005246A0" w:rsidRPr="00B161ED" w:rsidRDefault="005246A0" w:rsidP="005246A0">
      <w:pPr>
        <w:pStyle w:val="Heading1"/>
        <w:shd w:val="clear" w:color="auto" w:fill="B2A1C7" w:themeFill="accent4" w:themeFillTint="99"/>
        <w:spacing w:before="0" w:line="240" w:lineRule="auto"/>
        <w:jc w:val="both"/>
        <w:rPr>
          <w:rFonts w:ascii="Trebuchet MS" w:hAnsi="Trebuchet MS"/>
          <w:color w:val="auto"/>
          <w:sz w:val="22"/>
          <w:szCs w:val="22"/>
        </w:rPr>
      </w:pPr>
      <w:bookmarkStart w:id="34" w:name="_Toc477197214"/>
      <w:bookmarkStart w:id="35" w:name="_Toc490668895"/>
      <w:r w:rsidRPr="00B161ED">
        <w:rPr>
          <w:rFonts w:ascii="Trebuchet MS" w:hAnsi="Trebuchet MS"/>
          <w:color w:val="auto"/>
          <w:sz w:val="22"/>
          <w:szCs w:val="22"/>
        </w:rPr>
        <w:t>8. Obiective proiect</w:t>
      </w:r>
      <w:bookmarkEnd w:id="34"/>
      <w:bookmarkEnd w:id="35"/>
    </w:p>
    <w:p w:rsidR="005246A0" w:rsidRPr="00B161ED" w:rsidRDefault="005246A0" w:rsidP="005246A0">
      <w:pPr>
        <w:spacing w:after="0" w:line="240" w:lineRule="auto"/>
        <w:jc w:val="both"/>
        <w:rPr>
          <w:rFonts w:ascii="Trebuchet MS" w:hAnsi="Trebuchet MS"/>
          <w:b/>
        </w:rPr>
      </w:pPr>
    </w:p>
    <w:p w:rsidR="00AE72AB" w:rsidRPr="003A3B48" w:rsidRDefault="00AE72AB" w:rsidP="00AE72AB">
      <w:pPr>
        <w:spacing w:after="0" w:line="240" w:lineRule="auto"/>
        <w:ind w:left="147"/>
        <w:jc w:val="both"/>
        <w:rPr>
          <w:rFonts w:ascii="Trebuchet MS" w:eastAsia="Times New Roman" w:hAnsi="Trebuchet MS" w:cs="Times New Roman"/>
          <w:lang w:eastAsia="sk-SK"/>
        </w:rPr>
      </w:pPr>
      <w:r w:rsidRPr="003A3B48">
        <w:rPr>
          <w:rFonts w:ascii="Trebuchet MS" w:eastAsia="Times New Roman" w:hAnsi="Trebuchet MS" w:cs="Times New Roman"/>
          <w:iCs/>
          <w:lang w:eastAsia="sk-SK"/>
        </w:rPr>
        <w:t>Se va descrie obligatoriu obiectivul general și</w:t>
      </w:r>
      <w:r w:rsidRPr="003A3B48">
        <w:rPr>
          <w:rFonts w:ascii="Trebuchet MS" w:eastAsia="Times New Roman" w:hAnsi="Trebuchet MS" w:cs="Times New Roman"/>
          <w:lang w:eastAsia="sk-SK"/>
        </w:rPr>
        <w:t xml:space="preserve"> obiectivul/obiectivele specifice ale proiectului. Obiectivele specifice trebuie să fie formulate clar, și în strânsă corelare cu activităţile şi rezultatele prevăzute a se realiza/obţine.</w:t>
      </w:r>
    </w:p>
    <w:p w:rsidR="00AE72AB" w:rsidRPr="003A3B48" w:rsidRDefault="00AE72AB" w:rsidP="00AE72AB">
      <w:pPr>
        <w:spacing w:after="0" w:line="240" w:lineRule="auto"/>
        <w:ind w:left="147"/>
        <w:jc w:val="both"/>
        <w:rPr>
          <w:rFonts w:ascii="Trebuchet MS" w:eastAsia="Times New Roman" w:hAnsi="Trebuchet MS" w:cs="Times New Roman"/>
          <w:lang w:eastAsia="sk-SK"/>
        </w:rPr>
      </w:pPr>
      <w:r w:rsidRPr="003A3B48">
        <w:rPr>
          <w:rFonts w:ascii="Trebuchet MS" w:eastAsia="Times New Roman" w:hAnsi="Trebuchet MS" w:cs="Times New Roman"/>
          <w:lang w:eastAsia="sk-SK"/>
        </w:rPr>
        <w:t xml:space="preserve">Obiectivele trebuie să fie astfel formulate încât să permită evaluarea cu ajutorul unui indicator/set de indicatori. În formularea obiectivului/obiectivelor, vă rugăm să aveți în vedere </w:t>
      </w:r>
      <w:r w:rsidRPr="003A3B48">
        <w:rPr>
          <w:rFonts w:ascii="Trebuchet MS" w:eastAsia="Times New Roman" w:hAnsi="Trebuchet MS" w:cs="Times New Roman"/>
          <w:b/>
          <w:bCs/>
          <w:lang w:eastAsia="sk-SK"/>
        </w:rPr>
        <w:t>logica intervenţiei:</w:t>
      </w:r>
    </w:p>
    <w:p w:rsidR="00AE72AB" w:rsidRPr="003A3B48" w:rsidRDefault="00AE72AB" w:rsidP="00AE72AB">
      <w:pPr>
        <w:pStyle w:val="ListParagraph"/>
        <w:numPr>
          <w:ilvl w:val="0"/>
          <w:numId w:val="60"/>
        </w:numPr>
        <w:spacing w:after="0" w:line="240" w:lineRule="auto"/>
        <w:jc w:val="both"/>
        <w:rPr>
          <w:rFonts w:ascii="Trebuchet MS" w:eastAsia="Times New Roman" w:hAnsi="Trebuchet MS" w:cs="Times New Roman"/>
          <w:lang w:eastAsia="sk-SK"/>
        </w:rPr>
      </w:pPr>
      <w:r w:rsidRPr="003A3B48">
        <w:rPr>
          <w:rFonts w:ascii="Trebuchet MS" w:eastAsia="Times New Roman" w:hAnsi="Trebuchet MS" w:cs="Times New Roman"/>
          <w:b/>
          <w:bCs/>
          <w:lang w:eastAsia="sk-SK"/>
        </w:rPr>
        <w:t>DACĂ </w:t>
      </w:r>
      <w:r w:rsidR="00683528" w:rsidRPr="00720C8A">
        <w:rPr>
          <w:rFonts w:ascii="Trebuchet MS" w:eastAsia="Times New Roman" w:hAnsi="Trebuchet MS" w:cs="Times New Roman"/>
          <w:bCs/>
          <w:lang w:eastAsia="sk-SK"/>
        </w:rPr>
        <w:t>există nevoia și</w:t>
      </w:r>
      <w:r w:rsidR="00683528">
        <w:rPr>
          <w:rFonts w:ascii="Trebuchet MS" w:eastAsia="Times New Roman" w:hAnsi="Trebuchet MS" w:cs="Times New Roman"/>
          <w:b/>
          <w:bCs/>
          <w:lang w:eastAsia="sk-SK"/>
        </w:rPr>
        <w:t xml:space="preserve"> </w:t>
      </w:r>
      <w:r w:rsidRPr="003A3B48">
        <w:rPr>
          <w:rFonts w:ascii="Trebuchet MS" w:eastAsia="Times New Roman" w:hAnsi="Trebuchet MS" w:cs="Times New Roman"/>
          <w:lang w:eastAsia="sk-SK"/>
        </w:rPr>
        <w:t xml:space="preserve">se asigură </w:t>
      </w:r>
      <w:r w:rsidR="00683528">
        <w:rPr>
          <w:rFonts w:ascii="Trebuchet MS" w:eastAsia="Times New Roman" w:hAnsi="Trebuchet MS" w:cs="Times New Roman"/>
          <w:lang w:eastAsia="sk-SK"/>
        </w:rPr>
        <w:t>re</w:t>
      </w:r>
      <w:r w:rsidRPr="003A3B48">
        <w:rPr>
          <w:rFonts w:ascii="Trebuchet MS" w:eastAsia="Times New Roman" w:hAnsi="Trebuchet MS" w:cs="Times New Roman"/>
          <w:lang w:eastAsia="sk-SK"/>
        </w:rPr>
        <w:t>surse, </w:t>
      </w:r>
      <w:r w:rsidRPr="003A3B48">
        <w:rPr>
          <w:rFonts w:ascii="Trebuchet MS" w:eastAsia="Times New Roman" w:hAnsi="Trebuchet MS" w:cs="Times New Roman"/>
          <w:b/>
          <w:bCs/>
          <w:lang w:eastAsia="sk-SK"/>
        </w:rPr>
        <w:t>ATUNCI </w:t>
      </w:r>
      <w:r w:rsidRPr="003A3B48">
        <w:rPr>
          <w:rFonts w:ascii="Trebuchet MS" w:eastAsia="Times New Roman" w:hAnsi="Trebuchet MS" w:cs="Times New Roman"/>
          <w:lang w:eastAsia="sk-SK"/>
        </w:rPr>
        <w:t>se pot desfăşura activităţile;</w:t>
      </w:r>
    </w:p>
    <w:p w:rsidR="00AE72AB" w:rsidRPr="003A3B48" w:rsidRDefault="00AE72AB" w:rsidP="00AE72AB">
      <w:pPr>
        <w:pStyle w:val="ListParagraph"/>
        <w:numPr>
          <w:ilvl w:val="0"/>
          <w:numId w:val="60"/>
        </w:numPr>
        <w:spacing w:after="0" w:line="240" w:lineRule="auto"/>
        <w:jc w:val="both"/>
        <w:rPr>
          <w:rFonts w:ascii="Trebuchet MS" w:eastAsia="Times New Roman" w:hAnsi="Trebuchet MS" w:cs="Times New Roman"/>
          <w:lang w:eastAsia="sk-SK"/>
        </w:rPr>
      </w:pPr>
      <w:r w:rsidRPr="003A3B48">
        <w:rPr>
          <w:rFonts w:ascii="Trebuchet MS" w:eastAsia="Times New Roman" w:hAnsi="Trebuchet MS" w:cs="Times New Roman"/>
          <w:b/>
          <w:bCs/>
          <w:lang w:eastAsia="sk-SK"/>
        </w:rPr>
        <w:t>DACĂ</w:t>
      </w:r>
      <w:r w:rsidRPr="003A3B48">
        <w:rPr>
          <w:rFonts w:ascii="Trebuchet MS" w:eastAsia="Times New Roman" w:hAnsi="Trebuchet MS" w:cs="Times New Roman"/>
          <w:lang w:eastAsia="sk-SK"/>
        </w:rPr>
        <w:t> activităţile sunt desfăşurate, </w:t>
      </w:r>
      <w:r w:rsidRPr="003A3B48">
        <w:rPr>
          <w:rFonts w:ascii="Trebuchet MS" w:eastAsia="Times New Roman" w:hAnsi="Trebuchet MS" w:cs="Times New Roman"/>
          <w:b/>
          <w:bCs/>
          <w:lang w:eastAsia="sk-SK"/>
        </w:rPr>
        <w:t>ATUNCI</w:t>
      </w:r>
      <w:r w:rsidRPr="003A3B48">
        <w:rPr>
          <w:rFonts w:ascii="Trebuchet MS" w:eastAsia="Times New Roman" w:hAnsi="Trebuchet MS" w:cs="Times New Roman"/>
          <w:lang w:eastAsia="sk-SK"/>
        </w:rPr>
        <w:t> se pot obţine rezultate,</w:t>
      </w:r>
    </w:p>
    <w:p w:rsidR="00AE72AB" w:rsidRPr="003A3B48" w:rsidRDefault="00AE72AB" w:rsidP="00AE72AB">
      <w:pPr>
        <w:pStyle w:val="ListParagraph"/>
        <w:numPr>
          <w:ilvl w:val="0"/>
          <w:numId w:val="60"/>
        </w:numPr>
        <w:spacing w:after="0" w:line="240" w:lineRule="auto"/>
        <w:jc w:val="both"/>
        <w:rPr>
          <w:rFonts w:ascii="Trebuchet MS" w:eastAsia="Times New Roman" w:hAnsi="Trebuchet MS" w:cs="Times New Roman"/>
          <w:lang w:eastAsia="sk-SK"/>
        </w:rPr>
      </w:pPr>
      <w:r w:rsidRPr="003A3B48">
        <w:rPr>
          <w:rFonts w:ascii="Trebuchet MS" w:eastAsia="Times New Roman" w:hAnsi="Trebuchet MS" w:cs="Times New Roman"/>
          <w:b/>
          <w:bCs/>
          <w:lang w:eastAsia="sk-SK"/>
        </w:rPr>
        <w:t>DACĂ</w:t>
      </w:r>
      <w:r w:rsidRPr="003A3B48">
        <w:rPr>
          <w:rFonts w:ascii="Trebuchet MS" w:eastAsia="Times New Roman" w:hAnsi="Trebuchet MS" w:cs="Times New Roman"/>
          <w:lang w:eastAsia="sk-SK"/>
        </w:rPr>
        <w:t> rezultatele sunt obţinute, </w:t>
      </w:r>
      <w:r w:rsidRPr="003A3B48">
        <w:rPr>
          <w:rFonts w:ascii="Trebuchet MS" w:eastAsia="Times New Roman" w:hAnsi="Trebuchet MS" w:cs="Times New Roman"/>
          <w:b/>
          <w:bCs/>
          <w:lang w:eastAsia="sk-SK"/>
        </w:rPr>
        <w:t>ATUNCI</w:t>
      </w:r>
      <w:r w:rsidRPr="003A3B48">
        <w:rPr>
          <w:rFonts w:ascii="Trebuchet MS" w:eastAsia="Times New Roman" w:hAnsi="Trebuchet MS" w:cs="Times New Roman"/>
          <w:lang w:eastAsia="sk-SK"/>
        </w:rPr>
        <w:t> se vor atinge obiectivele specifice;</w:t>
      </w:r>
    </w:p>
    <w:p w:rsidR="00AE72AB" w:rsidRPr="003A3B48" w:rsidRDefault="00AE72AB" w:rsidP="00AE72AB">
      <w:pPr>
        <w:pStyle w:val="ListParagraph"/>
        <w:numPr>
          <w:ilvl w:val="0"/>
          <w:numId w:val="60"/>
        </w:numPr>
        <w:spacing w:after="0" w:line="240" w:lineRule="auto"/>
        <w:jc w:val="both"/>
        <w:rPr>
          <w:rFonts w:ascii="Trebuchet MS" w:hAnsi="Trebuchet MS"/>
          <w:b/>
        </w:rPr>
      </w:pPr>
      <w:r w:rsidRPr="003A3B48">
        <w:rPr>
          <w:rFonts w:ascii="Trebuchet MS" w:eastAsia="Times New Roman" w:hAnsi="Trebuchet MS" w:cs="Times New Roman"/>
          <w:b/>
          <w:bCs/>
          <w:lang w:eastAsia="sk-SK"/>
        </w:rPr>
        <w:t>DACĂ</w:t>
      </w:r>
      <w:r w:rsidRPr="003A3B48">
        <w:rPr>
          <w:rFonts w:ascii="Trebuchet MS" w:eastAsia="Times New Roman" w:hAnsi="Trebuchet MS" w:cs="Times New Roman"/>
          <w:lang w:eastAsia="sk-SK"/>
        </w:rPr>
        <w:t> se ating obiectivele specifice, </w:t>
      </w:r>
      <w:r w:rsidRPr="003A3B48">
        <w:rPr>
          <w:rFonts w:ascii="Trebuchet MS" w:eastAsia="Times New Roman" w:hAnsi="Trebuchet MS" w:cs="Times New Roman"/>
          <w:b/>
          <w:bCs/>
          <w:lang w:eastAsia="sk-SK"/>
        </w:rPr>
        <w:t>ATUNCI</w:t>
      </w:r>
      <w:r w:rsidRPr="003A3B48">
        <w:rPr>
          <w:rFonts w:ascii="Trebuchet MS" w:eastAsia="Times New Roman" w:hAnsi="Trebuchet MS" w:cs="Times New Roman"/>
          <w:lang w:eastAsia="sk-SK"/>
        </w:rPr>
        <w:t> acestea vor contribui la atingerea obiectivului general</w:t>
      </w:r>
    </w:p>
    <w:p w:rsidR="005246A0" w:rsidRPr="00B161ED" w:rsidRDefault="005246A0" w:rsidP="005246A0">
      <w:pPr>
        <w:pStyle w:val="ListParagraph"/>
        <w:spacing w:after="0" w:line="240" w:lineRule="auto"/>
        <w:ind w:left="507"/>
        <w:jc w:val="both"/>
        <w:rPr>
          <w:rFonts w:ascii="Trebuchet MS" w:hAnsi="Trebuchet MS"/>
          <w:b/>
        </w:rPr>
      </w:pPr>
    </w:p>
    <w:p w:rsidR="005246A0" w:rsidRPr="00B161ED" w:rsidRDefault="005246A0" w:rsidP="005246A0">
      <w:pPr>
        <w:spacing w:after="0" w:line="240" w:lineRule="auto"/>
        <w:jc w:val="both"/>
        <w:rPr>
          <w:rFonts w:ascii="Trebuchet MS" w:hAnsi="Trebuchet MS"/>
          <w:b/>
        </w:rPr>
      </w:pPr>
      <w:r w:rsidRPr="00B161ED">
        <w:rPr>
          <w:rFonts w:ascii="Trebuchet MS" w:hAnsi="Trebuchet MS"/>
          <w:b/>
        </w:rPr>
        <w:t>Obiectivul general al proiectului/Scopul proiectului</w:t>
      </w:r>
    </w:p>
    <w:tbl>
      <w:tblPr>
        <w:tblStyle w:val="TableGrid"/>
        <w:tblW w:w="0" w:type="auto"/>
        <w:tblLook w:val="04A0" w:firstRow="1" w:lastRow="0" w:firstColumn="1" w:lastColumn="0" w:noHBand="0" w:noVBand="1"/>
      </w:tblPr>
      <w:tblGrid>
        <w:gridCol w:w="9288"/>
      </w:tblGrid>
      <w:tr w:rsidR="005246A0" w:rsidRPr="00EE187E" w:rsidTr="00E15B84">
        <w:tc>
          <w:tcPr>
            <w:tcW w:w="9464" w:type="dxa"/>
          </w:tcPr>
          <w:p w:rsidR="005246A0" w:rsidRPr="00B161ED" w:rsidRDefault="00AE72AB" w:rsidP="00E15B84">
            <w:pPr>
              <w:ind w:left="147"/>
              <w:jc w:val="both"/>
              <w:rPr>
                <w:rFonts w:ascii="Trebuchet MS" w:hAnsi="Trebuchet MS"/>
                <w:i/>
                <w:color w:val="FF0000"/>
              </w:rPr>
            </w:pPr>
            <w:r w:rsidRPr="00B161ED">
              <w:rPr>
                <w:rFonts w:ascii="Trebuchet MS" w:eastAsia="Times New Roman" w:hAnsi="Trebuchet MS" w:cs="Times New Roman"/>
                <w:i/>
                <w:color w:val="FF0000"/>
                <w:lang w:eastAsia="sk-SK"/>
              </w:rPr>
              <w:t xml:space="preserve"> </w:t>
            </w:r>
          </w:p>
        </w:tc>
      </w:tr>
    </w:tbl>
    <w:p w:rsidR="003A3B48" w:rsidRPr="00B161ED" w:rsidRDefault="003A3B48" w:rsidP="005246A0">
      <w:pPr>
        <w:spacing w:after="0" w:line="240" w:lineRule="auto"/>
        <w:ind w:left="147" w:right="163"/>
        <w:jc w:val="both"/>
        <w:rPr>
          <w:rFonts w:ascii="Trebuchet MS" w:hAnsi="Trebuchet MS"/>
          <w:i/>
          <w:color w:val="FF0000"/>
        </w:rPr>
      </w:pPr>
    </w:p>
    <w:p w:rsidR="005246A0" w:rsidRPr="00B161ED" w:rsidRDefault="005246A0" w:rsidP="005246A0">
      <w:pPr>
        <w:spacing w:after="0" w:line="240" w:lineRule="auto"/>
        <w:jc w:val="both"/>
        <w:rPr>
          <w:rFonts w:ascii="Trebuchet MS" w:hAnsi="Trebuchet MS"/>
          <w:b/>
        </w:rPr>
      </w:pPr>
      <w:r w:rsidRPr="00B161ED">
        <w:rPr>
          <w:rFonts w:ascii="Trebuchet MS" w:hAnsi="Trebuchet MS"/>
          <w:b/>
        </w:rPr>
        <w:t>Obiectivele specifice ale proiectului</w:t>
      </w:r>
    </w:p>
    <w:tbl>
      <w:tblPr>
        <w:tblStyle w:val="TableGrid"/>
        <w:tblW w:w="0" w:type="auto"/>
        <w:tblLook w:val="04A0" w:firstRow="1" w:lastRow="0" w:firstColumn="1" w:lastColumn="0" w:noHBand="0" w:noVBand="1"/>
      </w:tblPr>
      <w:tblGrid>
        <w:gridCol w:w="950"/>
        <w:gridCol w:w="8338"/>
      </w:tblGrid>
      <w:tr w:rsidR="005246A0" w:rsidRPr="00EE187E" w:rsidTr="00B161ED">
        <w:tc>
          <w:tcPr>
            <w:tcW w:w="959" w:type="dxa"/>
            <w:vAlign w:val="center"/>
          </w:tcPr>
          <w:p w:rsidR="005246A0" w:rsidRPr="00AD4E54" w:rsidRDefault="005246A0" w:rsidP="00E15B84">
            <w:pPr>
              <w:jc w:val="both"/>
              <w:rPr>
                <w:rFonts w:ascii="Trebuchet MS" w:hAnsi="Trebuchet MS"/>
                <w:b/>
                <w:rPrChange w:id="36" w:author="Gabriela Popescu" w:date="2018-04-23T12:13:00Z">
                  <w:rPr>
                    <w:rFonts w:ascii="Trebuchet MS" w:hAnsi="Trebuchet MS"/>
                    <w:b/>
                    <w:color w:val="4F4F4F"/>
                  </w:rPr>
                </w:rPrChange>
              </w:rPr>
            </w:pPr>
            <w:r w:rsidRPr="00AD4E54">
              <w:rPr>
                <w:rStyle w:val="ui-column-title1"/>
                <w:rFonts w:ascii="Trebuchet MS" w:hAnsi="Trebuchet MS"/>
                <w:b/>
                <w:rPrChange w:id="37" w:author="Gabriela Popescu" w:date="2018-04-23T12:13:00Z">
                  <w:rPr>
                    <w:rStyle w:val="ui-column-title1"/>
                    <w:rFonts w:ascii="Trebuchet MS" w:hAnsi="Trebuchet MS"/>
                    <w:b/>
                    <w:color w:val="4F4F4F"/>
                  </w:rPr>
                </w:rPrChange>
              </w:rPr>
              <w:t>Nr. crt.</w:t>
            </w:r>
          </w:p>
        </w:tc>
        <w:tc>
          <w:tcPr>
            <w:tcW w:w="8505" w:type="dxa"/>
            <w:vAlign w:val="center"/>
          </w:tcPr>
          <w:p w:rsidR="005246A0" w:rsidRPr="00AD4E54" w:rsidRDefault="005246A0" w:rsidP="00DC5D37">
            <w:pPr>
              <w:jc w:val="both"/>
              <w:rPr>
                <w:rFonts w:ascii="Trebuchet MS" w:hAnsi="Trebuchet MS"/>
                <w:b/>
                <w:rPrChange w:id="38" w:author="Gabriela Popescu" w:date="2018-04-23T12:13:00Z">
                  <w:rPr>
                    <w:rFonts w:ascii="Trebuchet MS" w:hAnsi="Trebuchet MS"/>
                    <w:b/>
                    <w:color w:val="4F4F4F"/>
                  </w:rPr>
                </w:rPrChange>
              </w:rPr>
            </w:pPr>
            <w:r w:rsidRPr="00AD4E54">
              <w:rPr>
                <w:rStyle w:val="ui-column-title1"/>
                <w:rFonts w:ascii="Trebuchet MS" w:hAnsi="Trebuchet MS"/>
                <w:b/>
                <w:rPrChange w:id="39" w:author="Gabriela Popescu" w:date="2018-04-23T12:13:00Z">
                  <w:rPr>
                    <w:rStyle w:val="ui-column-title1"/>
                    <w:rFonts w:ascii="Trebuchet MS" w:hAnsi="Trebuchet MS"/>
                    <w:b/>
                    <w:color w:val="4F4F4F"/>
                  </w:rPr>
                </w:rPrChange>
              </w:rPr>
              <w:t>Descriere obiective specifice ale proiectului</w:t>
            </w:r>
            <w:r w:rsidR="00D755A7" w:rsidRPr="00AD4E54">
              <w:rPr>
                <w:rStyle w:val="ui-column-title1"/>
                <w:rFonts w:ascii="Trebuchet MS" w:hAnsi="Trebuchet MS"/>
                <w:b/>
                <w:rPrChange w:id="40" w:author="Gabriela Popescu" w:date="2018-04-23T12:13:00Z">
                  <w:rPr>
                    <w:rStyle w:val="ui-column-title1"/>
                    <w:rFonts w:ascii="Trebuchet MS" w:hAnsi="Trebuchet MS"/>
                    <w:b/>
                    <w:color w:val="4F4F4F"/>
                  </w:rPr>
                </w:rPrChange>
              </w:rPr>
              <w:t xml:space="preserve"> (1750 caractere)</w:t>
            </w:r>
          </w:p>
        </w:tc>
      </w:tr>
      <w:tr w:rsidR="005246A0" w:rsidRPr="00EE187E" w:rsidTr="00B161ED">
        <w:tc>
          <w:tcPr>
            <w:tcW w:w="959" w:type="dxa"/>
            <w:vAlign w:val="center"/>
          </w:tcPr>
          <w:p w:rsidR="005246A0" w:rsidRPr="00B161ED" w:rsidRDefault="005246A0" w:rsidP="00E15B84">
            <w:pPr>
              <w:jc w:val="both"/>
              <w:rPr>
                <w:rStyle w:val="ui-column-title1"/>
                <w:rFonts w:ascii="Trebuchet MS" w:hAnsi="Trebuchet MS"/>
                <w:b/>
                <w:color w:val="4F4F4F"/>
              </w:rPr>
            </w:pPr>
          </w:p>
        </w:tc>
        <w:tc>
          <w:tcPr>
            <w:tcW w:w="8505" w:type="dxa"/>
            <w:vAlign w:val="center"/>
          </w:tcPr>
          <w:p w:rsidR="005246A0" w:rsidRPr="00B161ED" w:rsidRDefault="005246A0" w:rsidP="00E15B84">
            <w:pPr>
              <w:ind w:left="147" w:right="163"/>
              <w:jc w:val="both"/>
              <w:rPr>
                <w:rStyle w:val="ui-column-title1"/>
                <w:rFonts w:ascii="Trebuchet MS" w:hAnsi="Trebuchet MS"/>
                <w:b/>
                <w:color w:val="4F4F4F"/>
              </w:rPr>
            </w:pPr>
          </w:p>
        </w:tc>
      </w:tr>
    </w:tbl>
    <w:p w:rsidR="005246A0" w:rsidRPr="00B161ED" w:rsidRDefault="005246A0" w:rsidP="005246A0">
      <w:pPr>
        <w:spacing w:after="0" w:line="240" w:lineRule="auto"/>
        <w:jc w:val="both"/>
        <w:rPr>
          <w:rFonts w:ascii="Trebuchet MS" w:hAnsi="Trebuchet MS"/>
          <w:b/>
        </w:rPr>
      </w:pPr>
    </w:p>
    <w:p w:rsidR="005246A0" w:rsidRPr="00B161ED" w:rsidRDefault="005246A0" w:rsidP="005246A0">
      <w:pPr>
        <w:pStyle w:val="Heading1"/>
        <w:shd w:val="clear" w:color="auto" w:fill="B2A1C7" w:themeFill="accent4" w:themeFillTint="99"/>
        <w:spacing w:before="0" w:line="240" w:lineRule="auto"/>
        <w:jc w:val="both"/>
        <w:rPr>
          <w:rFonts w:ascii="Trebuchet MS" w:hAnsi="Trebuchet MS"/>
          <w:color w:val="auto"/>
          <w:sz w:val="22"/>
          <w:szCs w:val="22"/>
        </w:rPr>
      </w:pPr>
      <w:bookmarkStart w:id="41" w:name="_Toc477197215"/>
      <w:bookmarkStart w:id="42" w:name="_Toc490668896"/>
      <w:r w:rsidRPr="00B161ED">
        <w:rPr>
          <w:rFonts w:ascii="Trebuchet MS" w:hAnsi="Trebuchet MS"/>
          <w:color w:val="auto"/>
          <w:sz w:val="22"/>
          <w:szCs w:val="22"/>
        </w:rPr>
        <w:t>9. Rezultate așteptate</w:t>
      </w:r>
      <w:bookmarkEnd w:id="41"/>
      <w:bookmarkEnd w:id="42"/>
    </w:p>
    <w:p w:rsidR="005246A0" w:rsidRPr="00B161ED" w:rsidRDefault="005246A0" w:rsidP="005246A0">
      <w:pPr>
        <w:spacing w:after="0" w:line="240" w:lineRule="auto"/>
        <w:ind w:left="147" w:right="163"/>
        <w:jc w:val="both"/>
        <w:rPr>
          <w:rFonts w:ascii="Trebuchet MS" w:hAnsi="Trebuchet MS"/>
          <w:i/>
          <w:color w:val="FF0000"/>
        </w:rPr>
      </w:pPr>
    </w:p>
    <w:p w:rsidR="00AE72AB" w:rsidRPr="00B6225C" w:rsidRDefault="00AE72AB" w:rsidP="00AE72AB">
      <w:pPr>
        <w:spacing w:after="0" w:line="240" w:lineRule="auto"/>
        <w:ind w:left="147"/>
        <w:jc w:val="both"/>
        <w:rPr>
          <w:rFonts w:ascii="Trebuchet MS" w:eastAsia="Times New Roman" w:hAnsi="Trebuchet MS" w:cs="Times New Roman"/>
          <w:lang w:eastAsia="sk-SK"/>
        </w:rPr>
      </w:pPr>
      <w:r w:rsidRPr="00B6225C">
        <w:rPr>
          <w:rFonts w:ascii="Trebuchet MS" w:eastAsia="Times New Roman" w:hAnsi="Trebuchet MS" w:cs="Times New Roman"/>
          <w:lang w:eastAsia="sk-SK"/>
        </w:rPr>
        <w:t xml:space="preserve">Se completează cu descrierea fiecărui rezultat. Rezultatele trebuie să fie cuantificate și stabilite în strânsă legătură cu activitățile proiectului și să contribuie la realizarea indicatorului/indicatorilor stabiliți la nivel de proiect. </w:t>
      </w:r>
    </w:p>
    <w:p w:rsidR="00AE72AB" w:rsidRPr="00B6225C" w:rsidRDefault="00AE72AB" w:rsidP="00AE72AB">
      <w:pPr>
        <w:spacing w:after="0" w:line="240" w:lineRule="auto"/>
        <w:ind w:left="147"/>
        <w:jc w:val="both"/>
        <w:rPr>
          <w:rFonts w:ascii="Trebuchet MS" w:eastAsia="Times New Roman" w:hAnsi="Trebuchet MS" w:cs="Times New Roman"/>
          <w:lang w:eastAsia="sk-SK"/>
        </w:rPr>
      </w:pPr>
      <w:r w:rsidRPr="00B6225C">
        <w:rPr>
          <w:rFonts w:ascii="Trebuchet MS" w:eastAsia="Times New Roman" w:hAnsi="Trebuchet MS" w:cs="Times New Roman"/>
          <w:lang w:eastAsia="sk-SK"/>
        </w:rPr>
        <w:t>Activitățile privind managementul proiectului și informare și comunicare aferentă proiectului sunt activități generale, care contribuie la realizarea tuturor rezultatelor și nu trebuie definite rezultate specifice pentru aceste activități, fiind necesară selectarea pentru aceste activități a tuturor rezultatelor definite.</w:t>
      </w:r>
    </w:p>
    <w:p w:rsidR="00AE72AB" w:rsidRPr="00B161ED" w:rsidRDefault="00AE72AB" w:rsidP="00AE72AB">
      <w:pPr>
        <w:spacing w:after="0" w:line="240" w:lineRule="auto"/>
        <w:ind w:left="147"/>
        <w:jc w:val="both"/>
        <w:rPr>
          <w:rFonts w:ascii="Trebuchet MS" w:eastAsia="Times New Roman" w:hAnsi="Trebuchet MS" w:cs="Times New Roman"/>
          <w:color w:val="FF0000"/>
          <w:lang w:eastAsia="sk-SK"/>
        </w:rPr>
      </w:pPr>
      <w:r w:rsidRPr="00B161ED">
        <w:rPr>
          <w:rFonts w:ascii="Trebuchet MS" w:eastAsia="Times New Roman" w:hAnsi="Trebuchet MS" w:cs="Times New Roman"/>
          <w:b/>
          <w:color w:val="FF0000"/>
          <w:lang w:eastAsia="sk-SK"/>
        </w:rPr>
        <w:t>NOTĂ:</w:t>
      </w:r>
      <w:r w:rsidRPr="00B161ED">
        <w:rPr>
          <w:rFonts w:ascii="Trebuchet MS" w:eastAsia="Times New Roman" w:hAnsi="Trebuchet MS" w:cs="Times New Roman"/>
          <w:color w:val="FF0000"/>
          <w:lang w:eastAsia="sk-SK"/>
        </w:rPr>
        <w:t xml:space="preserve"> În funcția </w:t>
      </w:r>
      <w:r w:rsidRPr="00B161ED">
        <w:rPr>
          <w:rFonts w:ascii="Trebuchet MS" w:eastAsia="Times New Roman" w:hAnsi="Trebuchet MS" w:cs="Times New Roman"/>
          <w:i/>
          <w:color w:val="FF0000"/>
          <w:lang w:eastAsia="sk-SK"/>
        </w:rPr>
        <w:t>Activități previzionate</w:t>
      </w:r>
      <w:r w:rsidRPr="00B161ED">
        <w:rPr>
          <w:rFonts w:ascii="Trebuchet MS" w:eastAsia="Times New Roman" w:hAnsi="Trebuchet MS" w:cs="Times New Roman"/>
          <w:color w:val="FF0000"/>
          <w:lang w:eastAsia="sk-SK"/>
        </w:rPr>
        <w:t xml:space="preserve">, pentru fiecare activitate definită va trebui să fie selectat rezultatul la îndeplinirea căruia aceasta contribuie. Un rezultat poate fi obținut prin desfășurarea uneia sau mai multor activități. </w:t>
      </w:r>
    </w:p>
    <w:p w:rsidR="005246A0" w:rsidRPr="00B161ED" w:rsidRDefault="005246A0" w:rsidP="005246A0">
      <w:pPr>
        <w:spacing w:after="0" w:line="240" w:lineRule="auto"/>
        <w:jc w:val="both"/>
        <w:rPr>
          <w:rFonts w:ascii="Trebuchet MS" w:hAnsi="Trebuchet MS"/>
          <w:b/>
        </w:rPr>
      </w:pPr>
    </w:p>
    <w:tbl>
      <w:tblPr>
        <w:tblStyle w:val="TableGrid"/>
        <w:tblW w:w="0" w:type="auto"/>
        <w:tblLook w:val="04A0" w:firstRow="1" w:lastRow="0" w:firstColumn="1" w:lastColumn="0" w:noHBand="0" w:noVBand="1"/>
      </w:tblPr>
      <w:tblGrid>
        <w:gridCol w:w="951"/>
        <w:gridCol w:w="8337"/>
      </w:tblGrid>
      <w:tr w:rsidR="005246A0" w:rsidRPr="00EE187E" w:rsidTr="00B161ED">
        <w:tc>
          <w:tcPr>
            <w:tcW w:w="959" w:type="dxa"/>
            <w:vAlign w:val="center"/>
          </w:tcPr>
          <w:p w:rsidR="005246A0" w:rsidRPr="00337B4D" w:rsidRDefault="005246A0" w:rsidP="00E15B84">
            <w:pPr>
              <w:jc w:val="both"/>
              <w:rPr>
                <w:rStyle w:val="ui-column-title1"/>
                <w:rFonts w:ascii="Trebuchet MS" w:hAnsi="Trebuchet MS"/>
                <w:b/>
              </w:rPr>
            </w:pPr>
            <w:r w:rsidRPr="00337B4D">
              <w:rPr>
                <w:rStyle w:val="ui-column-title1"/>
                <w:rFonts w:ascii="Trebuchet MS" w:hAnsi="Trebuchet MS"/>
                <w:b/>
              </w:rPr>
              <w:t>Nr. crt.</w:t>
            </w:r>
          </w:p>
        </w:tc>
        <w:tc>
          <w:tcPr>
            <w:tcW w:w="8505" w:type="dxa"/>
            <w:vAlign w:val="center"/>
          </w:tcPr>
          <w:p w:rsidR="005246A0" w:rsidRPr="00337B4D" w:rsidRDefault="005246A0" w:rsidP="00E15B84">
            <w:pPr>
              <w:jc w:val="both"/>
              <w:rPr>
                <w:rStyle w:val="ui-column-title1"/>
                <w:rFonts w:ascii="Trebuchet MS" w:hAnsi="Trebuchet MS"/>
                <w:b/>
              </w:rPr>
            </w:pPr>
            <w:r w:rsidRPr="00337B4D">
              <w:rPr>
                <w:rStyle w:val="ui-column-title1"/>
                <w:rFonts w:ascii="Trebuchet MS" w:hAnsi="Trebuchet MS"/>
                <w:b/>
              </w:rPr>
              <w:t>Detalii rezultat</w:t>
            </w:r>
          </w:p>
        </w:tc>
      </w:tr>
      <w:tr w:rsidR="005246A0" w:rsidRPr="00EE187E" w:rsidTr="00B161ED">
        <w:tc>
          <w:tcPr>
            <w:tcW w:w="959" w:type="dxa"/>
            <w:vAlign w:val="center"/>
          </w:tcPr>
          <w:p w:rsidR="005246A0" w:rsidRPr="00B161ED" w:rsidRDefault="005246A0" w:rsidP="00E15B84">
            <w:pPr>
              <w:jc w:val="both"/>
              <w:rPr>
                <w:rFonts w:ascii="Trebuchet MS" w:hAnsi="Trebuchet MS"/>
                <w:b/>
              </w:rPr>
            </w:pPr>
          </w:p>
        </w:tc>
        <w:tc>
          <w:tcPr>
            <w:tcW w:w="8505" w:type="dxa"/>
            <w:vAlign w:val="center"/>
          </w:tcPr>
          <w:p w:rsidR="005246A0" w:rsidRPr="00B161ED" w:rsidRDefault="005246A0" w:rsidP="00E15B84">
            <w:pPr>
              <w:ind w:left="147" w:right="163"/>
              <w:jc w:val="both"/>
              <w:rPr>
                <w:rFonts w:ascii="Trebuchet MS" w:hAnsi="Trebuchet MS"/>
                <w:b/>
              </w:rPr>
            </w:pPr>
          </w:p>
        </w:tc>
      </w:tr>
    </w:tbl>
    <w:p w:rsidR="005246A0" w:rsidRPr="00B161ED" w:rsidRDefault="005246A0" w:rsidP="005246A0">
      <w:pPr>
        <w:spacing w:after="0" w:line="240" w:lineRule="auto"/>
        <w:jc w:val="both"/>
        <w:rPr>
          <w:rFonts w:ascii="Trebuchet MS" w:hAnsi="Trebuchet MS"/>
          <w:b/>
        </w:rPr>
      </w:pPr>
    </w:p>
    <w:p w:rsidR="005246A0" w:rsidRPr="00B161ED" w:rsidRDefault="005246A0" w:rsidP="005246A0">
      <w:pPr>
        <w:pStyle w:val="Heading1"/>
        <w:shd w:val="clear" w:color="auto" w:fill="B2A1C7" w:themeFill="accent4" w:themeFillTint="99"/>
        <w:spacing w:before="0" w:line="240" w:lineRule="auto"/>
        <w:jc w:val="both"/>
        <w:rPr>
          <w:rFonts w:ascii="Trebuchet MS" w:hAnsi="Trebuchet MS"/>
          <w:color w:val="auto"/>
          <w:sz w:val="22"/>
          <w:szCs w:val="22"/>
        </w:rPr>
      </w:pPr>
      <w:bookmarkStart w:id="43" w:name="_Toc477197216"/>
      <w:bookmarkStart w:id="44" w:name="_Toc490668897"/>
      <w:r w:rsidRPr="00B161ED">
        <w:rPr>
          <w:rFonts w:ascii="Trebuchet MS" w:hAnsi="Trebuchet MS"/>
          <w:color w:val="auto"/>
          <w:sz w:val="22"/>
          <w:szCs w:val="22"/>
        </w:rPr>
        <w:t>10. Context</w:t>
      </w:r>
      <w:bookmarkEnd w:id="43"/>
      <w:bookmarkEnd w:id="44"/>
    </w:p>
    <w:p w:rsidR="005246A0" w:rsidRPr="00B161ED" w:rsidRDefault="005246A0" w:rsidP="005246A0">
      <w:pPr>
        <w:spacing w:after="0" w:line="240" w:lineRule="auto"/>
        <w:jc w:val="both"/>
        <w:rPr>
          <w:rFonts w:ascii="Trebuchet MS" w:hAnsi="Trebuchet MS"/>
          <w:b/>
        </w:rPr>
      </w:pPr>
    </w:p>
    <w:tbl>
      <w:tblPr>
        <w:tblStyle w:val="TableGrid"/>
        <w:tblW w:w="0" w:type="auto"/>
        <w:tblLook w:val="04A0" w:firstRow="1" w:lastRow="0" w:firstColumn="1" w:lastColumn="0" w:noHBand="0" w:noVBand="1"/>
      </w:tblPr>
      <w:tblGrid>
        <w:gridCol w:w="9288"/>
      </w:tblGrid>
      <w:tr w:rsidR="005246A0" w:rsidRPr="00EE187E" w:rsidTr="00E15B84">
        <w:tc>
          <w:tcPr>
            <w:tcW w:w="9464" w:type="dxa"/>
          </w:tcPr>
          <w:p w:rsidR="00AE72AB" w:rsidRPr="00B6225C" w:rsidRDefault="00AE72AB" w:rsidP="00B161ED">
            <w:pPr>
              <w:jc w:val="both"/>
              <w:rPr>
                <w:rFonts w:ascii="Trebuchet MS" w:hAnsi="Trebuchet MS"/>
              </w:rPr>
            </w:pPr>
            <w:r w:rsidRPr="00B6225C">
              <w:rPr>
                <w:rFonts w:ascii="Trebuchet MS" w:hAnsi="Trebuchet MS"/>
              </w:rPr>
              <w:t>În cadrul acestei funcții se vor prezenta, cu titlu de exemplu, următoarele</w:t>
            </w:r>
            <w:r w:rsidR="000B7A9B" w:rsidRPr="00B6225C">
              <w:rPr>
                <w:rFonts w:ascii="Trebuchet MS" w:hAnsi="Trebuchet MS"/>
              </w:rPr>
              <w:t xml:space="preserve"> </w:t>
            </w:r>
            <w:r w:rsidR="00667C24" w:rsidRPr="00B6225C">
              <w:rPr>
                <w:rFonts w:ascii="Trebuchet MS" w:hAnsi="Trebuchet MS"/>
              </w:rPr>
              <w:t>(cu încadrare în 10500 caractere)</w:t>
            </w:r>
            <w:r w:rsidR="00070963" w:rsidRPr="00B6225C">
              <w:rPr>
                <w:rFonts w:ascii="Trebuchet MS" w:hAnsi="Trebuchet MS"/>
              </w:rPr>
              <w:t>:</w:t>
            </w:r>
          </w:p>
          <w:p w:rsidR="00070963" w:rsidRPr="00B6225C" w:rsidRDefault="00070963" w:rsidP="00AE72AB">
            <w:pPr>
              <w:numPr>
                <w:ilvl w:val="0"/>
                <w:numId w:val="61"/>
              </w:numPr>
              <w:spacing w:after="0" w:line="240" w:lineRule="auto"/>
              <w:jc w:val="both"/>
              <w:rPr>
                <w:rFonts w:ascii="Trebuchet MS" w:hAnsi="Trebuchet MS"/>
              </w:rPr>
            </w:pPr>
            <w:r w:rsidRPr="00B6225C">
              <w:rPr>
                <w:rFonts w:ascii="Trebuchet MS" w:hAnsi="Trebuchet MS"/>
              </w:rPr>
              <w:t>se va prezenta rolul instituției beneficiare în contextul FESI.</w:t>
            </w:r>
          </w:p>
          <w:p w:rsidR="00AE72AB" w:rsidRPr="00B6225C" w:rsidRDefault="00AE72AB" w:rsidP="00AE72AB">
            <w:pPr>
              <w:numPr>
                <w:ilvl w:val="0"/>
                <w:numId w:val="61"/>
              </w:numPr>
              <w:spacing w:after="0" w:line="240" w:lineRule="auto"/>
              <w:jc w:val="both"/>
              <w:rPr>
                <w:rFonts w:ascii="Trebuchet MS" w:hAnsi="Trebuchet MS"/>
              </w:rPr>
            </w:pPr>
            <w:r w:rsidRPr="00B6225C">
              <w:rPr>
                <w:rFonts w:ascii="Trebuchet MS" w:hAnsi="Trebuchet MS"/>
              </w:rPr>
              <w:t>se va preciza dacă proiectul pentru care se solicită finanţarea este o fază a unei operaţiuni mai complexe, explicându-se dacă fazele acestuia din urmă sunt independente din punct de vedere tehnic şi financiar şi ce criterii s-au folosit în departajarea lor.</w:t>
            </w:r>
          </w:p>
          <w:p w:rsidR="00AE72AB" w:rsidRPr="00B6225C" w:rsidRDefault="00694E5D" w:rsidP="00AE72AB">
            <w:pPr>
              <w:numPr>
                <w:ilvl w:val="0"/>
                <w:numId w:val="61"/>
              </w:numPr>
              <w:spacing w:after="0" w:line="240" w:lineRule="auto"/>
              <w:jc w:val="both"/>
              <w:rPr>
                <w:rFonts w:ascii="Trebuchet MS" w:hAnsi="Trebuchet MS"/>
              </w:rPr>
            </w:pPr>
            <w:r w:rsidRPr="00B6225C">
              <w:rPr>
                <w:rFonts w:ascii="Trebuchet MS" w:hAnsi="Trebuchet MS"/>
              </w:rPr>
              <w:t>modul în care proiectul se corelează cu alte proiecte finanţate din fonduri publice/private, la nivel regional/local</w:t>
            </w:r>
            <w:r w:rsidR="00763AC2" w:rsidRPr="000A6E83">
              <w:rPr>
                <w:rFonts w:ascii="Trebuchet MS" w:hAnsi="Trebuchet MS"/>
              </w:rPr>
              <w:t xml:space="preserve"> selectate</w:t>
            </w:r>
            <w:r w:rsidRPr="00B6225C">
              <w:rPr>
                <w:rFonts w:ascii="Trebuchet MS" w:hAnsi="Trebuchet MS"/>
              </w:rPr>
              <w:t xml:space="preserve"> la funcția </w:t>
            </w:r>
            <w:r w:rsidRPr="00B6225C">
              <w:rPr>
                <w:rFonts w:ascii="Trebuchet MS" w:hAnsi="Trebuchet MS"/>
                <w:i/>
              </w:rPr>
              <w:t>Complementaritatea</w:t>
            </w:r>
            <w:r w:rsidR="00763AC2">
              <w:rPr>
                <w:rFonts w:ascii="Trebuchet MS" w:hAnsi="Trebuchet MS"/>
                <w:i/>
              </w:rPr>
              <w:t xml:space="preserve"> cu</w:t>
            </w:r>
            <w:r w:rsidRPr="00B6225C">
              <w:rPr>
                <w:rFonts w:ascii="Trebuchet MS" w:hAnsi="Trebuchet MS"/>
                <w:i/>
              </w:rPr>
              <w:t xml:space="preserve"> finanțări anterioare</w:t>
            </w:r>
            <w:r w:rsidRPr="00B6225C">
              <w:rPr>
                <w:rFonts w:ascii="Trebuchet MS" w:hAnsi="Trebuchet MS"/>
              </w:rPr>
              <w:t>.</w:t>
            </w:r>
          </w:p>
          <w:p w:rsidR="00AE72AB" w:rsidRPr="00B161ED" w:rsidRDefault="00AE72AB" w:rsidP="00E15B84">
            <w:pPr>
              <w:jc w:val="both"/>
              <w:rPr>
                <w:rFonts w:ascii="Trebuchet MS" w:hAnsi="Trebuchet MS"/>
                <w:b/>
                <w:color w:val="FF0000"/>
              </w:rPr>
            </w:pPr>
            <w:r w:rsidRPr="00B161ED">
              <w:rPr>
                <w:rFonts w:ascii="Trebuchet MS" w:hAnsi="Trebuchet MS"/>
                <w:b/>
                <w:color w:val="FF0000"/>
              </w:rPr>
              <w:t xml:space="preserve">NOTĂ: </w:t>
            </w:r>
          </w:p>
          <w:p w:rsidR="005246A0" w:rsidRPr="00B161ED" w:rsidRDefault="00694E5D" w:rsidP="00D527B1">
            <w:pPr>
              <w:spacing w:after="0" w:line="240" w:lineRule="auto"/>
              <w:jc w:val="both"/>
              <w:rPr>
                <w:rFonts w:ascii="Trebuchet MS" w:hAnsi="Trebuchet MS"/>
                <w:color w:val="FF0000"/>
              </w:rPr>
            </w:pPr>
            <w:r>
              <w:rPr>
                <w:rFonts w:ascii="Trebuchet MS" w:hAnsi="Trebuchet MS"/>
                <w:color w:val="FF0000"/>
              </w:rPr>
              <w:t>M</w:t>
            </w:r>
            <w:r w:rsidR="00AE72AB" w:rsidRPr="00B161ED">
              <w:rPr>
                <w:rFonts w:ascii="Trebuchet MS" w:hAnsi="Trebuchet MS"/>
                <w:color w:val="FF0000"/>
              </w:rPr>
              <w:t xml:space="preserve">odul în care proiectul relaţionează/se încadrează/răspunde unei strategii naţionale/plan de acțiune în domeniu/ FESI se va prezenta la funcția </w:t>
            </w:r>
            <w:r w:rsidR="00AE72AB" w:rsidRPr="00B161ED">
              <w:rPr>
                <w:rFonts w:ascii="Trebuchet MS" w:hAnsi="Trebuchet MS"/>
                <w:i/>
                <w:color w:val="FF0000"/>
              </w:rPr>
              <w:t>Relevanță</w:t>
            </w:r>
            <w:r>
              <w:rPr>
                <w:rFonts w:ascii="Trebuchet MS" w:hAnsi="Trebuchet MS"/>
                <w:color w:val="FF0000"/>
              </w:rPr>
              <w:t>.</w:t>
            </w:r>
          </w:p>
        </w:tc>
      </w:tr>
    </w:tbl>
    <w:p w:rsidR="005246A0" w:rsidRPr="00B161ED" w:rsidRDefault="005246A0" w:rsidP="005246A0">
      <w:pPr>
        <w:spacing w:after="0" w:line="240" w:lineRule="auto"/>
        <w:jc w:val="both"/>
        <w:rPr>
          <w:rFonts w:ascii="Trebuchet MS" w:hAnsi="Trebuchet MS"/>
          <w:b/>
        </w:rPr>
      </w:pPr>
    </w:p>
    <w:p w:rsidR="005246A0" w:rsidRPr="00B161ED" w:rsidRDefault="005246A0" w:rsidP="005246A0">
      <w:pPr>
        <w:pStyle w:val="Heading1"/>
        <w:shd w:val="clear" w:color="auto" w:fill="B2A1C7" w:themeFill="accent4" w:themeFillTint="99"/>
        <w:spacing w:before="0" w:line="240" w:lineRule="auto"/>
        <w:jc w:val="both"/>
        <w:rPr>
          <w:rFonts w:ascii="Trebuchet MS" w:hAnsi="Trebuchet MS"/>
          <w:color w:val="auto"/>
          <w:sz w:val="22"/>
          <w:szCs w:val="22"/>
        </w:rPr>
      </w:pPr>
      <w:bookmarkStart w:id="45" w:name="_Toc477197217"/>
      <w:bookmarkStart w:id="46" w:name="_Toc490668898"/>
      <w:r w:rsidRPr="00B161ED">
        <w:rPr>
          <w:rFonts w:ascii="Trebuchet MS" w:hAnsi="Trebuchet MS"/>
          <w:color w:val="auto"/>
          <w:sz w:val="22"/>
          <w:szCs w:val="22"/>
        </w:rPr>
        <w:t>11. Justificare</w:t>
      </w:r>
      <w:bookmarkEnd w:id="45"/>
      <w:bookmarkEnd w:id="46"/>
    </w:p>
    <w:p w:rsidR="005246A0" w:rsidRPr="00B161ED" w:rsidRDefault="005246A0" w:rsidP="005246A0">
      <w:pPr>
        <w:spacing w:after="0" w:line="240" w:lineRule="auto"/>
        <w:jc w:val="both"/>
        <w:rPr>
          <w:rFonts w:ascii="Trebuchet MS" w:hAnsi="Trebuchet MS"/>
          <w:b/>
        </w:rPr>
      </w:pPr>
    </w:p>
    <w:tbl>
      <w:tblPr>
        <w:tblStyle w:val="TableGrid"/>
        <w:tblW w:w="0" w:type="auto"/>
        <w:tblLook w:val="04A0" w:firstRow="1" w:lastRow="0" w:firstColumn="1" w:lastColumn="0" w:noHBand="0" w:noVBand="1"/>
      </w:tblPr>
      <w:tblGrid>
        <w:gridCol w:w="9288"/>
      </w:tblGrid>
      <w:tr w:rsidR="005246A0" w:rsidRPr="00EE187E" w:rsidTr="00E15B84">
        <w:tc>
          <w:tcPr>
            <w:tcW w:w="9464" w:type="dxa"/>
          </w:tcPr>
          <w:p w:rsidR="00AE72AB" w:rsidRPr="00970099" w:rsidRDefault="00AE72AB" w:rsidP="00E15B84">
            <w:pPr>
              <w:jc w:val="both"/>
              <w:rPr>
                <w:rFonts w:ascii="Trebuchet MS" w:hAnsi="Trebuchet MS"/>
              </w:rPr>
            </w:pPr>
            <w:r w:rsidRPr="0011069E">
              <w:rPr>
                <w:rFonts w:ascii="Trebuchet MS" w:hAnsi="Trebuchet MS"/>
              </w:rPr>
              <w:t>Se vor prezent</w:t>
            </w:r>
            <w:r w:rsidR="000B7A9B" w:rsidRPr="00941BF9">
              <w:rPr>
                <w:rFonts w:ascii="Trebuchet MS" w:hAnsi="Trebuchet MS"/>
              </w:rPr>
              <w:t>a pe scurt următoarele elemente (cu încadrare în 10500 caractere):</w:t>
            </w:r>
          </w:p>
          <w:p w:rsidR="00AE72AB" w:rsidRPr="00970099" w:rsidRDefault="00AE72AB" w:rsidP="00AE72AB">
            <w:pPr>
              <w:numPr>
                <w:ilvl w:val="0"/>
                <w:numId w:val="61"/>
              </w:numPr>
              <w:spacing w:after="0" w:line="240" w:lineRule="auto"/>
              <w:jc w:val="both"/>
              <w:rPr>
                <w:rFonts w:ascii="Trebuchet MS" w:hAnsi="Trebuchet MS"/>
              </w:rPr>
            </w:pPr>
            <w:r w:rsidRPr="00970099">
              <w:rPr>
                <w:rFonts w:ascii="Trebuchet MS" w:hAnsi="Trebuchet MS"/>
              </w:rPr>
              <w:t>principalele probleme și necesitățile care justifică intervențiile;</w:t>
            </w:r>
          </w:p>
          <w:p w:rsidR="00AE72AB" w:rsidRPr="0011069E" w:rsidRDefault="00AE72AB" w:rsidP="00AE72AB">
            <w:pPr>
              <w:numPr>
                <w:ilvl w:val="0"/>
                <w:numId w:val="61"/>
              </w:numPr>
              <w:spacing w:after="0" w:line="240" w:lineRule="auto"/>
              <w:jc w:val="both"/>
              <w:rPr>
                <w:rFonts w:ascii="Trebuchet MS" w:hAnsi="Trebuchet MS"/>
              </w:rPr>
            </w:pPr>
            <w:r w:rsidRPr="0011069E">
              <w:rPr>
                <w:rFonts w:ascii="Trebuchet MS" w:hAnsi="Trebuchet MS"/>
              </w:rPr>
              <w:t>elementele care au fundamentat analiza în baza căreia au fost identificate problemele și necesitățile;</w:t>
            </w:r>
          </w:p>
          <w:p w:rsidR="00092DB4" w:rsidRPr="0011069E" w:rsidRDefault="00AE72AB" w:rsidP="00694E5D">
            <w:pPr>
              <w:numPr>
                <w:ilvl w:val="0"/>
                <w:numId w:val="61"/>
              </w:numPr>
              <w:spacing w:after="0" w:line="240" w:lineRule="auto"/>
              <w:jc w:val="both"/>
              <w:rPr>
                <w:rFonts w:ascii="Trebuchet MS" w:hAnsi="Trebuchet MS"/>
              </w:rPr>
            </w:pPr>
            <w:r w:rsidRPr="0011069E">
              <w:rPr>
                <w:rFonts w:ascii="Trebuchet MS" w:hAnsi="Trebuchet MS"/>
              </w:rPr>
              <w:t>modalitatea în care obiectivele proiectului contribuie la soluţionarea problemelor identificate și care este valoarea sa adăugată</w:t>
            </w:r>
            <w:r w:rsidR="00092DB4" w:rsidRPr="0011069E">
              <w:rPr>
                <w:rFonts w:ascii="Trebuchet MS" w:hAnsi="Trebuchet MS"/>
              </w:rPr>
              <w:t>;</w:t>
            </w:r>
          </w:p>
          <w:p w:rsidR="00D34A76" w:rsidRDefault="00092DB4" w:rsidP="00694E5D">
            <w:pPr>
              <w:numPr>
                <w:ilvl w:val="0"/>
                <w:numId w:val="61"/>
              </w:numPr>
              <w:spacing w:after="0" w:line="240" w:lineRule="auto"/>
              <w:jc w:val="both"/>
              <w:rPr>
                <w:ins w:id="47" w:author="Daniela Balan" w:date="2018-06-18T10:26:00Z"/>
                <w:rFonts w:ascii="Trebuchet MS" w:hAnsi="Trebuchet MS"/>
              </w:rPr>
            </w:pPr>
            <w:r w:rsidRPr="0011069E">
              <w:rPr>
                <w:rFonts w:ascii="Trebuchet MS" w:hAnsi="Trebuchet MS"/>
              </w:rPr>
              <w:t>în cazul în care se selectează indicatori aferenți altei acțiuni, se justifică necesitatea acestei selecții</w:t>
            </w:r>
            <w:ins w:id="48" w:author="Daniela Balan" w:date="2018-06-18T10:26:00Z">
              <w:r w:rsidR="00D34A76">
                <w:rPr>
                  <w:rFonts w:ascii="Trebuchet MS" w:hAnsi="Trebuchet MS"/>
                </w:rPr>
                <w:t>;</w:t>
              </w:r>
            </w:ins>
          </w:p>
          <w:p w:rsidR="005246A0" w:rsidRPr="00720C8A" w:rsidRDefault="00D34A76" w:rsidP="00694E5D">
            <w:pPr>
              <w:numPr>
                <w:ilvl w:val="0"/>
                <w:numId w:val="61"/>
              </w:numPr>
              <w:spacing w:after="0" w:line="240" w:lineRule="auto"/>
              <w:jc w:val="both"/>
              <w:rPr>
                <w:rFonts w:ascii="Trebuchet MS" w:hAnsi="Trebuchet MS"/>
              </w:rPr>
            </w:pPr>
            <w:ins w:id="49" w:author="Daniela Balan" w:date="2018-06-18T10:26:00Z">
              <w:r>
                <w:rPr>
                  <w:rFonts w:ascii="Trebuchet MS" w:hAnsi="Trebuchet MS"/>
                </w:rPr>
                <w:t>în cazul în care rezultatele și ținta indicatorilor sunt diminuat</w:t>
              </w:r>
            </w:ins>
            <w:ins w:id="50" w:author="Daniela Balan" w:date="2018-06-18T10:27:00Z">
              <w:r>
                <w:rPr>
                  <w:rFonts w:ascii="Trebuchet MS" w:hAnsi="Trebuchet MS"/>
                </w:rPr>
                <w:t>e față de cele aprobate în fișa de proiect, se justifică necesitatea acestei modificări</w:t>
              </w:r>
            </w:ins>
            <w:r w:rsidR="00AE72AB" w:rsidRPr="0011069E">
              <w:rPr>
                <w:rFonts w:ascii="Trebuchet MS" w:hAnsi="Trebuchet MS"/>
              </w:rPr>
              <w:t>.</w:t>
            </w:r>
          </w:p>
        </w:tc>
      </w:tr>
    </w:tbl>
    <w:p w:rsidR="005246A0" w:rsidRPr="00B161ED" w:rsidRDefault="005246A0" w:rsidP="005246A0">
      <w:pPr>
        <w:spacing w:after="0" w:line="240" w:lineRule="auto"/>
        <w:jc w:val="both"/>
        <w:rPr>
          <w:rFonts w:ascii="Trebuchet MS" w:hAnsi="Trebuchet MS"/>
          <w:b/>
        </w:rPr>
      </w:pPr>
    </w:p>
    <w:p w:rsidR="005246A0" w:rsidRPr="00B161ED" w:rsidRDefault="005246A0" w:rsidP="005246A0">
      <w:pPr>
        <w:pStyle w:val="Heading1"/>
        <w:shd w:val="clear" w:color="auto" w:fill="B2A1C7" w:themeFill="accent4" w:themeFillTint="99"/>
        <w:spacing w:before="0" w:line="240" w:lineRule="auto"/>
        <w:jc w:val="both"/>
        <w:rPr>
          <w:rFonts w:ascii="Trebuchet MS" w:hAnsi="Trebuchet MS"/>
          <w:color w:val="auto"/>
          <w:sz w:val="22"/>
          <w:szCs w:val="22"/>
        </w:rPr>
      </w:pPr>
      <w:bookmarkStart w:id="51" w:name="_Toc477197218"/>
      <w:bookmarkStart w:id="52" w:name="_Toc490668899"/>
      <w:r w:rsidRPr="00B161ED">
        <w:rPr>
          <w:rFonts w:ascii="Trebuchet MS" w:hAnsi="Trebuchet MS"/>
          <w:color w:val="auto"/>
          <w:sz w:val="22"/>
          <w:szCs w:val="22"/>
        </w:rPr>
        <w:t>12. Grup țintă</w:t>
      </w:r>
      <w:bookmarkEnd w:id="51"/>
      <w:bookmarkEnd w:id="52"/>
    </w:p>
    <w:p w:rsidR="005246A0" w:rsidRPr="00B161ED" w:rsidRDefault="005246A0" w:rsidP="005246A0">
      <w:pPr>
        <w:spacing w:after="0" w:line="240" w:lineRule="auto"/>
        <w:jc w:val="both"/>
        <w:rPr>
          <w:rFonts w:ascii="Trebuchet MS" w:hAnsi="Trebuchet MS"/>
          <w:b/>
        </w:rPr>
      </w:pPr>
    </w:p>
    <w:tbl>
      <w:tblPr>
        <w:tblStyle w:val="TableGrid"/>
        <w:tblW w:w="0" w:type="auto"/>
        <w:tblLook w:val="04A0" w:firstRow="1" w:lastRow="0" w:firstColumn="1" w:lastColumn="0" w:noHBand="0" w:noVBand="1"/>
      </w:tblPr>
      <w:tblGrid>
        <w:gridCol w:w="9288"/>
      </w:tblGrid>
      <w:tr w:rsidR="005246A0" w:rsidRPr="00EE187E" w:rsidTr="00E15B84">
        <w:tc>
          <w:tcPr>
            <w:tcW w:w="9464" w:type="dxa"/>
          </w:tcPr>
          <w:p w:rsidR="005246A0" w:rsidRPr="00B161ED" w:rsidRDefault="00AE72AB" w:rsidP="00E15B84">
            <w:pPr>
              <w:jc w:val="both"/>
              <w:rPr>
                <w:rFonts w:ascii="Trebuchet MS" w:hAnsi="Trebuchet MS"/>
                <w:b/>
              </w:rPr>
            </w:pPr>
            <w:r w:rsidRPr="00B6225C">
              <w:rPr>
                <w:rFonts w:ascii="Trebuchet MS" w:hAnsi="Trebuchet MS"/>
              </w:rPr>
              <w:lastRenderedPageBreak/>
              <w:t>Se vor indica grupurile/entităţile care vor beneficia sau care sunt vizate de rezultatele proiectului, direct și/sau indirect.</w:t>
            </w:r>
          </w:p>
        </w:tc>
      </w:tr>
    </w:tbl>
    <w:p w:rsidR="005246A0" w:rsidRPr="00B161ED" w:rsidRDefault="005246A0" w:rsidP="005246A0">
      <w:pPr>
        <w:spacing w:after="0" w:line="240" w:lineRule="auto"/>
        <w:jc w:val="both"/>
        <w:rPr>
          <w:rFonts w:ascii="Trebuchet MS" w:hAnsi="Trebuchet MS"/>
          <w:b/>
        </w:rPr>
      </w:pPr>
    </w:p>
    <w:p w:rsidR="005246A0" w:rsidRPr="00B161ED" w:rsidRDefault="005246A0" w:rsidP="005246A0">
      <w:pPr>
        <w:pStyle w:val="Heading1"/>
        <w:shd w:val="clear" w:color="auto" w:fill="B2A1C7" w:themeFill="accent4" w:themeFillTint="99"/>
        <w:spacing w:before="0" w:line="240" w:lineRule="auto"/>
        <w:jc w:val="both"/>
        <w:rPr>
          <w:rFonts w:ascii="Trebuchet MS" w:hAnsi="Trebuchet MS"/>
          <w:color w:val="auto"/>
          <w:sz w:val="22"/>
          <w:szCs w:val="22"/>
        </w:rPr>
      </w:pPr>
      <w:bookmarkStart w:id="53" w:name="_Toc477197219"/>
      <w:bookmarkStart w:id="54" w:name="_Toc490668900"/>
      <w:r w:rsidRPr="00B161ED">
        <w:rPr>
          <w:rFonts w:ascii="Trebuchet MS" w:hAnsi="Trebuchet MS"/>
          <w:color w:val="auto"/>
          <w:sz w:val="22"/>
          <w:szCs w:val="22"/>
        </w:rPr>
        <w:t>13. Sustenabilitate</w:t>
      </w:r>
      <w:bookmarkEnd w:id="53"/>
      <w:bookmarkEnd w:id="54"/>
    </w:p>
    <w:p w:rsidR="005246A0" w:rsidRPr="00B161ED" w:rsidRDefault="005246A0" w:rsidP="005246A0">
      <w:pPr>
        <w:spacing w:after="0" w:line="240" w:lineRule="auto"/>
        <w:jc w:val="both"/>
        <w:rPr>
          <w:rFonts w:ascii="Trebuchet MS" w:hAnsi="Trebuchet MS"/>
          <w:b/>
        </w:rPr>
      </w:pPr>
    </w:p>
    <w:p w:rsidR="005246A0" w:rsidRPr="00B161ED" w:rsidRDefault="005246A0" w:rsidP="005246A0">
      <w:pPr>
        <w:spacing w:after="0" w:line="240" w:lineRule="auto"/>
        <w:jc w:val="both"/>
        <w:rPr>
          <w:rFonts w:ascii="Trebuchet MS" w:hAnsi="Trebuchet MS"/>
          <w:b/>
        </w:rPr>
      </w:pPr>
      <w:r w:rsidRPr="00B161ED">
        <w:rPr>
          <w:rFonts w:ascii="Trebuchet MS" w:hAnsi="Trebuchet MS"/>
          <w:b/>
        </w:rPr>
        <w:t>Descriere/valorificarea rezultatelor:</w:t>
      </w:r>
    </w:p>
    <w:tbl>
      <w:tblPr>
        <w:tblStyle w:val="TableGrid"/>
        <w:tblW w:w="0" w:type="auto"/>
        <w:tblLook w:val="04A0" w:firstRow="1" w:lastRow="0" w:firstColumn="1" w:lastColumn="0" w:noHBand="0" w:noVBand="1"/>
      </w:tblPr>
      <w:tblGrid>
        <w:gridCol w:w="9288"/>
      </w:tblGrid>
      <w:tr w:rsidR="005246A0" w:rsidRPr="00EE187E" w:rsidTr="00E15B84">
        <w:tc>
          <w:tcPr>
            <w:tcW w:w="9464" w:type="dxa"/>
          </w:tcPr>
          <w:p w:rsidR="00AE72AB" w:rsidRPr="00B6225C" w:rsidRDefault="00AE72AB" w:rsidP="00E15B84">
            <w:pPr>
              <w:jc w:val="both"/>
              <w:rPr>
                <w:rFonts w:ascii="Trebuchet MS" w:hAnsi="Trebuchet MS"/>
              </w:rPr>
            </w:pPr>
            <w:r w:rsidRPr="00B6225C">
              <w:rPr>
                <w:rFonts w:ascii="Trebuchet MS" w:hAnsi="Trebuchet MS"/>
              </w:rPr>
              <w:t xml:space="preserve">La câmpul </w:t>
            </w:r>
            <w:r w:rsidRPr="00B6225C">
              <w:rPr>
                <w:rFonts w:ascii="Trebuchet MS" w:hAnsi="Trebuchet MS"/>
                <w:i/>
              </w:rPr>
              <w:t>Descriere/Valorificarea rezultatelor</w:t>
            </w:r>
            <w:r w:rsidRPr="00B6225C">
              <w:rPr>
                <w:rFonts w:ascii="Trebuchet MS" w:hAnsi="Trebuchet MS"/>
              </w:rPr>
              <w:t>, se vor completa informații cu privire la unul sau mai multe din următoarele aspecte:</w:t>
            </w:r>
          </w:p>
          <w:p w:rsidR="00AE72AB" w:rsidRPr="00B6225C" w:rsidRDefault="00AE72AB" w:rsidP="00AE72AB">
            <w:pPr>
              <w:numPr>
                <w:ilvl w:val="0"/>
                <w:numId w:val="61"/>
              </w:numPr>
              <w:spacing w:after="0" w:line="240" w:lineRule="auto"/>
              <w:jc w:val="both"/>
              <w:rPr>
                <w:rFonts w:ascii="Trebuchet MS" w:hAnsi="Trebuchet MS"/>
              </w:rPr>
            </w:pPr>
            <w:r w:rsidRPr="00B6225C">
              <w:rPr>
                <w:rFonts w:ascii="Trebuchet MS" w:hAnsi="Trebuchet MS"/>
              </w:rPr>
              <w:t>Modul în care</w:t>
            </w:r>
            <w:r w:rsidR="00A94B05">
              <w:rPr>
                <w:rFonts w:ascii="Trebuchet MS" w:hAnsi="Trebuchet MS"/>
              </w:rPr>
              <w:t xml:space="preserve"> se va asigura </w:t>
            </w:r>
            <w:r w:rsidR="00A94B05" w:rsidRPr="008D5F7B">
              <w:rPr>
                <w:rFonts w:ascii="Trebuchet MS" w:hAnsi="Trebuchet MS"/>
              </w:rPr>
              <w:t xml:space="preserve">valorificarea </w:t>
            </w:r>
            <w:r w:rsidRPr="008D5F7B">
              <w:rPr>
                <w:rFonts w:ascii="Trebuchet MS" w:hAnsi="Trebuchet MS"/>
              </w:rPr>
              <w:t>rezultatelor</w:t>
            </w:r>
            <w:r w:rsidR="00A94B05" w:rsidRPr="008D5F7B">
              <w:rPr>
                <w:rFonts w:ascii="Trebuchet MS" w:hAnsi="Trebuchet MS"/>
              </w:rPr>
              <w:t xml:space="preserve"> şi/sau livrabilelor</w:t>
            </w:r>
            <w:r w:rsidRPr="008D5F7B">
              <w:rPr>
                <w:rFonts w:ascii="Trebuchet MS" w:hAnsi="Trebuchet MS"/>
              </w:rPr>
              <w:t xml:space="preserve"> </w:t>
            </w:r>
            <w:r w:rsidRPr="00B6225C">
              <w:rPr>
                <w:rFonts w:ascii="Trebuchet MS" w:hAnsi="Trebuchet MS"/>
              </w:rPr>
              <w:t xml:space="preserve">proiectului după finalizarea implementării acestuia, cu stabilirea entităţilor responsabile, fondurilor disponibile, dacă sunt necesare, precum și a orizontului de timp. </w:t>
            </w:r>
            <w:r w:rsidR="0005506F" w:rsidRPr="000A6E83">
              <w:rPr>
                <w:rFonts w:ascii="Trebuchet MS" w:hAnsi="Trebuchet MS"/>
              </w:rPr>
              <w:t>Beneficiarul trebuie să se angajeze că valorifică rezultatele și/sau livrabilele elaborate în cadrul proiectelor (exceptie făcând proiectele care au vizat achiziția/dezvoltarea de elemente de infrastructură și proiectele de rambursare salarială).</w:t>
            </w:r>
          </w:p>
          <w:p w:rsidR="005246A0" w:rsidRPr="00B6225C" w:rsidRDefault="00AE72AB" w:rsidP="00B6225C">
            <w:pPr>
              <w:numPr>
                <w:ilvl w:val="0"/>
                <w:numId w:val="61"/>
              </w:numPr>
              <w:spacing w:after="0" w:line="240" w:lineRule="auto"/>
              <w:jc w:val="both"/>
              <w:rPr>
                <w:rFonts w:ascii="Trebuchet MS" w:hAnsi="Trebuchet MS"/>
              </w:rPr>
            </w:pPr>
            <w:r w:rsidRPr="00B6225C">
              <w:rPr>
                <w:rFonts w:ascii="Trebuchet MS" w:hAnsi="Trebuchet MS"/>
              </w:rPr>
              <w:t>Posibilitatea continuării proiectului cu un altul, în cazul în care acesta reprezintă doar o etapă în rezolvarea problemei prezentate.</w:t>
            </w:r>
          </w:p>
        </w:tc>
      </w:tr>
    </w:tbl>
    <w:p w:rsidR="005246A0" w:rsidRPr="00B161ED" w:rsidRDefault="005246A0" w:rsidP="005246A0">
      <w:pPr>
        <w:spacing w:after="0" w:line="240" w:lineRule="auto"/>
        <w:jc w:val="both"/>
        <w:rPr>
          <w:rFonts w:ascii="Trebuchet MS" w:hAnsi="Trebuchet MS"/>
          <w:b/>
        </w:rPr>
      </w:pPr>
    </w:p>
    <w:p w:rsidR="005246A0" w:rsidRPr="00B161ED" w:rsidRDefault="005246A0" w:rsidP="005246A0">
      <w:pPr>
        <w:spacing w:after="0" w:line="240" w:lineRule="auto"/>
        <w:jc w:val="both"/>
        <w:rPr>
          <w:rFonts w:ascii="Trebuchet MS" w:hAnsi="Trebuchet MS"/>
          <w:b/>
        </w:rPr>
      </w:pPr>
      <w:r w:rsidRPr="00B161ED">
        <w:rPr>
          <w:rFonts w:ascii="Trebuchet MS" w:hAnsi="Trebuchet MS"/>
          <w:b/>
        </w:rPr>
        <w:t xml:space="preserve">Furnizați informații cu privire la toate acordurile instituționale relevante cu părți terțe pentru implementarea proiectului </w:t>
      </w:r>
      <w:r w:rsidR="00AE72AB" w:rsidRPr="00B161ED">
        <w:rPr>
          <w:rFonts w:ascii="Trebuchet MS" w:hAnsi="Trebuchet MS"/>
          <w:b/>
        </w:rPr>
        <w:t>si</w:t>
      </w:r>
      <w:r w:rsidRPr="00B161ED">
        <w:rPr>
          <w:rFonts w:ascii="Trebuchet MS" w:hAnsi="Trebuchet MS"/>
          <w:b/>
        </w:rPr>
        <w:t xml:space="preserve"> exploatarea cu succes a facilităților care au fost planificate </w:t>
      </w:r>
      <w:r w:rsidR="00AE72AB" w:rsidRPr="00B161ED">
        <w:rPr>
          <w:rFonts w:ascii="Trebuchet MS" w:hAnsi="Trebuchet MS"/>
          <w:b/>
        </w:rPr>
        <w:t>si</w:t>
      </w:r>
      <w:r w:rsidRPr="00B161ED">
        <w:rPr>
          <w:rFonts w:ascii="Trebuchet MS" w:hAnsi="Trebuchet MS"/>
          <w:b/>
        </w:rPr>
        <w:t xml:space="preserve"> eventual încheiate</w:t>
      </w:r>
    </w:p>
    <w:tbl>
      <w:tblPr>
        <w:tblStyle w:val="TableGrid"/>
        <w:tblW w:w="0" w:type="auto"/>
        <w:tblLook w:val="04A0" w:firstRow="1" w:lastRow="0" w:firstColumn="1" w:lastColumn="0" w:noHBand="0" w:noVBand="1"/>
      </w:tblPr>
      <w:tblGrid>
        <w:gridCol w:w="9288"/>
      </w:tblGrid>
      <w:tr w:rsidR="005246A0" w:rsidRPr="00EE187E" w:rsidTr="00E15B84">
        <w:tc>
          <w:tcPr>
            <w:tcW w:w="9464" w:type="dxa"/>
          </w:tcPr>
          <w:p w:rsidR="005246A0" w:rsidRPr="00B161ED" w:rsidRDefault="00AE72AB" w:rsidP="00E15B84">
            <w:pPr>
              <w:jc w:val="both"/>
              <w:rPr>
                <w:rFonts w:ascii="Trebuchet MS" w:hAnsi="Trebuchet MS"/>
                <w:color w:val="FF0000"/>
              </w:rPr>
            </w:pPr>
            <w:r w:rsidRPr="00B6225C">
              <w:rPr>
                <w:rFonts w:ascii="Trebuchet MS" w:hAnsi="Trebuchet MS"/>
              </w:rPr>
              <w:t xml:space="preserve">La câmpul </w:t>
            </w:r>
            <w:r w:rsidRPr="00B6225C">
              <w:rPr>
                <w:rFonts w:ascii="Trebuchet MS" w:hAnsi="Trebuchet MS"/>
                <w:i/>
              </w:rPr>
              <w:t>Furnizează informaţii cu privire la toate acordurile instituţionale relevante cu părţi terţe pentru implementarea proiectului şi exploatarea cu succes a facilităţilor care au fost planificate şi, eventual, încheiate</w:t>
            </w:r>
            <w:r w:rsidRPr="00B6225C">
              <w:rPr>
                <w:rFonts w:ascii="Trebuchet MS" w:hAnsi="Trebuchet MS"/>
              </w:rPr>
              <w:t>, se vor completa informațiile privind aceste acorduri, dacă este cazul.</w:t>
            </w:r>
          </w:p>
        </w:tc>
      </w:tr>
    </w:tbl>
    <w:p w:rsidR="005246A0" w:rsidRPr="00B161ED" w:rsidRDefault="005246A0" w:rsidP="005246A0">
      <w:pPr>
        <w:spacing w:after="0" w:line="240" w:lineRule="auto"/>
        <w:jc w:val="both"/>
        <w:rPr>
          <w:rFonts w:ascii="Trebuchet MS" w:hAnsi="Trebuchet MS"/>
          <w:b/>
        </w:rPr>
      </w:pPr>
    </w:p>
    <w:p w:rsidR="005246A0" w:rsidRPr="00B161ED" w:rsidRDefault="005246A0" w:rsidP="005246A0">
      <w:pPr>
        <w:spacing w:after="0" w:line="240" w:lineRule="auto"/>
        <w:jc w:val="both"/>
        <w:rPr>
          <w:rFonts w:ascii="Trebuchet MS" w:hAnsi="Trebuchet MS"/>
          <w:b/>
        </w:rPr>
      </w:pPr>
      <w:r w:rsidRPr="00B161ED">
        <w:rPr>
          <w:rFonts w:ascii="Trebuchet MS" w:hAnsi="Trebuchet MS"/>
          <w:b/>
        </w:rPr>
        <w:t>Oferiți detalii cu privire la modul în care va fi gestionată infrastructura după încheierea proiectului (</w:t>
      </w:r>
      <w:r w:rsidR="000D7934">
        <w:rPr>
          <w:rFonts w:ascii="Trebuchet MS" w:hAnsi="Trebuchet MS"/>
          <w:b/>
        </w:rPr>
        <w:t>ș</w:t>
      </w:r>
      <w:r w:rsidR="00AE72AB" w:rsidRPr="00B161ED">
        <w:rPr>
          <w:rFonts w:ascii="Trebuchet MS" w:hAnsi="Trebuchet MS"/>
          <w:b/>
        </w:rPr>
        <w:t>i</w:t>
      </w:r>
      <w:r w:rsidRPr="00B161ED">
        <w:rPr>
          <w:rFonts w:ascii="Trebuchet MS" w:hAnsi="Trebuchet MS"/>
          <w:b/>
        </w:rPr>
        <w:t xml:space="preserve"> anume, numele operatorului; metode de selecție - administrare </w:t>
      </w:r>
      <w:r w:rsidR="000D7934">
        <w:rPr>
          <w:rFonts w:ascii="Trebuchet MS" w:hAnsi="Trebuchet MS"/>
          <w:b/>
        </w:rPr>
        <w:t>publică</w:t>
      </w:r>
      <w:r w:rsidRPr="00B161ED">
        <w:rPr>
          <w:rFonts w:ascii="Trebuchet MS" w:hAnsi="Trebuchet MS"/>
          <w:b/>
        </w:rPr>
        <w:t xml:space="preserve"> sau concesiune; tip de contract etc.)</w:t>
      </w:r>
    </w:p>
    <w:tbl>
      <w:tblPr>
        <w:tblStyle w:val="TableGrid"/>
        <w:tblW w:w="0" w:type="auto"/>
        <w:tblLook w:val="04A0" w:firstRow="1" w:lastRow="0" w:firstColumn="1" w:lastColumn="0" w:noHBand="0" w:noVBand="1"/>
      </w:tblPr>
      <w:tblGrid>
        <w:gridCol w:w="9288"/>
      </w:tblGrid>
      <w:tr w:rsidR="005246A0" w:rsidRPr="00EE187E" w:rsidTr="00E15B84">
        <w:tc>
          <w:tcPr>
            <w:tcW w:w="9464" w:type="dxa"/>
          </w:tcPr>
          <w:p w:rsidR="005246A0" w:rsidRDefault="00AE72AB" w:rsidP="00E15B84">
            <w:pPr>
              <w:jc w:val="both"/>
              <w:rPr>
                <w:rFonts w:ascii="Trebuchet MS" w:hAnsi="Trebuchet MS"/>
              </w:rPr>
            </w:pPr>
            <w:r w:rsidRPr="00B6225C">
              <w:rPr>
                <w:rFonts w:ascii="Trebuchet MS" w:hAnsi="Trebuchet MS"/>
              </w:rPr>
              <w:t xml:space="preserve">La câmpul </w:t>
            </w:r>
            <w:r w:rsidRPr="00B6225C">
              <w:rPr>
                <w:rFonts w:ascii="Trebuchet MS" w:hAnsi="Trebuchet MS"/>
                <w:i/>
              </w:rPr>
              <w:t>Oferă detalii cu privire la modul în care va fi gestionată infrastructura după încheierea proiectului</w:t>
            </w:r>
            <w:r w:rsidRPr="00B6225C">
              <w:rPr>
                <w:rFonts w:ascii="Trebuchet MS" w:hAnsi="Trebuchet MS"/>
              </w:rPr>
              <w:t xml:space="preserve"> – se vor completa, pentru proiectele în care este prevăzută achiziționarea/dezvoltarea de sisteme informatice, licențe, echipamente sau alte mijloace fixe, informații privind cine și în ce scop le va utiliza după finalizarea proiectului și prevederi privind asigurarea mentenanței post-implementare. </w:t>
            </w:r>
          </w:p>
          <w:p w:rsidR="00BF33CC" w:rsidRPr="00B161ED" w:rsidRDefault="00BF33CC" w:rsidP="005A225D">
            <w:pPr>
              <w:jc w:val="both"/>
              <w:rPr>
                <w:rFonts w:ascii="Trebuchet MS" w:hAnsi="Trebuchet MS"/>
                <w:color w:val="FF0000"/>
              </w:rPr>
            </w:pPr>
            <w:r w:rsidRPr="000A6E83">
              <w:rPr>
                <w:rFonts w:ascii="Trebuchet MS" w:hAnsi="Trebuchet MS"/>
              </w:rPr>
              <w:t xml:space="preserve">Beneficiarul trebuie să se angajeze că utilizează infrastructura achiziționată pentru o perioada de 3 </w:t>
            </w:r>
            <w:r w:rsidR="00D27E2A">
              <w:rPr>
                <w:rFonts w:ascii="Trebuchet MS" w:hAnsi="Trebuchet MS"/>
              </w:rPr>
              <w:t>ani de la finalizarea financiară</w:t>
            </w:r>
            <w:r w:rsidRPr="000A6E83">
              <w:rPr>
                <w:rFonts w:ascii="Trebuchet MS" w:hAnsi="Trebuchet MS"/>
              </w:rPr>
              <w:t xml:space="preserve"> a proiectelor (pentru proiectele care au vizat achiziția/dezvoltarea de elemente de infrastructură: mijloace fixe, obiecte de inventar, software/licențe/programe informatice). Dacă în perioada de 3 ani de la finalizarea financiar</w:t>
            </w:r>
            <w:r w:rsidR="006276C3" w:rsidRPr="000A6E83">
              <w:rPr>
                <w:rFonts w:ascii="Trebuchet MS" w:hAnsi="Trebuchet MS"/>
              </w:rPr>
              <w:t>ă</w:t>
            </w:r>
            <w:r w:rsidRPr="000A6E83">
              <w:rPr>
                <w:rFonts w:ascii="Trebuchet MS" w:hAnsi="Trebuchet MS"/>
              </w:rPr>
              <w:t xml:space="preserve"> a proiectului, infrastructura achiziționată depășește durata de viață</w:t>
            </w:r>
            <w:r w:rsidR="0005506F" w:rsidRPr="000A6E83">
              <w:rPr>
                <w:rFonts w:ascii="Trebuchet MS" w:hAnsi="Trebuchet MS"/>
              </w:rPr>
              <w:t>, iese din perioada de garanție</w:t>
            </w:r>
            <w:r w:rsidRPr="000A6E83">
              <w:rPr>
                <w:rFonts w:ascii="Trebuchet MS" w:hAnsi="Trebuchet MS"/>
              </w:rPr>
              <w:t xml:space="preserve"> și nu mai este utilizată, se vor întocmi procese verbale de casare.</w:t>
            </w:r>
            <w:r w:rsidR="0005506F" w:rsidRPr="000A6E83">
              <w:rPr>
                <w:rFonts w:ascii="Trebuchet MS" w:hAnsi="Trebuchet MS"/>
              </w:rPr>
              <w:t xml:space="preserve"> În plus, în cazul în care proiectul este depus pentru finanțare din Acțiunea 2.1.1 și include achiziţia de echipamente IT destinate accesării sistemului SMIS 2014+/MySMIS 2014, </w:t>
            </w:r>
            <w:r w:rsidR="006276C3" w:rsidRPr="000A6E83">
              <w:rPr>
                <w:rFonts w:ascii="Trebuchet MS" w:hAnsi="Trebuchet MS"/>
              </w:rPr>
              <w:t xml:space="preserve">având în vedere că acestea au o garanție de 5 ani, </w:t>
            </w:r>
            <w:r w:rsidR="005A225D" w:rsidRPr="000A6E83">
              <w:rPr>
                <w:rFonts w:ascii="Trebuchet MS" w:hAnsi="Trebuchet MS"/>
              </w:rPr>
              <w:t xml:space="preserve">utilizarea echipamentelor trebuie realizată pentru o perioadă de 5 ani de la livrarea acestora și </w:t>
            </w:r>
            <w:r w:rsidR="006276C3" w:rsidRPr="000A6E83">
              <w:rPr>
                <w:rFonts w:ascii="Trebuchet MS" w:hAnsi="Trebuchet MS"/>
              </w:rPr>
              <w:t xml:space="preserve">casarea se poate realiza </w:t>
            </w:r>
            <w:r w:rsidR="005A225D" w:rsidRPr="000A6E83">
              <w:rPr>
                <w:rFonts w:ascii="Trebuchet MS" w:hAnsi="Trebuchet MS"/>
              </w:rPr>
              <w:t xml:space="preserve">doar </w:t>
            </w:r>
            <w:r w:rsidR="006276C3" w:rsidRPr="000A6E83">
              <w:rPr>
                <w:rFonts w:ascii="Trebuchet MS" w:hAnsi="Trebuchet MS"/>
              </w:rPr>
              <w:t xml:space="preserve">după expirarea acestei </w:t>
            </w:r>
            <w:r w:rsidR="0005506F" w:rsidRPr="000A6E83">
              <w:rPr>
                <w:rFonts w:ascii="Trebuchet MS" w:hAnsi="Trebuchet MS"/>
              </w:rPr>
              <w:t>perioad</w:t>
            </w:r>
            <w:r w:rsidR="006276C3" w:rsidRPr="000A6E83">
              <w:rPr>
                <w:rFonts w:ascii="Trebuchet MS" w:hAnsi="Trebuchet MS"/>
              </w:rPr>
              <w:t>e.</w:t>
            </w:r>
          </w:p>
        </w:tc>
      </w:tr>
    </w:tbl>
    <w:p w:rsidR="005246A0" w:rsidRPr="00B161ED" w:rsidRDefault="005246A0" w:rsidP="005246A0">
      <w:pPr>
        <w:spacing w:after="0" w:line="240" w:lineRule="auto"/>
        <w:jc w:val="both"/>
        <w:rPr>
          <w:rFonts w:ascii="Trebuchet MS" w:hAnsi="Trebuchet MS"/>
          <w:b/>
        </w:rPr>
      </w:pPr>
    </w:p>
    <w:p w:rsidR="005246A0" w:rsidRPr="00B161ED" w:rsidRDefault="005246A0" w:rsidP="005246A0">
      <w:pPr>
        <w:spacing w:after="0" w:line="240" w:lineRule="auto"/>
        <w:jc w:val="both"/>
        <w:rPr>
          <w:rFonts w:ascii="Trebuchet MS" w:hAnsi="Trebuchet MS"/>
          <w:b/>
        </w:rPr>
      </w:pPr>
      <w:r w:rsidRPr="00B161ED">
        <w:rPr>
          <w:rFonts w:ascii="Trebuchet MS" w:hAnsi="Trebuchet MS"/>
          <w:b/>
        </w:rPr>
        <w:t>Transferabilitatea rezultatelor</w:t>
      </w:r>
    </w:p>
    <w:tbl>
      <w:tblPr>
        <w:tblStyle w:val="TableGrid"/>
        <w:tblW w:w="0" w:type="auto"/>
        <w:tblLook w:val="04A0" w:firstRow="1" w:lastRow="0" w:firstColumn="1" w:lastColumn="0" w:noHBand="0" w:noVBand="1"/>
      </w:tblPr>
      <w:tblGrid>
        <w:gridCol w:w="9288"/>
      </w:tblGrid>
      <w:tr w:rsidR="00D93BAD" w:rsidRPr="00D93BAD" w:rsidTr="00BB71DC">
        <w:trPr>
          <w:trHeight w:val="2408"/>
        </w:trPr>
        <w:tc>
          <w:tcPr>
            <w:tcW w:w="9464" w:type="dxa"/>
          </w:tcPr>
          <w:p w:rsidR="0081521C" w:rsidRPr="004644BB" w:rsidRDefault="0081521C" w:rsidP="0081521C">
            <w:pPr>
              <w:spacing w:before="120"/>
              <w:jc w:val="both"/>
              <w:rPr>
                <w:rFonts w:ascii="Trebuchet MS" w:hAnsi="Trebuchet MS"/>
              </w:rPr>
            </w:pPr>
            <w:r>
              <w:rPr>
                <w:rFonts w:ascii="Trebuchet MS" w:hAnsi="Trebuchet MS"/>
              </w:rPr>
              <w:lastRenderedPageBreak/>
              <w:t>Se vor completa informații privind:</w:t>
            </w:r>
          </w:p>
          <w:p w:rsidR="0081521C" w:rsidRPr="00EF3AD7" w:rsidRDefault="0081521C" w:rsidP="0081521C">
            <w:pPr>
              <w:pStyle w:val="ListParagraph"/>
              <w:numPr>
                <w:ilvl w:val="0"/>
                <w:numId w:val="61"/>
              </w:numPr>
              <w:spacing w:before="120" w:after="0" w:line="240" w:lineRule="auto"/>
              <w:jc w:val="both"/>
              <w:rPr>
                <w:rFonts w:ascii="Trebuchet MS" w:hAnsi="Trebuchet MS"/>
              </w:rPr>
            </w:pPr>
            <w:r w:rsidRPr="00EF3AD7">
              <w:rPr>
                <w:rFonts w:ascii="Trebuchet MS" w:hAnsi="Trebuchet MS"/>
              </w:rPr>
              <w:t xml:space="preserve">Potențialul de multiplicare a proiectului, inclusiv a rezultatelor acestuia. </w:t>
            </w:r>
          </w:p>
          <w:p w:rsidR="0081521C" w:rsidRDefault="0081521C" w:rsidP="0081521C">
            <w:pPr>
              <w:pStyle w:val="ListParagraph"/>
              <w:numPr>
                <w:ilvl w:val="0"/>
                <w:numId w:val="61"/>
              </w:numPr>
              <w:spacing w:before="120" w:after="0" w:line="240" w:lineRule="auto"/>
              <w:jc w:val="both"/>
              <w:rPr>
                <w:rFonts w:ascii="Trebuchet MS" w:hAnsi="Trebuchet MS"/>
              </w:rPr>
            </w:pPr>
            <w:r w:rsidRPr="00EF3AD7">
              <w:rPr>
                <w:rFonts w:ascii="Trebuchet MS" w:hAnsi="Trebuchet MS"/>
              </w:rPr>
              <w:t>În ce măsură vor fi diseminate rezultatele şi experienţele după finalizarea proiectului către structurile/ organizaţiile care le-ar putea utiliza cel mai bine (vă rugăm identificaţi pe cât posibil aceste structuri/organizaţii).</w:t>
            </w:r>
          </w:p>
          <w:p w:rsidR="005246A0" w:rsidRPr="00D93BAD" w:rsidRDefault="0081521C" w:rsidP="00BB71DC">
            <w:pPr>
              <w:spacing w:before="120"/>
              <w:jc w:val="both"/>
              <w:rPr>
                <w:rFonts w:ascii="Trebuchet MS" w:hAnsi="Trebuchet MS"/>
                <w:b/>
              </w:rPr>
            </w:pPr>
            <w:r>
              <w:rPr>
                <w:rFonts w:ascii="Trebuchet MS" w:hAnsi="Trebuchet MS"/>
              </w:rPr>
              <w:t>Î</w:t>
            </w:r>
            <w:r w:rsidRPr="004644BB">
              <w:rPr>
                <w:rFonts w:ascii="Trebuchet MS" w:hAnsi="Trebuchet MS"/>
              </w:rPr>
              <w:t>n cazul proiectelor care vizează rambursarea cheltuielilor salariale</w:t>
            </w:r>
            <w:r>
              <w:rPr>
                <w:rFonts w:ascii="Trebuchet MS" w:hAnsi="Trebuchet MS"/>
              </w:rPr>
              <w:t>,</w:t>
            </w:r>
            <w:r w:rsidRPr="004644BB">
              <w:rPr>
                <w:rFonts w:ascii="Trebuchet MS" w:hAnsi="Trebuchet MS"/>
              </w:rPr>
              <w:t xml:space="preserve"> se va completa </w:t>
            </w:r>
            <w:r>
              <w:rPr>
                <w:rFonts w:ascii="Trebuchet MS" w:hAnsi="Trebuchet MS"/>
              </w:rPr>
              <w:t>cu sintagma ”nu este cazul”.</w:t>
            </w:r>
          </w:p>
        </w:tc>
      </w:tr>
    </w:tbl>
    <w:p w:rsidR="005246A0" w:rsidRPr="00B161ED" w:rsidRDefault="005246A0" w:rsidP="005246A0">
      <w:pPr>
        <w:spacing w:after="0" w:line="240" w:lineRule="auto"/>
        <w:jc w:val="both"/>
        <w:rPr>
          <w:rFonts w:ascii="Trebuchet MS" w:hAnsi="Trebuchet MS"/>
          <w:b/>
        </w:rPr>
      </w:pPr>
    </w:p>
    <w:p w:rsidR="005246A0" w:rsidRPr="00B161ED" w:rsidRDefault="005246A0" w:rsidP="005246A0">
      <w:pPr>
        <w:pStyle w:val="Heading1"/>
        <w:shd w:val="clear" w:color="auto" w:fill="B2A1C7" w:themeFill="accent4" w:themeFillTint="99"/>
        <w:spacing w:before="0" w:line="240" w:lineRule="auto"/>
        <w:jc w:val="both"/>
        <w:rPr>
          <w:rFonts w:ascii="Trebuchet MS" w:hAnsi="Trebuchet MS"/>
          <w:color w:val="auto"/>
          <w:sz w:val="22"/>
          <w:szCs w:val="22"/>
        </w:rPr>
      </w:pPr>
      <w:bookmarkStart w:id="55" w:name="_Toc477197220"/>
      <w:bookmarkStart w:id="56" w:name="_Toc490668901"/>
      <w:r w:rsidRPr="00B161ED">
        <w:rPr>
          <w:rFonts w:ascii="Trebuchet MS" w:hAnsi="Trebuchet MS"/>
          <w:color w:val="auto"/>
          <w:sz w:val="22"/>
          <w:szCs w:val="22"/>
        </w:rPr>
        <w:t>14. Relevanță</w:t>
      </w:r>
      <w:bookmarkEnd w:id="55"/>
      <w:bookmarkEnd w:id="56"/>
    </w:p>
    <w:p w:rsidR="005246A0" w:rsidRPr="00B161ED" w:rsidRDefault="005246A0" w:rsidP="005246A0">
      <w:pPr>
        <w:spacing w:after="0" w:line="240" w:lineRule="auto"/>
        <w:jc w:val="both"/>
        <w:rPr>
          <w:rFonts w:ascii="Trebuchet MS" w:hAnsi="Trebuchet MS"/>
          <w:b/>
        </w:rPr>
      </w:pPr>
    </w:p>
    <w:p w:rsidR="005246A0" w:rsidRPr="00B161ED" w:rsidRDefault="005246A0" w:rsidP="005246A0">
      <w:pPr>
        <w:spacing w:after="0" w:line="240" w:lineRule="auto"/>
        <w:jc w:val="both"/>
        <w:rPr>
          <w:rFonts w:ascii="Trebuchet MS" w:hAnsi="Trebuchet MS"/>
          <w:b/>
        </w:rPr>
      </w:pPr>
      <w:r w:rsidRPr="00B161ED">
        <w:rPr>
          <w:rFonts w:ascii="Trebuchet MS" w:hAnsi="Trebuchet MS"/>
          <w:b/>
        </w:rPr>
        <w:t>Referitoare la proiect</w:t>
      </w:r>
    </w:p>
    <w:tbl>
      <w:tblPr>
        <w:tblStyle w:val="TableGrid"/>
        <w:tblW w:w="9322" w:type="dxa"/>
        <w:tblLook w:val="04A0" w:firstRow="1" w:lastRow="0" w:firstColumn="1" w:lastColumn="0" w:noHBand="0" w:noVBand="1"/>
      </w:tblPr>
      <w:tblGrid>
        <w:gridCol w:w="9322"/>
      </w:tblGrid>
      <w:tr w:rsidR="005246A0" w:rsidRPr="00EE187E" w:rsidTr="006E79EB">
        <w:tc>
          <w:tcPr>
            <w:tcW w:w="9322" w:type="dxa"/>
          </w:tcPr>
          <w:p w:rsidR="005246A0" w:rsidRPr="00B161ED" w:rsidRDefault="00AE72AB" w:rsidP="00022C86">
            <w:pPr>
              <w:spacing w:after="120"/>
              <w:jc w:val="both"/>
              <w:rPr>
                <w:rFonts w:ascii="Trebuchet MS" w:hAnsi="Trebuchet MS"/>
                <w:color w:val="FF0000"/>
              </w:rPr>
            </w:pPr>
            <w:r w:rsidRPr="00B6225C">
              <w:rPr>
                <w:rFonts w:ascii="Trebuchet MS" w:hAnsi="Trebuchet MS"/>
              </w:rPr>
              <w:t xml:space="preserve">În câmpul </w:t>
            </w:r>
            <w:r w:rsidRPr="00B6225C">
              <w:rPr>
                <w:rFonts w:ascii="Trebuchet MS" w:hAnsi="Trebuchet MS"/>
                <w:i/>
              </w:rPr>
              <w:t>Referitoare la proiect</w:t>
            </w:r>
            <w:r w:rsidRPr="00B6225C">
              <w:rPr>
                <w:rFonts w:ascii="Trebuchet MS" w:hAnsi="Trebuchet MS"/>
              </w:rPr>
              <w:t>, se va descrie cum contribuie proiectul la atingerea obiectivului specific al POAT în cadrul căruia se depune proiectul (selectat la momentul definirii titlului proiectului) și a rezultatului așteptat aferent acestui obiectiv</w:t>
            </w:r>
            <w:r w:rsidR="00841206" w:rsidRPr="00B6225C">
              <w:rPr>
                <w:rFonts w:ascii="Trebuchet MS" w:hAnsi="Trebuchet MS"/>
              </w:rPr>
              <w:t>, cu încadrare în 1750 caractere</w:t>
            </w:r>
            <w:r w:rsidRPr="00B6225C">
              <w:rPr>
                <w:rFonts w:ascii="Trebuchet MS" w:hAnsi="Trebuchet MS"/>
              </w:rPr>
              <w:t>.</w:t>
            </w:r>
          </w:p>
        </w:tc>
      </w:tr>
    </w:tbl>
    <w:p w:rsidR="00337B4D" w:rsidRPr="00B161ED" w:rsidRDefault="00337B4D" w:rsidP="005246A0">
      <w:pPr>
        <w:spacing w:after="0" w:line="240" w:lineRule="auto"/>
        <w:jc w:val="both"/>
        <w:rPr>
          <w:rFonts w:ascii="Trebuchet MS" w:hAnsi="Trebuchet MS"/>
          <w:b/>
        </w:rPr>
      </w:pPr>
    </w:p>
    <w:p w:rsidR="005246A0" w:rsidRPr="00837EDF" w:rsidRDefault="005246A0" w:rsidP="005246A0">
      <w:pPr>
        <w:spacing w:after="0" w:line="240" w:lineRule="auto"/>
        <w:jc w:val="both"/>
        <w:rPr>
          <w:rFonts w:ascii="Trebuchet MS" w:hAnsi="Trebuchet MS"/>
          <w:b/>
        </w:rPr>
      </w:pPr>
      <w:r w:rsidRPr="00B161ED">
        <w:rPr>
          <w:rFonts w:ascii="Trebuchet MS" w:hAnsi="Trebuchet MS"/>
          <w:b/>
        </w:rPr>
        <w:t>Referitoare la SUERD</w:t>
      </w:r>
    </w:p>
    <w:tbl>
      <w:tblPr>
        <w:tblStyle w:val="TableGrid"/>
        <w:tblW w:w="9322" w:type="dxa"/>
        <w:tblLook w:val="04A0" w:firstRow="1" w:lastRow="0" w:firstColumn="1" w:lastColumn="0" w:noHBand="0" w:noVBand="1"/>
      </w:tblPr>
      <w:tblGrid>
        <w:gridCol w:w="9322"/>
      </w:tblGrid>
      <w:tr w:rsidR="00B6225C" w:rsidRPr="00B6225C" w:rsidTr="006E79EB">
        <w:tc>
          <w:tcPr>
            <w:tcW w:w="9322" w:type="dxa"/>
          </w:tcPr>
          <w:p w:rsidR="005246A0" w:rsidRPr="00B6225C" w:rsidRDefault="00AE72AB" w:rsidP="00022C86">
            <w:pPr>
              <w:spacing w:after="120"/>
              <w:jc w:val="both"/>
              <w:rPr>
                <w:rFonts w:ascii="Trebuchet MS" w:hAnsi="Trebuchet MS"/>
                <w:b/>
              </w:rPr>
            </w:pPr>
            <w:r w:rsidRPr="00B6225C">
              <w:rPr>
                <w:rFonts w:ascii="Trebuchet MS" w:hAnsi="Trebuchet MS"/>
              </w:rPr>
              <w:t>Se completează cu informații despre relevanța proiectului în contextul contribuţiei la implementarea ariei prioritare SUERD</w:t>
            </w:r>
            <w:r w:rsidR="0018291B" w:rsidRPr="00B6225C">
              <w:rPr>
                <w:rFonts w:ascii="Trebuchet MS" w:hAnsi="Trebuchet MS"/>
              </w:rPr>
              <w:t>, cu încadrare în 1750 caractere</w:t>
            </w:r>
            <w:r w:rsidRPr="00B6225C">
              <w:rPr>
                <w:rFonts w:ascii="Trebuchet MS" w:hAnsi="Trebuchet MS"/>
              </w:rPr>
              <w:t>.</w:t>
            </w:r>
          </w:p>
        </w:tc>
      </w:tr>
    </w:tbl>
    <w:p w:rsidR="005246A0" w:rsidRPr="00B6225C" w:rsidRDefault="005246A0" w:rsidP="005246A0">
      <w:pPr>
        <w:spacing w:after="0" w:line="240" w:lineRule="auto"/>
        <w:jc w:val="both"/>
        <w:rPr>
          <w:rFonts w:ascii="Trebuchet MS" w:hAnsi="Trebuchet MS"/>
          <w:b/>
        </w:rPr>
      </w:pPr>
    </w:p>
    <w:p w:rsidR="005246A0" w:rsidRPr="00B6225C" w:rsidRDefault="005246A0" w:rsidP="005246A0">
      <w:pPr>
        <w:spacing w:after="0" w:line="240" w:lineRule="auto"/>
        <w:jc w:val="both"/>
        <w:rPr>
          <w:rFonts w:ascii="Trebuchet MS" w:hAnsi="Trebuchet MS"/>
          <w:b/>
        </w:rPr>
      </w:pPr>
      <w:r w:rsidRPr="00B6225C">
        <w:rPr>
          <w:rFonts w:ascii="Trebuchet MS" w:hAnsi="Trebuchet MS"/>
          <w:b/>
        </w:rPr>
        <w:t xml:space="preserve">Aria </w:t>
      </w:r>
      <w:r w:rsidR="0018291B" w:rsidRPr="00B6225C">
        <w:rPr>
          <w:rFonts w:ascii="Trebuchet MS" w:hAnsi="Trebuchet MS"/>
          <w:b/>
        </w:rPr>
        <w:t>prioritară</w:t>
      </w:r>
      <w:r w:rsidRPr="00B6225C">
        <w:rPr>
          <w:rFonts w:ascii="Trebuchet MS" w:hAnsi="Trebuchet MS"/>
          <w:b/>
        </w:rPr>
        <w:t xml:space="preserve"> SUERD</w:t>
      </w:r>
      <w:r w:rsidR="0018291B" w:rsidRPr="00B6225C">
        <w:rPr>
          <w:rFonts w:ascii="Trebuchet MS" w:hAnsi="Trebuchet MS"/>
        </w:rPr>
        <w:t xml:space="preserve">: </w:t>
      </w:r>
    </w:p>
    <w:tbl>
      <w:tblPr>
        <w:tblStyle w:val="TableGrid"/>
        <w:tblW w:w="9322" w:type="dxa"/>
        <w:tblLook w:val="04A0" w:firstRow="1" w:lastRow="0" w:firstColumn="1" w:lastColumn="0" w:noHBand="0" w:noVBand="1"/>
      </w:tblPr>
      <w:tblGrid>
        <w:gridCol w:w="9322"/>
      </w:tblGrid>
      <w:tr w:rsidR="00B6225C" w:rsidRPr="00B6225C" w:rsidTr="006E79EB">
        <w:tc>
          <w:tcPr>
            <w:tcW w:w="9322" w:type="dxa"/>
          </w:tcPr>
          <w:p w:rsidR="005246A0" w:rsidRPr="00B6225C" w:rsidRDefault="00AE72AB" w:rsidP="00B161ED">
            <w:pPr>
              <w:spacing w:after="0" w:line="240" w:lineRule="auto"/>
              <w:jc w:val="both"/>
              <w:rPr>
                <w:rFonts w:ascii="Trebuchet MS" w:hAnsi="Trebuchet MS"/>
              </w:rPr>
            </w:pPr>
            <w:r w:rsidRPr="00B6225C">
              <w:rPr>
                <w:rFonts w:ascii="Trebuchet MS" w:hAnsi="Trebuchet MS"/>
              </w:rPr>
              <w:t>Se selectează din nomenclator dacă este cazul.</w:t>
            </w:r>
          </w:p>
        </w:tc>
      </w:tr>
    </w:tbl>
    <w:p w:rsidR="005246A0" w:rsidRPr="00B6225C" w:rsidRDefault="005246A0" w:rsidP="005246A0">
      <w:pPr>
        <w:spacing w:after="0" w:line="240" w:lineRule="auto"/>
        <w:jc w:val="both"/>
        <w:rPr>
          <w:rFonts w:ascii="Trebuchet MS" w:hAnsi="Trebuchet MS"/>
          <w:b/>
        </w:rPr>
      </w:pPr>
    </w:p>
    <w:p w:rsidR="005246A0" w:rsidRPr="00B6225C" w:rsidRDefault="0018291B" w:rsidP="00837EDF">
      <w:pPr>
        <w:spacing w:after="0" w:line="240" w:lineRule="auto"/>
        <w:jc w:val="both"/>
        <w:rPr>
          <w:rFonts w:ascii="Trebuchet MS" w:hAnsi="Trebuchet MS"/>
          <w:b/>
        </w:rPr>
      </w:pPr>
      <w:r w:rsidRPr="00B6225C">
        <w:rPr>
          <w:rFonts w:ascii="Trebuchet MS" w:hAnsi="Trebuchet MS"/>
          <w:b/>
        </w:rPr>
        <w:t>S</w:t>
      </w:r>
      <w:r w:rsidR="005246A0" w:rsidRPr="00B6225C">
        <w:rPr>
          <w:rFonts w:ascii="Trebuchet MS" w:hAnsi="Trebuchet MS"/>
          <w:b/>
        </w:rPr>
        <w:t>trategii</w:t>
      </w:r>
      <w:r w:rsidRPr="00B6225C">
        <w:rPr>
          <w:rFonts w:ascii="Trebuchet MS" w:hAnsi="Trebuchet MS"/>
          <w:b/>
        </w:rPr>
        <w:t xml:space="preserve"> relevante</w:t>
      </w:r>
      <w:r w:rsidR="00070963" w:rsidRPr="00B6225C">
        <w:rPr>
          <w:rFonts w:ascii="Trebuchet MS" w:hAnsi="Trebuchet MS"/>
          <w:b/>
        </w:rPr>
        <w:tab/>
      </w:r>
    </w:p>
    <w:tbl>
      <w:tblPr>
        <w:tblStyle w:val="TableGrid"/>
        <w:tblW w:w="9322" w:type="dxa"/>
        <w:tblLook w:val="04A0" w:firstRow="1" w:lastRow="0" w:firstColumn="1" w:lastColumn="0" w:noHBand="0" w:noVBand="1"/>
      </w:tblPr>
      <w:tblGrid>
        <w:gridCol w:w="9322"/>
      </w:tblGrid>
      <w:tr w:rsidR="00B6225C" w:rsidRPr="00B6225C" w:rsidTr="006E79EB">
        <w:tc>
          <w:tcPr>
            <w:tcW w:w="9322" w:type="dxa"/>
          </w:tcPr>
          <w:p w:rsidR="005246A0" w:rsidRPr="00B6225C" w:rsidRDefault="00AE72AB" w:rsidP="00841206">
            <w:pPr>
              <w:jc w:val="both"/>
              <w:rPr>
                <w:rFonts w:ascii="Trebuchet MS" w:hAnsi="Trebuchet MS"/>
                <w:i/>
              </w:rPr>
            </w:pPr>
            <w:r w:rsidRPr="00B6225C">
              <w:rPr>
                <w:rFonts w:ascii="Trebuchet MS" w:hAnsi="Trebuchet MS"/>
              </w:rPr>
              <w:t xml:space="preserve">În câmpul </w:t>
            </w:r>
            <w:r w:rsidRPr="00B6225C">
              <w:rPr>
                <w:rFonts w:ascii="Trebuchet MS" w:hAnsi="Trebuchet MS"/>
                <w:i/>
              </w:rPr>
              <w:t>Referitoare la alte</w:t>
            </w:r>
            <w:r w:rsidR="0018291B" w:rsidRPr="00B6225C">
              <w:rPr>
                <w:rFonts w:ascii="Trebuchet MS" w:hAnsi="Trebuchet MS"/>
                <w:i/>
              </w:rPr>
              <w:t xml:space="preserve"> S</w:t>
            </w:r>
            <w:r w:rsidRPr="00B6225C">
              <w:rPr>
                <w:rFonts w:ascii="Trebuchet MS" w:hAnsi="Trebuchet MS"/>
                <w:i/>
              </w:rPr>
              <w:t>trategii</w:t>
            </w:r>
            <w:r w:rsidR="0018291B" w:rsidRPr="00B6225C">
              <w:rPr>
                <w:rFonts w:ascii="Trebuchet MS" w:hAnsi="Trebuchet MS"/>
                <w:i/>
              </w:rPr>
              <w:t xml:space="preserve"> relevante</w:t>
            </w:r>
            <w:r w:rsidRPr="00B6225C">
              <w:rPr>
                <w:rFonts w:ascii="Trebuchet MS" w:hAnsi="Trebuchet MS"/>
              </w:rPr>
              <w:t>, se completează cu informații privind modul în care proiectul relaţionează/se încadrează/răspunde unei strategii naţionale în domeniu, strategii locale sau regionale de dezvoltare sau alte planuri, documente strategice etc., acestea urmând a fi selectate din nomenclator. Se va completa cu informații despre relevanța proiectului</w:t>
            </w:r>
          </w:p>
        </w:tc>
      </w:tr>
    </w:tbl>
    <w:p w:rsidR="005246A0" w:rsidRPr="00B6225C" w:rsidRDefault="005246A0" w:rsidP="005246A0">
      <w:pPr>
        <w:spacing w:after="0" w:line="240" w:lineRule="auto"/>
        <w:jc w:val="both"/>
        <w:rPr>
          <w:rFonts w:ascii="Trebuchet MS" w:hAnsi="Trebuchet MS"/>
          <w:b/>
        </w:rPr>
      </w:pPr>
    </w:p>
    <w:tbl>
      <w:tblPr>
        <w:tblStyle w:val="TableGrid"/>
        <w:tblW w:w="0" w:type="auto"/>
        <w:tblLook w:val="04A0" w:firstRow="1" w:lastRow="0" w:firstColumn="1" w:lastColumn="0" w:noHBand="0" w:noVBand="1"/>
      </w:tblPr>
      <w:tblGrid>
        <w:gridCol w:w="9288"/>
      </w:tblGrid>
      <w:tr w:rsidR="00B6225C" w:rsidRPr="00B6225C" w:rsidTr="00E15B84">
        <w:tc>
          <w:tcPr>
            <w:tcW w:w="9464" w:type="dxa"/>
          </w:tcPr>
          <w:p w:rsidR="005246A0" w:rsidRPr="00B6225C" w:rsidRDefault="00AE72AB" w:rsidP="00E15B84">
            <w:pPr>
              <w:jc w:val="both"/>
              <w:rPr>
                <w:rFonts w:ascii="Trebuchet MS" w:hAnsi="Trebuchet MS"/>
              </w:rPr>
            </w:pPr>
            <w:r w:rsidRPr="00B6225C">
              <w:rPr>
                <w:rFonts w:ascii="Trebuchet MS" w:hAnsi="Trebuchet MS"/>
              </w:rPr>
              <w:t>Se selectează din nomenclator dacă este cazul.</w:t>
            </w:r>
          </w:p>
        </w:tc>
      </w:tr>
    </w:tbl>
    <w:p w:rsidR="005246A0" w:rsidRPr="00B161ED" w:rsidRDefault="005246A0" w:rsidP="005246A0">
      <w:pPr>
        <w:spacing w:after="0" w:line="240" w:lineRule="auto"/>
        <w:jc w:val="both"/>
        <w:rPr>
          <w:rFonts w:ascii="Trebuchet MS" w:hAnsi="Trebuchet MS"/>
          <w:b/>
        </w:rPr>
      </w:pPr>
    </w:p>
    <w:p w:rsidR="005246A0" w:rsidRPr="00B161ED" w:rsidRDefault="005246A0" w:rsidP="005246A0">
      <w:pPr>
        <w:pStyle w:val="Heading1"/>
        <w:shd w:val="clear" w:color="auto" w:fill="B2A1C7" w:themeFill="accent4" w:themeFillTint="99"/>
        <w:spacing w:before="0" w:line="240" w:lineRule="auto"/>
        <w:jc w:val="both"/>
        <w:rPr>
          <w:rFonts w:ascii="Trebuchet MS" w:hAnsi="Trebuchet MS"/>
          <w:color w:val="auto"/>
          <w:sz w:val="22"/>
          <w:szCs w:val="22"/>
        </w:rPr>
      </w:pPr>
      <w:bookmarkStart w:id="57" w:name="_Toc477197221"/>
      <w:bookmarkStart w:id="58" w:name="_Toc490668902"/>
      <w:r w:rsidRPr="00B161ED">
        <w:rPr>
          <w:rFonts w:ascii="Trebuchet MS" w:hAnsi="Trebuchet MS"/>
          <w:color w:val="auto"/>
          <w:sz w:val="22"/>
          <w:szCs w:val="22"/>
        </w:rPr>
        <w:t>15. Riscuri</w:t>
      </w:r>
      <w:bookmarkEnd w:id="57"/>
      <w:bookmarkEnd w:id="58"/>
    </w:p>
    <w:p w:rsidR="005246A0" w:rsidRPr="00B161ED" w:rsidRDefault="005246A0" w:rsidP="005246A0">
      <w:pPr>
        <w:spacing w:after="0" w:line="240" w:lineRule="auto"/>
        <w:jc w:val="both"/>
        <w:rPr>
          <w:rFonts w:ascii="Trebuchet MS" w:hAnsi="Trebuchet MS"/>
          <w:b/>
        </w:rPr>
      </w:pPr>
    </w:p>
    <w:p w:rsidR="00AE72AB" w:rsidRPr="00B6225C" w:rsidRDefault="00AE72AB" w:rsidP="00AE72AB">
      <w:pPr>
        <w:spacing w:after="0" w:line="240" w:lineRule="auto"/>
        <w:jc w:val="both"/>
        <w:rPr>
          <w:rFonts w:ascii="Trebuchet MS" w:hAnsi="Trebuchet MS"/>
        </w:rPr>
      </w:pPr>
      <w:r w:rsidRPr="00B6225C">
        <w:rPr>
          <w:rFonts w:ascii="Trebuchet MS" w:hAnsi="Trebuchet MS"/>
        </w:rPr>
        <w:t>Se vor prezenta, succint și la obiect, principalele riscuri legate de implementarea proiectului precum și măsurile de reducere a acestora.</w:t>
      </w:r>
    </w:p>
    <w:p w:rsidR="00AE72AB" w:rsidRPr="00B6225C" w:rsidRDefault="00AE72AB" w:rsidP="00AE72AB">
      <w:pPr>
        <w:spacing w:after="0" w:line="240" w:lineRule="auto"/>
        <w:jc w:val="both"/>
        <w:rPr>
          <w:rFonts w:ascii="Trebuchet MS" w:hAnsi="Trebuchet MS"/>
        </w:rPr>
      </w:pPr>
      <w:r w:rsidRPr="00B6225C">
        <w:rPr>
          <w:rFonts w:ascii="Trebuchet MS" w:hAnsi="Trebuchet MS"/>
        </w:rPr>
        <w:t xml:space="preserve">Câmpul </w:t>
      </w:r>
      <w:r w:rsidRPr="00B6225C">
        <w:rPr>
          <w:rFonts w:ascii="Trebuchet MS" w:hAnsi="Trebuchet MS"/>
          <w:i/>
        </w:rPr>
        <w:t>Descriere</w:t>
      </w:r>
      <w:r w:rsidRPr="00B6225C">
        <w:rPr>
          <w:rFonts w:ascii="Trebuchet MS" w:hAnsi="Trebuchet MS"/>
        </w:rPr>
        <w:t xml:space="preserve"> nu este obligatoriu. Beneficiarul poate detalia în această secţiune modul cum au fost identificate riscurile, experienţa anterioară care a condus la identificarea acestor riscuri etc.</w:t>
      </w:r>
    </w:p>
    <w:p w:rsidR="00AE72AB" w:rsidRPr="00B6225C" w:rsidRDefault="00AE72AB" w:rsidP="00AE72AB">
      <w:pPr>
        <w:spacing w:after="0" w:line="240" w:lineRule="auto"/>
        <w:jc w:val="both"/>
        <w:rPr>
          <w:rFonts w:ascii="Trebuchet MS" w:hAnsi="Trebuchet MS"/>
        </w:rPr>
      </w:pPr>
      <w:r w:rsidRPr="00B6225C">
        <w:rPr>
          <w:rFonts w:ascii="Trebuchet MS" w:hAnsi="Trebuchet MS"/>
        </w:rPr>
        <w:t xml:space="preserve">Este obligatoriu de completat tabelul cu riscuri identificate și măsuri de atenuare acestora. </w:t>
      </w:r>
    </w:p>
    <w:p w:rsidR="005246A0" w:rsidRPr="00B161ED" w:rsidRDefault="005246A0" w:rsidP="005246A0">
      <w:pPr>
        <w:spacing w:after="0" w:line="240" w:lineRule="auto"/>
        <w:jc w:val="both"/>
        <w:rPr>
          <w:rFonts w:ascii="Trebuchet MS" w:hAnsi="Trebuchet MS"/>
          <w:b/>
        </w:rPr>
      </w:pPr>
    </w:p>
    <w:p w:rsidR="005246A0" w:rsidRPr="00B161ED" w:rsidRDefault="005246A0" w:rsidP="005246A0">
      <w:pPr>
        <w:spacing w:after="0" w:line="240" w:lineRule="auto"/>
        <w:jc w:val="both"/>
        <w:rPr>
          <w:rFonts w:ascii="Trebuchet MS" w:hAnsi="Trebuchet MS"/>
          <w:b/>
        </w:rPr>
      </w:pPr>
      <w:r w:rsidRPr="00B161ED">
        <w:rPr>
          <w:rFonts w:ascii="Trebuchet MS" w:hAnsi="Trebuchet MS"/>
          <w:b/>
        </w:rPr>
        <w:t>Descriere</w:t>
      </w:r>
      <w:r w:rsidR="00CB4F91">
        <w:rPr>
          <w:rFonts w:ascii="Trebuchet MS" w:hAnsi="Trebuchet MS"/>
          <w:b/>
        </w:rPr>
        <w:t xml:space="preserve"> (1000 caractere)</w:t>
      </w:r>
      <w:r w:rsidRPr="00B161ED">
        <w:rPr>
          <w:rFonts w:ascii="Trebuchet MS" w:hAnsi="Trebuchet MS"/>
          <w:b/>
        </w:rPr>
        <w:t xml:space="preserve">: </w:t>
      </w:r>
    </w:p>
    <w:tbl>
      <w:tblPr>
        <w:tblStyle w:val="TableGrid"/>
        <w:tblW w:w="9322" w:type="dxa"/>
        <w:tblLook w:val="04A0" w:firstRow="1" w:lastRow="0" w:firstColumn="1" w:lastColumn="0" w:noHBand="0" w:noVBand="1"/>
      </w:tblPr>
      <w:tblGrid>
        <w:gridCol w:w="9322"/>
      </w:tblGrid>
      <w:tr w:rsidR="005246A0" w:rsidRPr="00EE187E" w:rsidTr="00742468">
        <w:tc>
          <w:tcPr>
            <w:tcW w:w="9322" w:type="dxa"/>
          </w:tcPr>
          <w:p w:rsidR="005246A0" w:rsidRPr="00B161ED" w:rsidRDefault="005246A0" w:rsidP="00E15B84">
            <w:pPr>
              <w:jc w:val="both"/>
              <w:rPr>
                <w:rFonts w:ascii="Trebuchet MS" w:hAnsi="Trebuchet MS"/>
                <w:b/>
              </w:rPr>
            </w:pPr>
          </w:p>
        </w:tc>
      </w:tr>
    </w:tbl>
    <w:p w:rsidR="005246A0" w:rsidRPr="00B161ED" w:rsidRDefault="005246A0" w:rsidP="005246A0">
      <w:pPr>
        <w:spacing w:after="0" w:line="240" w:lineRule="auto"/>
        <w:jc w:val="both"/>
        <w:rPr>
          <w:rFonts w:ascii="Trebuchet MS" w:hAnsi="Trebuchet MS"/>
          <w:b/>
        </w:rPr>
      </w:pPr>
    </w:p>
    <w:p w:rsidR="005246A0" w:rsidRPr="00B161ED" w:rsidRDefault="005246A0" w:rsidP="005246A0">
      <w:pPr>
        <w:spacing w:after="0" w:line="240" w:lineRule="auto"/>
        <w:jc w:val="both"/>
        <w:rPr>
          <w:rFonts w:ascii="Trebuchet MS" w:hAnsi="Trebuchet MS"/>
          <w:b/>
        </w:rPr>
      </w:pPr>
      <w:r w:rsidRPr="00B161ED">
        <w:rPr>
          <w:rFonts w:ascii="Trebuchet MS" w:hAnsi="Trebuchet MS"/>
          <w:b/>
        </w:rPr>
        <w:t xml:space="preserve">Detaliere riscuri: </w:t>
      </w:r>
    </w:p>
    <w:tbl>
      <w:tblPr>
        <w:tblStyle w:val="TableGrid"/>
        <w:tblW w:w="9322" w:type="dxa"/>
        <w:tblLook w:val="04A0" w:firstRow="1" w:lastRow="0" w:firstColumn="1" w:lastColumn="0" w:noHBand="0" w:noVBand="1"/>
      </w:tblPr>
      <w:tblGrid>
        <w:gridCol w:w="959"/>
        <w:gridCol w:w="3118"/>
        <w:gridCol w:w="5245"/>
      </w:tblGrid>
      <w:tr w:rsidR="005246A0" w:rsidRPr="00EE187E" w:rsidTr="00742468">
        <w:tc>
          <w:tcPr>
            <w:tcW w:w="959" w:type="dxa"/>
          </w:tcPr>
          <w:p w:rsidR="005246A0" w:rsidRPr="00B161ED" w:rsidRDefault="005246A0" w:rsidP="00E15B84">
            <w:pPr>
              <w:jc w:val="both"/>
              <w:rPr>
                <w:rFonts w:ascii="Trebuchet MS" w:hAnsi="Trebuchet MS"/>
                <w:b/>
              </w:rPr>
            </w:pPr>
            <w:r w:rsidRPr="00B161ED">
              <w:rPr>
                <w:rFonts w:ascii="Trebuchet MS" w:hAnsi="Trebuchet MS"/>
                <w:b/>
              </w:rPr>
              <w:t xml:space="preserve">Nr. </w:t>
            </w:r>
            <w:r w:rsidRPr="00B161ED">
              <w:rPr>
                <w:rFonts w:ascii="Trebuchet MS" w:hAnsi="Trebuchet MS"/>
                <w:b/>
              </w:rPr>
              <w:lastRenderedPageBreak/>
              <w:t>crt.</w:t>
            </w:r>
          </w:p>
        </w:tc>
        <w:tc>
          <w:tcPr>
            <w:tcW w:w="3118" w:type="dxa"/>
          </w:tcPr>
          <w:p w:rsidR="005246A0" w:rsidRPr="00B161ED" w:rsidRDefault="005246A0" w:rsidP="00E15B84">
            <w:pPr>
              <w:jc w:val="both"/>
              <w:rPr>
                <w:rFonts w:ascii="Trebuchet MS" w:hAnsi="Trebuchet MS"/>
                <w:b/>
              </w:rPr>
            </w:pPr>
            <w:r w:rsidRPr="00B161ED">
              <w:rPr>
                <w:rFonts w:ascii="Trebuchet MS" w:hAnsi="Trebuchet MS"/>
                <w:b/>
              </w:rPr>
              <w:lastRenderedPageBreak/>
              <w:t>Risc identificat</w:t>
            </w:r>
          </w:p>
        </w:tc>
        <w:tc>
          <w:tcPr>
            <w:tcW w:w="5245" w:type="dxa"/>
          </w:tcPr>
          <w:p w:rsidR="005246A0" w:rsidRPr="00B161ED" w:rsidRDefault="006E0E76" w:rsidP="00E15B84">
            <w:pPr>
              <w:jc w:val="both"/>
              <w:rPr>
                <w:rFonts w:ascii="Trebuchet MS" w:hAnsi="Trebuchet MS"/>
                <w:b/>
              </w:rPr>
            </w:pPr>
            <w:r w:rsidRPr="006E0E76">
              <w:rPr>
                <w:rFonts w:ascii="Trebuchet MS" w:hAnsi="Trebuchet MS"/>
                <w:b/>
              </w:rPr>
              <w:t>M</w:t>
            </w:r>
            <w:r>
              <w:rPr>
                <w:rFonts w:ascii="Trebuchet MS" w:hAnsi="Trebuchet MS"/>
                <w:b/>
              </w:rPr>
              <w:t>ă</w:t>
            </w:r>
            <w:r w:rsidR="00AE72AB" w:rsidRPr="00B161ED">
              <w:rPr>
                <w:rFonts w:ascii="Trebuchet MS" w:hAnsi="Trebuchet MS"/>
                <w:b/>
              </w:rPr>
              <w:t>suri</w:t>
            </w:r>
            <w:r w:rsidR="005246A0" w:rsidRPr="00B161ED">
              <w:rPr>
                <w:rFonts w:ascii="Trebuchet MS" w:hAnsi="Trebuchet MS"/>
                <w:b/>
              </w:rPr>
              <w:t xml:space="preserve"> de atenuare ale riscului</w:t>
            </w:r>
          </w:p>
        </w:tc>
      </w:tr>
      <w:tr w:rsidR="005246A0" w:rsidRPr="00EE187E" w:rsidTr="00742468">
        <w:tc>
          <w:tcPr>
            <w:tcW w:w="959" w:type="dxa"/>
          </w:tcPr>
          <w:p w:rsidR="005246A0" w:rsidRPr="00B161ED" w:rsidRDefault="005246A0" w:rsidP="00E15B84">
            <w:pPr>
              <w:jc w:val="both"/>
              <w:rPr>
                <w:rFonts w:ascii="Trebuchet MS" w:hAnsi="Trebuchet MS"/>
                <w:b/>
              </w:rPr>
            </w:pPr>
          </w:p>
        </w:tc>
        <w:tc>
          <w:tcPr>
            <w:tcW w:w="3118" w:type="dxa"/>
          </w:tcPr>
          <w:p w:rsidR="005246A0" w:rsidRPr="00B161ED" w:rsidRDefault="005246A0" w:rsidP="00E15B84">
            <w:pPr>
              <w:jc w:val="both"/>
              <w:rPr>
                <w:rFonts w:ascii="Trebuchet MS" w:hAnsi="Trebuchet MS"/>
                <w:i/>
                <w:color w:val="FF0000"/>
              </w:rPr>
            </w:pPr>
          </w:p>
        </w:tc>
        <w:tc>
          <w:tcPr>
            <w:tcW w:w="5245" w:type="dxa"/>
          </w:tcPr>
          <w:p w:rsidR="005246A0" w:rsidRPr="00B161ED" w:rsidRDefault="005246A0" w:rsidP="00E15B84">
            <w:pPr>
              <w:jc w:val="both"/>
              <w:rPr>
                <w:rFonts w:ascii="Trebuchet MS" w:hAnsi="Trebuchet MS"/>
                <w:i/>
                <w:color w:val="FF0000"/>
              </w:rPr>
            </w:pPr>
          </w:p>
        </w:tc>
      </w:tr>
    </w:tbl>
    <w:p w:rsidR="005246A0" w:rsidRPr="00B161ED" w:rsidRDefault="005246A0" w:rsidP="005246A0">
      <w:pPr>
        <w:spacing w:after="0" w:line="240" w:lineRule="auto"/>
        <w:jc w:val="both"/>
        <w:rPr>
          <w:rFonts w:ascii="Trebuchet MS" w:hAnsi="Trebuchet MS"/>
          <w:b/>
        </w:rPr>
      </w:pPr>
    </w:p>
    <w:p w:rsidR="005246A0" w:rsidRPr="00B161ED" w:rsidRDefault="005246A0" w:rsidP="005246A0">
      <w:pPr>
        <w:pStyle w:val="Heading1"/>
        <w:shd w:val="clear" w:color="auto" w:fill="B2A1C7" w:themeFill="accent4" w:themeFillTint="99"/>
        <w:spacing w:before="0" w:line="240" w:lineRule="auto"/>
        <w:jc w:val="both"/>
        <w:rPr>
          <w:rFonts w:ascii="Trebuchet MS" w:hAnsi="Trebuchet MS"/>
          <w:color w:val="auto"/>
          <w:sz w:val="22"/>
          <w:szCs w:val="22"/>
        </w:rPr>
      </w:pPr>
      <w:bookmarkStart w:id="59" w:name="_Toc477197222"/>
      <w:bookmarkStart w:id="60" w:name="_Toc490668903"/>
      <w:r w:rsidRPr="00B161ED">
        <w:rPr>
          <w:rFonts w:ascii="Trebuchet MS" w:hAnsi="Trebuchet MS"/>
          <w:color w:val="auto"/>
          <w:sz w:val="22"/>
          <w:szCs w:val="22"/>
        </w:rPr>
        <w:t>16. Principii orizontale</w:t>
      </w:r>
      <w:bookmarkEnd w:id="59"/>
      <w:bookmarkEnd w:id="60"/>
    </w:p>
    <w:p w:rsidR="005246A0" w:rsidRPr="00B161ED" w:rsidRDefault="005246A0" w:rsidP="005246A0">
      <w:pPr>
        <w:spacing w:after="0" w:line="240" w:lineRule="auto"/>
        <w:jc w:val="both"/>
        <w:rPr>
          <w:rFonts w:ascii="Trebuchet MS" w:hAnsi="Trebuchet MS"/>
          <w:b/>
        </w:rPr>
      </w:pPr>
    </w:p>
    <w:p w:rsidR="00AE72AB" w:rsidRPr="00B161ED" w:rsidRDefault="00AE72AB" w:rsidP="00AE72AB">
      <w:pPr>
        <w:spacing w:after="0" w:line="240" w:lineRule="auto"/>
        <w:jc w:val="both"/>
        <w:rPr>
          <w:rFonts w:ascii="Trebuchet MS" w:hAnsi="Trebuchet MS"/>
          <w:color w:val="FF0000"/>
        </w:rPr>
      </w:pPr>
      <w:r w:rsidRPr="00B6225C">
        <w:rPr>
          <w:rFonts w:ascii="Trebuchet MS" w:hAnsi="Trebuchet MS"/>
        </w:rPr>
        <w:t xml:space="preserve">Pentru orientări privind completarea informațiilor de mai sus se poate utiliza Ghidul - integrare teme orizontale în cadrul proiectelor finanţate din FESI 2014-2020, </w:t>
      </w:r>
      <w:hyperlink r:id="rId14" w:history="1">
        <w:r w:rsidRPr="00B161ED">
          <w:rPr>
            <w:rStyle w:val="Hyperlink"/>
            <w:rFonts w:ascii="Trebuchet MS" w:hAnsi="Trebuchet MS"/>
          </w:rPr>
          <w:t>http://www.fonduri-ue.ro/orientari-beneficiari</w:t>
        </w:r>
      </w:hyperlink>
      <w:r w:rsidRPr="0039726F">
        <w:rPr>
          <w:rFonts w:ascii="Trebuchet MS" w:hAnsi="Trebuchet MS"/>
        </w:rPr>
        <w:t>.</w:t>
      </w:r>
      <w:r w:rsidRPr="00B161ED">
        <w:rPr>
          <w:rFonts w:ascii="Trebuchet MS" w:hAnsi="Trebuchet MS"/>
          <w:color w:val="FF0000"/>
        </w:rPr>
        <w:t xml:space="preserve">  </w:t>
      </w:r>
    </w:p>
    <w:p w:rsidR="00AE72AB" w:rsidRPr="00B6225C" w:rsidRDefault="00AE72AB" w:rsidP="00AE72AB">
      <w:pPr>
        <w:spacing w:after="0" w:line="240" w:lineRule="auto"/>
        <w:jc w:val="both"/>
        <w:rPr>
          <w:rFonts w:ascii="Trebuchet MS" w:hAnsi="Trebuchet MS"/>
        </w:rPr>
      </w:pPr>
      <w:r w:rsidRPr="00B6225C">
        <w:rPr>
          <w:rFonts w:ascii="Trebuchet MS" w:hAnsi="Trebuchet MS"/>
        </w:rPr>
        <w:t>Din câmpurile de mai sus, sunt obligatorii pentru POAT următoarele:</w:t>
      </w:r>
    </w:p>
    <w:p w:rsidR="005246A0" w:rsidRPr="00B161ED" w:rsidRDefault="005246A0" w:rsidP="005246A0">
      <w:pPr>
        <w:spacing w:after="0" w:line="240" w:lineRule="auto"/>
        <w:jc w:val="both"/>
        <w:rPr>
          <w:rFonts w:ascii="Trebuchet MS" w:hAnsi="Trebuchet MS"/>
          <w:b/>
        </w:rPr>
      </w:pPr>
      <w:r w:rsidRPr="00B161ED">
        <w:rPr>
          <w:rFonts w:ascii="Trebuchet MS" w:hAnsi="Trebuchet MS"/>
          <w:b/>
        </w:rPr>
        <w:t>EGALITATE DE ȘANSE</w:t>
      </w:r>
    </w:p>
    <w:p w:rsidR="005246A0" w:rsidRPr="00B161ED" w:rsidRDefault="005246A0" w:rsidP="005246A0">
      <w:pPr>
        <w:spacing w:after="0" w:line="240" w:lineRule="auto"/>
        <w:jc w:val="both"/>
        <w:rPr>
          <w:rFonts w:ascii="Trebuchet MS" w:hAnsi="Trebuchet MS"/>
          <w:b/>
        </w:rPr>
      </w:pPr>
      <w:r w:rsidRPr="00B161ED">
        <w:rPr>
          <w:rFonts w:ascii="Trebuchet MS" w:hAnsi="Trebuchet MS"/>
          <w:b/>
        </w:rPr>
        <w:t>Egalitatea de gen</w:t>
      </w:r>
      <w:r w:rsidR="00845314">
        <w:rPr>
          <w:rFonts w:ascii="Trebuchet MS" w:hAnsi="Trebuchet MS"/>
          <w:b/>
        </w:rPr>
        <w:t xml:space="preserve"> (1750 caractere)</w:t>
      </w:r>
    </w:p>
    <w:tbl>
      <w:tblPr>
        <w:tblStyle w:val="TableGrid"/>
        <w:tblW w:w="9322" w:type="dxa"/>
        <w:tblLook w:val="04A0" w:firstRow="1" w:lastRow="0" w:firstColumn="1" w:lastColumn="0" w:noHBand="0" w:noVBand="1"/>
      </w:tblPr>
      <w:tblGrid>
        <w:gridCol w:w="9322"/>
      </w:tblGrid>
      <w:tr w:rsidR="005246A0" w:rsidRPr="00EE187E" w:rsidTr="00E3071B">
        <w:tc>
          <w:tcPr>
            <w:tcW w:w="9322" w:type="dxa"/>
          </w:tcPr>
          <w:p w:rsidR="005246A0" w:rsidRPr="00B161ED" w:rsidRDefault="00AE72AB" w:rsidP="00E15B84">
            <w:pPr>
              <w:jc w:val="both"/>
              <w:rPr>
                <w:rFonts w:ascii="Trebuchet MS" w:hAnsi="Trebuchet MS"/>
                <w:color w:val="FF0000"/>
              </w:rPr>
            </w:pPr>
            <w:r w:rsidRPr="00B6225C">
              <w:rPr>
                <w:rFonts w:ascii="Trebuchet MS" w:hAnsi="Trebuchet MS"/>
              </w:rPr>
              <w:t>Se va explica modul în care principiul privind egalitatea de gen a fost integrat în elaborarea proiectului, implementarea ulterioară a acestuia, în managementul proiectului, în identificarea grupurilor ţintă etc.</w:t>
            </w:r>
          </w:p>
        </w:tc>
      </w:tr>
    </w:tbl>
    <w:p w:rsidR="005246A0" w:rsidRPr="00B161ED" w:rsidRDefault="005246A0" w:rsidP="005246A0">
      <w:pPr>
        <w:spacing w:after="0" w:line="240" w:lineRule="auto"/>
        <w:jc w:val="both"/>
        <w:rPr>
          <w:rFonts w:ascii="Trebuchet MS" w:hAnsi="Trebuchet MS"/>
          <w:b/>
        </w:rPr>
      </w:pPr>
      <w:r w:rsidRPr="00B161ED">
        <w:rPr>
          <w:rFonts w:ascii="Trebuchet MS" w:hAnsi="Trebuchet MS"/>
          <w:b/>
        </w:rPr>
        <w:t>Nediscriminare</w:t>
      </w:r>
      <w:r w:rsidR="00845314">
        <w:rPr>
          <w:rFonts w:ascii="Trebuchet MS" w:hAnsi="Trebuchet MS"/>
          <w:b/>
        </w:rPr>
        <w:t xml:space="preserve"> (1750 caractere)</w:t>
      </w:r>
    </w:p>
    <w:tbl>
      <w:tblPr>
        <w:tblStyle w:val="TableGrid"/>
        <w:tblW w:w="9322" w:type="dxa"/>
        <w:tblLook w:val="04A0" w:firstRow="1" w:lastRow="0" w:firstColumn="1" w:lastColumn="0" w:noHBand="0" w:noVBand="1"/>
      </w:tblPr>
      <w:tblGrid>
        <w:gridCol w:w="9322"/>
      </w:tblGrid>
      <w:tr w:rsidR="007E1FCA" w:rsidRPr="007E1FCA" w:rsidTr="00E3071B">
        <w:tc>
          <w:tcPr>
            <w:tcW w:w="9322" w:type="dxa"/>
          </w:tcPr>
          <w:p w:rsidR="005246A0" w:rsidRPr="007E1FCA" w:rsidRDefault="00AE72AB" w:rsidP="00E15B84">
            <w:pPr>
              <w:jc w:val="both"/>
              <w:rPr>
                <w:rFonts w:ascii="Trebuchet MS" w:hAnsi="Trebuchet MS"/>
              </w:rPr>
            </w:pPr>
            <w:r w:rsidRPr="007E1FCA">
              <w:rPr>
                <w:rFonts w:ascii="Trebuchet MS" w:hAnsi="Trebuchet MS"/>
              </w:rPr>
              <w:t>Legislaţia în domeniul egalităţii de şanse garantează drepturi egale pentru cetăţeni, astfel încât să poată participa la viaţa economică şi socială fără discriminare pe criterii de rasă, sex, religie, dizabilităţi, vârstă.</w:t>
            </w:r>
          </w:p>
        </w:tc>
      </w:tr>
    </w:tbl>
    <w:p w:rsidR="005246A0" w:rsidRPr="007E1FCA" w:rsidRDefault="005246A0" w:rsidP="00B161ED">
      <w:pPr>
        <w:tabs>
          <w:tab w:val="center" w:pos="4536"/>
        </w:tabs>
        <w:spacing w:after="0" w:line="240" w:lineRule="auto"/>
        <w:jc w:val="both"/>
        <w:rPr>
          <w:rFonts w:ascii="Trebuchet MS" w:hAnsi="Trebuchet MS"/>
          <w:b/>
        </w:rPr>
      </w:pPr>
      <w:r w:rsidRPr="007E1FCA">
        <w:rPr>
          <w:rFonts w:ascii="Trebuchet MS" w:hAnsi="Trebuchet MS"/>
          <w:b/>
        </w:rPr>
        <w:t>Accesibilitate persoane cu dizabilități</w:t>
      </w:r>
      <w:r w:rsidR="00845314" w:rsidRPr="007E1FCA">
        <w:rPr>
          <w:rFonts w:ascii="Trebuchet MS" w:hAnsi="Trebuchet MS"/>
          <w:b/>
        </w:rPr>
        <w:t xml:space="preserve"> (1750 caractere)</w:t>
      </w:r>
      <w:r w:rsidR="00845314" w:rsidRPr="007E1FCA">
        <w:rPr>
          <w:rFonts w:ascii="Trebuchet MS" w:hAnsi="Trebuchet MS"/>
          <w:b/>
        </w:rPr>
        <w:tab/>
      </w:r>
    </w:p>
    <w:tbl>
      <w:tblPr>
        <w:tblStyle w:val="TableGrid"/>
        <w:tblW w:w="9322" w:type="dxa"/>
        <w:tblLook w:val="04A0" w:firstRow="1" w:lastRow="0" w:firstColumn="1" w:lastColumn="0" w:noHBand="0" w:noVBand="1"/>
      </w:tblPr>
      <w:tblGrid>
        <w:gridCol w:w="9322"/>
      </w:tblGrid>
      <w:tr w:rsidR="007E1FCA" w:rsidRPr="007E1FCA" w:rsidTr="00E3071B">
        <w:tc>
          <w:tcPr>
            <w:tcW w:w="9322" w:type="dxa"/>
          </w:tcPr>
          <w:p w:rsidR="005246A0" w:rsidRPr="007E1FCA" w:rsidRDefault="00AE72AB" w:rsidP="00E15B84">
            <w:pPr>
              <w:autoSpaceDE w:val="0"/>
              <w:autoSpaceDN w:val="0"/>
              <w:adjustRightInd w:val="0"/>
              <w:jc w:val="both"/>
              <w:rPr>
                <w:rFonts w:ascii="Trebuchet MS" w:hAnsi="Trebuchet MS"/>
              </w:rPr>
            </w:pPr>
            <w:r w:rsidRPr="007E1FCA">
              <w:rPr>
                <w:rFonts w:ascii="Trebuchet MS" w:hAnsi="Trebuchet MS"/>
              </w:rPr>
              <w:t>Dacă este cazul, se completează cu o prezentare a modului în care solicitantul se va asigura că principiul accesibilității la mediul fizic, comunicațional și informațional va fi respectat.</w:t>
            </w:r>
          </w:p>
        </w:tc>
      </w:tr>
    </w:tbl>
    <w:p w:rsidR="005246A0" w:rsidRPr="00B161ED" w:rsidRDefault="005246A0" w:rsidP="00B6225C">
      <w:pPr>
        <w:shd w:val="clear" w:color="auto" w:fill="FFFFFF" w:themeFill="background1"/>
        <w:spacing w:after="0" w:line="240" w:lineRule="auto"/>
        <w:jc w:val="both"/>
        <w:rPr>
          <w:rFonts w:ascii="Trebuchet MS" w:hAnsi="Trebuchet MS"/>
          <w:b/>
        </w:rPr>
      </w:pPr>
      <w:r w:rsidRPr="00B161ED">
        <w:rPr>
          <w:rFonts w:ascii="Trebuchet MS" w:hAnsi="Trebuchet MS"/>
          <w:b/>
        </w:rPr>
        <w:t>Schimbări demografice</w:t>
      </w:r>
      <w:r w:rsidR="00845314">
        <w:rPr>
          <w:rFonts w:ascii="Trebuchet MS" w:hAnsi="Trebuchet MS"/>
          <w:b/>
        </w:rPr>
        <w:t xml:space="preserve"> </w:t>
      </w:r>
      <w:r w:rsidR="00845314" w:rsidRPr="00845314">
        <w:rPr>
          <w:rFonts w:ascii="Trebuchet MS" w:hAnsi="Trebuchet MS"/>
          <w:b/>
        </w:rPr>
        <w:t>(1750 caractere)</w:t>
      </w:r>
    </w:p>
    <w:tbl>
      <w:tblPr>
        <w:tblStyle w:val="TableGrid"/>
        <w:tblW w:w="0" w:type="auto"/>
        <w:tblLook w:val="04A0" w:firstRow="1" w:lastRow="0" w:firstColumn="1" w:lastColumn="0" w:noHBand="0" w:noVBand="1"/>
      </w:tblPr>
      <w:tblGrid>
        <w:gridCol w:w="9288"/>
      </w:tblGrid>
      <w:tr w:rsidR="005246A0" w:rsidRPr="00EE187E" w:rsidTr="00B161ED">
        <w:tc>
          <w:tcPr>
            <w:tcW w:w="9464" w:type="dxa"/>
          </w:tcPr>
          <w:p w:rsidR="005246A0" w:rsidRPr="00B161ED" w:rsidRDefault="005246A0" w:rsidP="00B6225C">
            <w:pPr>
              <w:shd w:val="clear" w:color="auto" w:fill="FFFFFF" w:themeFill="background1"/>
              <w:contextualSpacing/>
              <w:jc w:val="both"/>
              <w:rPr>
                <w:rFonts w:ascii="Trebuchet MS" w:hAnsi="Trebuchet MS"/>
                <w:b/>
              </w:rPr>
            </w:pPr>
            <w:r w:rsidRPr="00B161ED">
              <w:rPr>
                <w:rFonts w:ascii="Trebuchet MS" w:hAnsi="Trebuchet MS"/>
                <w:b/>
                <w:color w:val="FF0000"/>
              </w:rPr>
              <w:t>SOLICITANȚII POAT NU VOR COMPLETA ACEST CÂMP.</w:t>
            </w:r>
          </w:p>
        </w:tc>
      </w:tr>
    </w:tbl>
    <w:p w:rsidR="005246A0" w:rsidRPr="00B161ED" w:rsidRDefault="005246A0" w:rsidP="005246A0">
      <w:pPr>
        <w:spacing w:after="0" w:line="240" w:lineRule="auto"/>
        <w:jc w:val="both"/>
        <w:rPr>
          <w:rFonts w:ascii="Trebuchet MS" w:hAnsi="Trebuchet MS"/>
          <w:b/>
        </w:rPr>
      </w:pPr>
    </w:p>
    <w:p w:rsidR="005246A0" w:rsidRPr="00B161ED" w:rsidRDefault="005246A0" w:rsidP="005246A0">
      <w:pPr>
        <w:spacing w:after="0" w:line="240" w:lineRule="auto"/>
        <w:jc w:val="both"/>
        <w:rPr>
          <w:rFonts w:ascii="Trebuchet MS" w:hAnsi="Trebuchet MS"/>
          <w:b/>
        </w:rPr>
      </w:pPr>
      <w:r w:rsidRPr="00B161ED">
        <w:rPr>
          <w:rFonts w:ascii="Trebuchet MS" w:hAnsi="Trebuchet MS"/>
          <w:b/>
        </w:rPr>
        <w:t>DEZVOLTARE DURABILĂ</w:t>
      </w:r>
    </w:p>
    <w:p w:rsidR="005246A0" w:rsidRPr="00B161ED" w:rsidRDefault="005246A0" w:rsidP="00B6225C">
      <w:pPr>
        <w:shd w:val="clear" w:color="auto" w:fill="FFFFFF" w:themeFill="background1"/>
        <w:spacing w:after="0" w:line="240" w:lineRule="auto"/>
        <w:jc w:val="both"/>
        <w:rPr>
          <w:rFonts w:ascii="Trebuchet MS" w:hAnsi="Trebuchet MS"/>
          <w:b/>
        </w:rPr>
      </w:pPr>
      <w:r w:rsidRPr="00B161ED">
        <w:rPr>
          <w:rFonts w:ascii="Trebuchet MS" w:hAnsi="Trebuchet MS"/>
          <w:b/>
        </w:rPr>
        <w:t xml:space="preserve">Poluatorul plătește </w:t>
      </w:r>
      <w:r w:rsidR="00847976" w:rsidRPr="00847976">
        <w:rPr>
          <w:rFonts w:ascii="Trebuchet MS" w:hAnsi="Trebuchet MS"/>
          <w:b/>
        </w:rPr>
        <w:t>(1750 caractere)</w:t>
      </w:r>
      <w:r w:rsidR="00847976">
        <w:rPr>
          <w:rFonts w:ascii="Trebuchet MS" w:hAnsi="Trebuchet MS"/>
          <w:b/>
        </w:rPr>
        <w:t xml:space="preserve"> </w:t>
      </w:r>
    </w:p>
    <w:tbl>
      <w:tblPr>
        <w:tblStyle w:val="TableGrid"/>
        <w:tblW w:w="9322" w:type="dxa"/>
        <w:tblLook w:val="04A0" w:firstRow="1" w:lastRow="0" w:firstColumn="1" w:lastColumn="0" w:noHBand="0" w:noVBand="1"/>
      </w:tblPr>
      <w:tblGrid>
        <w:gridCol w:w="9322"/>
      </w:tblGrid>
      <w:tr w:rsidR="005246A0" w:rsidRPr="00EE187E" w:rsidTr="00E3071B">
        <w:tc>
          <w:tcPr>
            <w:tcW w:w="9322" w:type="dxa"/>
          </w:tcPr>
          <w:p w:rsidR="005246A0" w:rsidRPr="00B161ED" w:rsidRDefault="005246A0" w:rsidP="00B6225C">
            <w:pPr>
              <w:shd w:val="clear" w:color="auto" w:fill="FFFFFF" w:themeFill="background1"/>
              <w:jc w:val="both"/>
              <w:rPr>
                <w:rFonts w:ascii="Trebuchet MS" w:hAnsi="Trebuchet MS"/>
                <w:b/>
                <w:color w:val="FF0000"/>
              </w:rPr>
            </w:pPr>
            <w:r w:rsidRPr="00B161ED">
              <w:rPr>
                <w:rFonts w:ascii="Trebuchet MS" w:hAnsi="Trebuchet MS"/>
                <w:b/>
                <w:color w:val="FF0000"/>
              </w:rPr>
              <w:t>SOLICITANȚII POAT NU VOR COMPLETA ACEST CÂMP.</w:t>
            </w:r>
          </w:p>
        </w:tc>
      </w:tr>
    </w:tbl>
    <w:p w:rsidR="005246A0" w:rsidRPr="00B161ED" w:rsidRDefault="005246A0" w:rsidP="00B6225C">
      <w:pPr>
        <w:shd w:val="clear" w:color="auto" w:fill="FFFFFF" w:themeFill="background1"/>
        <w:spacing w:after="0" w:line="240" w:lineRule="auto"/>
        <w:jc w:val="both"/>
        <w:rPr>
          <w:rFonts w:ascii="Trebuchet MS" w:hAnsi="Trebuchet MS"/>
          <w:b/>
        </w:rPr>
      </w:pPr>
      <w:r w:rsidRPr="00B161ED">
        <w:rPr>
          <w:rFonts w:ascii="Trebuchet MS" w:hAnsi="Trebuchet MS"/>
          <w:b/>
        </w:rPr>
        <w:t>Protecția biodiversității</w:t>
      </w:r>
      <w:r w:rsidR="00847976">
        <w:rPr>
          <w:rFonts w:ascii="Trebuchet MS" w:hAnsi="Trebuchet MS"/>
          <w:b/>
        </w:rPr>
        <w:t xml:space="preserve"> </w:t>
      </w:r>
      <w:r w:rsidR="00847976" w:rsidRPr="00845314">
        <w:rPr>
          <w:rFonts w:ascii="Trebuchet MS" w:hAnsi="Trebuchet MS"/>
          <w:b/>
        </w:rPr>
        <w:t>(1750 caractere)</w:t>
      </w:r>
    </w:p>
    <w:tbl>
      <w:tblPr>
        <w:tblStyle w:val="TableGrid"/>
        <w:tblW w:w="9322" w:type="dxa"/>
        <w:tblLook w:val="04A0" w:firstRow="1" w:lastRow="0" w:firstColumn="1" w:lastColumn="0" w:noHBand="0" w:noVBand="1"/>
      </w:tblPr>
      <w:tblGrid>
        <w:gridCol w:w="9322"/>
      </w:tblGrid>
      <w:tr w:rsidR="005246A0" w:rsidRPr="00EE187E" w:rsidTr="00E3071B">
        <w:tc>
          <w:tcPr>
            <w:tcW w:w="9322" w:type="dxa"/>
          </w:tcPr>
          <w:p w:rsidR="005246A0" w:rsidRPr="00B161ED" w:rsidRDefault="005246A0" w:rsidP="00B6225C">
            <w:pPr>
              <w:shd w:val="clear" w:color="auto" w:fill="FFFFFF" w:themeFill="background1"/>
              <w:jc w:val="both"/>
              <w:rPr>
                <w:rFonts w:ascii="Trebuchet MS" w:hAnsi="Trebuchet MS"/>
                <w:i/>
                <w:color w:val="FF0000"/>
              </w:rPr>
            </w:pPr>
            <w:r w:rsidRPr="00B161ED">
              <w:rPr>
                <w:rFonts w:ascii="Trebuchet MS" w:hAnsi="Trebuchet MS"/>
                <w:b/>
                <w:color w:val="FF0000"/>
              </w:rPr>
              <w:t>SOLICITANȚII POAT NU VOR COMPLETA ACEST CÂMP.</w:t>
            </w:r>
          </w:p>
        </w:tc>
      </w:tr>
    </w:tbl>
    <w:p w:rsidR="005246A0" w:rsidRPr="00B161ED" w:rsidRDefault="005246A0" w:rsidP="005246A0">
      <w:pPr>
        <w:spacing w:after="0" w:line="240" w:lineRule="auto"/>
        <w:jc w:val="both"/>
        <w:rPr>
          <w:rFonts w:ascii="Trebuchet MS" w:hAnsi="Trebuchet MS"/>
          <w:b/>
        </w:rPr>
      </w:pPr>
      <w:r w:rsidRPr="00B161ED">
        <w:rPr>
          <w:rFonts w:ascii="Trebuchet MS" w:hAnsi="Trebuchet MS"/>
          <w:b/>
        </w:rPr>
        <w:t xml:space="preserve">Utilizarea eficientă a resurselor </w:t>
      </w:r>
      <w:r w:rsidR="00847976">
        <w:rPr>
          <w:rFonts w:ascii="Trebuchet MS" w:hAnsi="Trebuchet MS"/>
          <w:b/>
        </w:rPr>
        <w:t xml:space="preserve"> </w:t>
      </w:r>
      <w:r w:rsidR="00847976" w:rsidRPr="00845314">
        <w:rPr>
          <w:rFonts w:ascii="Trebuchet MS" w:hAnsi="Trebuchet MS"/>
          <w:b/>
        </w:rPr>
        <w:t>(1750 caractere)</w:t>
      </w:r>
    </w:p>
    <w:tbl>
      <w:tblPr>
        <w:tblStyle w:val="TableGrid"/>
        <w:tblW w:w="9322" w:type="dxa"/>
        <w:tblLook w:val="04A0" w:firstRow="1" w:lastRow="0" w:firstColumn="1" w:lastColumn="0" w:noHBand="0" w:noVBand="1"/>
      </w:tblPr>
      <w:tblGrid>
        <w:gridCol w:w="9322"/>
      </w:tblGrid>
      <w:tr w:rsidR="005246A0" w:rsidRPr="00EE187E" w:rsidTr="00E3071B">
        <w:tc>
          <w:tcPr>
            <w:tcW w:w="9322" w:type="dxa"/>
          </w:tcPr>
          <w:p w:rsidR="005246A0" w:rsidRPr="00720C8A" w:rsidRDefault="005246A0" w:rsidP="00E15B84">
            <w:pPr>
              <w:autoSpaceDE w:val="0"/>
              <w:autoSpaceDN w:val="0"/>
              <w:adjustRightInd w:val="0"/>
              <w:jc w:val="both"/>
              <w:rPr>
                <w:rFonts w:ascii="Trebuchet MS" w:hAnsi="Trebuchet MS"/>
              </w:rPr>
            </w:pPr>
            <w:r w:rsidRPr="00720C8A">
              <w:rPr>
                <w:rFonts w:ascii="Trebuchet MS" w:hAnsi="Trebuchet MS"/>
              </w:rPr>
              <w:t>Solicitantul va aborda conceptul dezvoltării durabile în funcție de specificul proiectului.</w:t>
            </w:r>
          </w:p>
        </w:tc>
      </w:tr>
    </w:tbl>
    <w:p w:rsidR="005246A0" w:rsidRPr="00B161ED" w:rsidRDefault="005246A0" w:rsidP="00B6225C">
      <w:pPr>
        <w:shd w:val="clear" w:color="auto" w:fill="FFFFFF" w:themeFill="background1"/>
        <w:spacing w:after="0" w:line="240" w:lineRule="auto"/>
        <w:jc w:val="both"/>
        <w:rPr>
          <w:rFonts w:ascii="Trebuchet MS" w:hAnsi="Trebuchet MS"/>
          <w:b/>
        </w:rPr>
      </w:pPr>
      <w:r w:rsidRPr="00B161ED">
        <w:rPr>
          <w:rFonts w:ascii="Trebuchet MS" w:hAnsi="Trebuchet MS"/>
          <w:b/>
        </w:rPr>
        <w:t>Atenuarea și adaptarea la schimbările climatice</w:t>
      </w:r>
      <w:r w:rsidR="00847976">
        <w:rPr>
          <w:rFonts w:ascii="Trebuchet MS" w:hAnsi="Trebuchet MS"/>
          <w:b/>
        </w:rPr>
        <w:t xml:space="preserve"> </w:t>
      </w:r>
      <w:r w:rsidR="00847976" w:rsidRPr="00847976">
        <w:rPr>
          <w:rFonts w:ascii="Trebuchet MS" w:hAnsi="Trebuchet MS"/>
          <w:b/>
        </w:rPr>
        <w:t>(1750 caractere)</w:t>
      </w:r>
    </w:p>
    <w:tbl>
      <w:tblPr>
        <w:tblStyle w:val="TableGrid"/>
        <w:tblW w:w="9322" w:type="dxa"/>
        <w:tblLook w:val="04A0" w:firstRow="1" w:lastRow="0" w:firstColumn="1" w:lastColumn="0" w:noHBand="0" w:noVBand="1"/>
      </w:tblPr>
      <w:tblGrid>
        <w:gridCol w:w="9322"/>
      </w:tblGrid>
      <w:tr w:rsidR="005246A0" w:rsidRPr="00EE187E" w:rsidTr="00E3071B">
        <w:tc>
          <w:tcPr>
            <w:tcW w:w="9322" w:type="dxa"/>
          </w:tcPr>
          <w:p w:rsidR="005246A0" w:rsidRPr="00B161ED" w:rsidRDefault="005246A0" w:rsidP="00B6225C">
            <w:pPr>
              <w:shd w:val="clear" w:color="auto" w:fill="FFFFFF" w:themeFill="background1"/>
              <w:jc w:val="both"/>
              <w:rPr>
                <w:rFonts w:ascii="Trebuchet MS" w:hAnsi="Trebuchet MS"/>
                <w:i/>
                <w:color w:val="FF0000"/>
              </w:rPr>
            </w:pPr>
            <w:r w:rsidRPr="00B161ED">
              <w:rPr>
                <w:rFonts w:ascii="Trebuchet MS" w:hAnsi="Trebuchet MS"/>
                <w:b/>
                <w:color w:val="FF0000"/>
              </w:rPr>
              <w:t>SOLICITANȚII POAT NU VOR COMPLETA ACEST CÂMP.</w:t>
            </w:r>
          </w:p>
        </w:tc>
      </w:tr>
    </w:tbl>
    <w:p w:rsidR="005246A0" w:rsidRPr="00B161ED" w:rsidRDefault="005246A0" w:rsidP="00B6225C">
      <w:pPr>
        <w:shd w:val="clear" w:color="auto" w:fill="FFFFFF" w:themeFill="background1"/>
        <w:spacing w:after="0" w:line="240" w:lineRule="auto"/>
        <w:jc w:val="both"/>
        <w:rPr>
          <w:rFonts w:ascii="Trebuchet MS" w:hAnsi="Trebuchet MS"/>
          <w:b/>
        </w:rPr>
      </w:pPr>
      <w:r w:rsidRPr="00B161ED">
        <w:rPr>
          <w:rFonts w:ascii="Trebuchet MS" w:hAnsi="Trebuchet MS"/>
          <w:b/>
        </w:rPr>
        <w:t>Reziliența la dezastre</w:t>
      </w:r>
      <w:r w:rsidR="00847976">
        <w:rPr>
          <w:rFonts w:ascii="Trebuchet MS" w:hAnsi="Trebuchet MS"/>
          <w:b/>
        </w:rPr>
        <w:t xml:space="preserve"> </w:t>
      </w:r>
      <w:r w:rsidR="00847976" w:rsidRPr="00847976">
        <w:rPr>
          <w:rFonts w:ascii="Trebuchet MS" w:hAnsi="Trebuchet MS"/>
          <w:b/>
        </w:rPr>
        <w:t>(1750 caractere)</w:t>
      </w:r>
    </w:p>
    <w:tbl>
      <w:tblPr>
        <w:tblStyle w:val="TableGrid"/>
        <w:tblW w:w="9322" w:type="dxa"/>
        <w:tblLook w:val="04A0" w:firstRow="1" w:lastRow="0" w:firstColumn="1" w:lastColumn="0" w:noHBand="0" w:noVBand="1"/>
      </w:tblPr>
      <w:tblGrid>
        <w:gridCol w:w="9322"/>
      </w:tblGrid>
      <w:tr w:rsidR="005246A0" w:rsidRPr="00EE187E" w:rsidTr="00E3071B">
        <w:tc>
          <w:tcPr>
            <w:tcW w:w="9322" w:type="dxa"/>
          </w:tcPr>
          <w:p w:rsidR="005246A0" w:rsidRPr="00B161ED" w:rsidRDefault="005246A0" w:rsidP="00B6225C">
            <w:pPr>
              <w:shd w:val="clear" w:color="auto" w:fill="FFFFFF" w:themeFill="background1"/>
              <w:jc w:val="both"/>
              <w:rPr>
                <w:rFonts w:ascii="Trebuchet MS" w:hAnsi="Trebuchet MS"/>
                <w:i/>
                <w:color w:val="FF0000"/>
              </w:rPr>
            </w:pPr>
            <w:r w:rsidRPr="00B161ED">
              <w:rPr>
                <w:rFonts w:ascii="Trebuchet MS" w:hAnsi="Trebuchet MS"/>
                <w:b/>
                <w:color w:val="FF0000"/>
              </w:rPr>
              <w:t>SOLICITANȚII POAT NU VOR COMPLETA ACEST CÂMP.</w:t>
            </w:r>
          </w:p>
        </w:tc>
      </w:tr>
    </w:tbl>
    <w:p w:rsidR="005246A0" w:rsidRPr="00B161ED" w:rsidRDefault="005246A0" w:rsidP="005246A0">
      <w:pPr>
        <w:spacing w:after="0" w:line="240" w:lineRule="auto"/>
        <w:jc w:val="both"/>
        <w:rPr>
          <w:rFonts w:ascii="Trebuchet MS" w:hAnsi="Trebuchet MS"/>
        </w:rPr>
      </w:pPr>
    </w:p>
    <w:p w:rsidR="005246A0" w:rsidRPr="00B161ED" w:rsidRDefault="005246A0" w:rsidP="005246A0">
      <w:pPr>
        <w:pStyle w:val="Heading1"/>
        <w:shd w:val="clear" w:color="auto" w:fill="B2A1C7" w:themeFill="accent4" w:themeFillTint="99"/>
        <w:spacing w:before="0" w:line="240" w:lineRule="auto"/>
        <w:jc w:val="both"/>
        <w:rPr>
          <w:rFonts w:ascii="Trebuchet MS" w:hAnsi="Trebuchet MS"/>
          <w:color w:val="auto"/>
          <w:sz w:val="22"/>
          <w:szCs w:val="22"/>
        </w:rPr>
      </w:pPr>
      <w:bookmarkStart w:id="61" w:name="_Toc477197223"/>
      <w:bookmarkStart w:id="62" w:name="_Toc490668904"/>
      <w:r w:rsidRPr="00B161ED">
        <w:rPr>
          <w:rFonts w:ascii="Trebuchet MS" w:hAnsi="Trebuchet MS"/>
          <w:color w:val="auto"/>
          <w:sz w:val="22"/>
          <w:szCs w:val="22"/>
        </w:rPr>
        <w:t>17. Indicatori prestabiliți</w:t>
      </w:r>
      <w:bookmarkEnd w:id="61"/>
      <w:bookmarkEnd w:id="62"/>
      <w:r w:rsidR="00AE72AB" w:rsidRPr="00B161ED">
        <w:rPr>
          <w:rFonts w:ascii="Trebuchet MS" w:hAnsi="Trebuchet MS"/>
          <w:color w:val="auto"/>
          <w:sz w:val="22"/>
          <w:szCs w:val="22"/>
        </w:rPr>
        <w:t xml:space="preserve"> </w:t>
      </w:r>
    </w:p>
    <w:p w:rsidR="00AE72AB" w:rsidRPr="00B161ED" w:rsidRDefault="00AE72AB" w:rsidP="004264C3">
      <w:pPr>
        <w:spacing w:after="0" w:line="240" w:lineRule="auto"/>
        <w:jc w:val="both"/>
        <w:rPr>
          <w:rFonts w:ascii="Trebuchet MS" w:hAnsi="Trebuchet MS" w:cs="Segoe UI"/>
          <w:color w:val="262626"/>
        </w:rPr>
      </w:pPr>
    </w:p>
    <w:p w:rsidR="00AE72AB" w:rsidRPr="00DE4967" w:rsidRDefault="00AE72AB" w:rsidP="00AE72AB">
      <w:pPr>
        <w:shd w:val="clear" w:color="auto" w:fill="FBFBFB"/>
        <w:spacing w:after="0" w:line="240" w:lineRule="auto"/>
        <w:jc w:val="both"/>
        <w:rPr>
          <w:rFonts w:ascii="Trebuchet MS" w:hAnsi="Trebuchet MS" w:cs="Segoe UI"/>
        </w:rPr>
      </w:pPr>
      <w:r w:rsidRPr="00DE4967">
        <w:rPr>
          <w:rFonts w:ascii="Trebuchet MS" w:hAnsi="Trebuchet MS" w:cs="Segoe UI"/>
          <w:iCs/>
        </w:rPr>
        <w:t>Proiectul trebuie să contribuie la realizarea a </w:t>
      </w:r>
      <w:r w:rsidRPr="00DE4967">
        <w:rPr>
          <w:rFonts w:ascii="Trebuchet MS" w:hAnsi="Trebuchet MS" w:cs="Segoe UI"/>
          <w:b/>
          <w:bCs/>
          <w:iCs/>
        </w:rPr>
        <w:t>cel puțin</w:t>
      </w:r>
      <w:r w:rsidRPr="00DE4967">
        <w:rPr>
          <w:rFonts w:ascii="Trebuchet MS" w:hAnsi="Trebuchet MS" w:cs="Segoe UI"/>
          <w:iCs/>
        </w:rPr>
        <w:t> unui indicator de realizare</w:t>
      </w:r>
      <w:r w:rsidR="0011069E">
        <w:rPr>
          <w:rFonts w:ascii="Trebuchet MS" w:hAnsi="Trebuchet MS" w:cs="Segoe UI"/>
          <w:iCs/>
        </w:rPr>
        <w:t xml:space="preserve"> imediată / rezultat</w:t>
      </w:r>
      <w:r w:rsidRPr="00DE4967">
        <w:rPr>
          <w:rFonts w:ascii="Trebuchet MS" w:hAnsi="Trebuchet MS" w:cs="Segoe UI"/>
          <w:iCs/>
        </w:rPr>
        <w:t> </w:t>
      </w:r>
      <w:r w:rsidRPr="00DE4967">
        <w:rPr>
          <w:rFonts w:ascii="Trebuchet MS" w:hAnsi="Trebuchet MS" w:cs="Segoe UI"/>
          <w:b/>
          <w:bCs/>
          <w:iCs/>
        </w:rPr>
        <w:t>aferent acțiunii din care se solicită finanțare</w:t>
      </w:r>
      <w:r w:rsidRPr="00DE4967">
        <w:rPr>
          <w:rFonts w:ascii="Trebuchet MS" w:hAnsi="Trebuchet MS" w:cs="Segoe UI"/>
          <w:iCs/>
        </w:rPr>
        <w:t>. Indicatorii aferenți fiecărei acțiuni se găsesc la secțiunea 1.6 din Ghidul Solicitantului.</w:t>
      </w:r>
    </w:p>
    <w:p w:rsidR="00AE72AB" w:rsidRPr="00B161ED" w:rsidRDefault="00AE72AB" w:rsidP="00AE72AB">
      <w:pPr>
        <w:shd w:val="clear" w:color="auto" w:fill="FBFBFB"/>
        <w:spacing w:after="0" w:line="240" w:lineRule="auto"/>
        <w:jc w:val="both"/>
        <w:rPr>
          <w:rFonts w:ascii="Trebuchet MS" w:hAnsi="Trebuchet MS" w:cs="Segoe UI"/>
          <w:color w:val="FF0000"/>
        </w:rPr>
      </w:pPr>
      <w:r w:rsidRPr="00DE4967">
        <w:rPr>
          <w:rFonts w:ascii="Trebuchet MS" w:hAnsi="Trebuchet MS" w:cs="Segoe UI"/>
        </w:rPr>
        <w:t>O descriere detaliată a indicatorilor se găsește în </w:t>
      </w:r>
      <w:r w:rsidRPr="00DE4967">
        <w:rPr>
          <w:rFonts w:ascii="Trebuchet MS" w:hAnsi="Trebuchet MS" w:cs="Segoe UI"/>
          <w:i/>
          <w:iCs/>
        </w:rPr>
        <w:t>Ghidul Indicatorilor POAT </w:t>
      </w:r>
      <w:r w:rsidRPr="00DE4967">
        <w:rPr>
          <w:rFonts w:ascii="Trebuchet MS" w:hAnsi="Trebuchet MS" w:cs="Segoe UI"/>
        </w:rPr>
        <w:t>2014 - 2020 (</w:t>
      </w:r>
      <w:hyperlink r:id="rId15" w:anchor="implementare-program" w:history="1">
        <w:r w:rsidR="006E0E76" w:rsidRPr="00FC24B8">
          <w:rPr>
            <w:rStyle w:val="Hyperlink"/>
            <w:rFonts w:ascii="Trebuchet MS" w:hAnsi="Trebuchet MS" w:cs="Segoe UI"/>
          </w:rPr>
          <w:t>http://www.fonduri-ue.ro/poat-2014#implementare-program</w:t>
        </w:r>
      </w:hyperlink>
      <w:r w:rsidRPr="00DE4967">
        <w:rPr>
          <w:rFonts w:ascii="Trebuchet MS" w:hAnsi="Trebuchet MS" w:cs="Segoe UI"/>
        </w:rPr>
        <w:t>).</w:t>
      </w:r>
    </w:p>
    <w:p w:rsidR="00AE72AB" w:rsidRPr="00DE4967" w:rsidRDefault="00AE72AB" w:rsidP="00E3071B">
      <w:pPr>
        <w:shd w:val="clear" w:color="auto" w:fill="FBFBFB"/>
        <w:spacing w:after="0" w:line="240" w:lineRule="auto"/>
        <w:jc w:val="both"/>
        <w:rPr>
          <w:rFonts w:ascii="Trebuchet MS" w:hAnsi="Trebuchet MS" w:cs="Segoe UI"/>
        </w:rPr>
      </w:pPr>
      <w:r w:rsidRPr="00DE4967">
        <w:rPr>
          <w:rFonts w:ascii="Trebuchet MS" w:hAnsi="Trebuchet MS" w:cs="Segoe UI"/>
        </w:rPr>
        <w:t>Pentru fiecare indicator selectat, se v</w:t>
      </w:r>
      <w:r w:rsidR="009E6004" w:rsidRPr="00DE4967">
        <w:rPr>
          <w:rFonts w:ascii="Trebuchet MS" w:hAnsi="Trebuchet MS" w:cs="Segoe UI"/>
        </w:rPr>
        <w:t>a</w:t>
      </w:r>
      <w:r w:rsidRPr="00DE4967">
        <w:rPr>
          <w:rFonts w:ascii="Trebuchet MS" w:hAnsi="Trebuchet MS" w:cs="Segoe UI"/>
        </w:rPr>
        <w:t xml:space="preserve"> completa</w:t>
      </w:r>
      <w:r w:rsidR="003D1B26">
        <w:rPr>
          <w:rFonts w:ascii="Trebuchet MS" w:hAnsi="Trebuchet MS" w:cs="Segoe UI"/>
        </w:rPr>
        <w:t xml:space="preserve"> </w:t>
      </w:r>
      <w:r w:rsidR="009E6004" w:rsidRPr="00DE4967">
        <w:rPr>
          <w:rFonts w:ascii="Trebuchet MS" w:hAnsi="Trebuchet MS" w:cs="Segoe UI"/>
        </w:rPr>
        <w:t>câmpul ”Valoare</w:t>
      </w:r>
      <w:r w:rsidRPr="00DE4967">
        <w:rPr>
          <w:rFonts w:ascii="Trebuchet MS" w:hAnsi="Trebuchet MS" w:cs="Segoe UI"/>
        </w:rPr>
        <w:t xml:space="preserve"> țint</w:t>
      </w:r>
      <w:r w:rsidR="009E6004" w:rsidRPr="00DE4967">
        <w:rPr>
          <w:rFonts w:ascii="Trebuchet MS" w:hAnsi="Trebuchet MS" w:cs="Segoe UI"/>
        </w:rPr>
        <w:t>ă”</w:t>
      </w:r>
      <w:r w:rsidRPr="00DE4967">
        <w:rPr>
          <w:rFonts w:ascii="Trebuchet MS" w:hAnsi="Trebuchet MS" w:cs="Segoe UI"/>
        </w:rPr>
        <w:t xml:space="preserve"> (cât urmează să se obțină prin proiect la momentul finalizării acestuia)</w:t>
      </w:r>
      <w:r w:rsidR="009E6004" w:rsidRPr="00DE4967">
        <w:rPr>
          <w:rFonts w:ascii="Trebuchet MS" w:hAnsi="Trebuchet MS" w:cs="Segoe UI"/>
        </w:rPr>
        <w:t>.</w:t>
      </w:r>
    </w:p>
    <w:p w:rsidR="00AE72AB" w:rsidRPr="00DE4967" w:rsidRDefault="00AE72AB" w:rsidP="00AE72AB">
      <w:pPr>
        <w:shd w:val="clear" w:color="auto" w:fill="FBFBFB"/>
        <w:spacing w:after="0" w:line="240" w:lineRule="auto"/>
        <w:jc w:val="both"/>
        <w:rPr>
          <w:rFonts w:ascii="Trebuchet MS" w:hAnsi="Trebuchet MS" w:cs="Segoe UI"/>
        </w:rPr>
      </w:pPr>
      <w:r w:rsidRPr="00DE4967">
        <w:rPr>
          <w:rFonts w:ascii="Trebuchet MS" w:hAnsi="Trebuchet MS" w:cs="Segoe UI"/>
        </w:rPr>
        <w:lastRenderedPageBreak/>
        <w:t>În cazul indicatorilor prestabiliți de rezultat, se vor completa și câmpurile valoare de referință (valoarea înainte de începerea proiectului) și anul de referință (anul pentru care este aferentă valoarea de referință).</w:t>
      </w:r>
    </w:p>
    <w:p w:rsidR="00DE4967" w:rsidRPr="0033334F" w:rsidRDefault="00092DB4" w:rsidP="0033334F">
      <w:pPr>
        <w:shd w:val="clear" w:color="auto" w:fill="FBFBFB"/>
        <w:spacing w:after="0" w:line="240" w:lineRule="auto"/>
        <w:jc w:val="both"/>
        <w:rPr>
          <w:rFonts w:ascii="Trebuchet MS" w:hAnsi="Trebuchet MS" w:cs="Segoe UI"/>
        </w:rPr>
      </w:pPr>
      <w:r w:rsidRPr="00DE4967">
        <w:rPr>
          <w:rFonts w:ascii="Trebuchet MS" w:hAnsi="Trebuchet MS" w:cs="Segoe UI"/>
        </w:rPr>
        <w:t>Se pot selecta și indicatori aferenți altei acțiuni dacă sunt relevanți pentru proiect, însă este necesară justificarea acestei selecții la secțiunea Justificare.</w:t>
      </w:r>
    </w:p>
    <w:p w:rsidR="005246A0" w:rsidRPr="00D93BAD" w:rsidRDefault="005246A0" w:rsidP="004264C3">
      <w:pPr>
        <w:spacing w:after="0" w:line="240" w:lineRule="auto"/>
        <w:jc w:val="both"/>
        <w:rPr>
          <w:rFonts w:ascii="Trebuchet MS" w:hAnsi="Trebuchet MS"/>
        </w:rPr>
      </w:pPr>
      <w:r w:rsidRPr="00D93BAD">
        <w:rPr>
          <w:rFonts w:ascii="Trebuchet MS" w:hAnsi="Trebuchet MS"/>
        </w:rPr>
        <w:t>Indicatori prestabiliți de rezultat</w:t>
      </w:r>
    </w:p>
    <w:tbl>
      <w:tblPr>
        <w:tblW w:w="486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Pr>
      <w:tblGrid>
        <w:gridCol w:w="385"/>
        <w:gridCol w:w="1437"/>
        <w:gridCol w:w="773"/>
        <w:gridCol w:w="933"/>
        <w:gridCol w:w="933"/>
        <w:gridCol w:w="791"/>
        <w:gridCol w:w="625"/>
        <w:gridCol w:w="748"/>
        <w:gridCol w:w="1104"/>
        <w:gridCol w:w="72"/>
        <w:gridCol w:w="1032"/>
      </w:tblGrid>
      <w:tr w:rsidR="00D93BAD" w:rsidRPr="00D93BAD" w:rsidTr="00E3071B">
        <w:trPr>
          <w:tblHeader/>
        </w:trPr>
        <w:tc>
          <w:tcPr>
            <w:tcW w:w="385" w:type="dxa"/>
            <w:shd w:val="clear" w:color="auto" w:fill="C4C4C4"/>
            <w:tcMar>
              <w:top w:w="0" w:type="dxa"/>
              <w:left w:w="0" w:type="dxa"/>
              <w:bottom w:w="0" w:type="dxa"/>
              <w:right w:w="0" w:type="dxa"/>
            </w:tcMar>
            <w:vAlign w:val="center"/>
            <w:hideMark/>
          </w:tcPr>
          <w:p w:rsidR="00700A34" w:rsidRPr="00D93BAD" w:rsidRDefault="00700A34" w:rsidP="00E15B84">
            <w:pPr>
              <w:spacing w:after="0" w:line="240" w:lineRule="auto"/>
              <w:jc w:val="both"/>
              <w:rPr>
                <w:rFonts w:ascii="Trebuchet MS" w:hAnsi="Trebuchet MS"/>
                <w:b/>
              </w:rPr>
            </w:pPr>
            <w:r w:rsidRPr="00D93BAD">
              <w:rPr>
                <w:rStyle w:val="ui-column-title1"/>
                <w:rFonts w:ascii="Trebuchet MS" w:hAnsi="Trebuchet MS"/>
                <w:b/>
              </w:rPr>
              <w:t>Nr. crt.</w:t>
            </w:r>
          </w:p>
        </w:tc>
        <w:tc>
          <w:tcPr>
            <w:tcW w:w="1437" w:type="dxa"/>
            <w:shd w:val="clear" w:color="auto" w:fill="C4C4C4"/>
            <w:tcMar>
              <w:top w:w="0" w:type="dxa"/>
              <w:left w:w="0" w:type="dxa"/>
              <w:bottom w:w="0" w:type="dxa"/>
              <w:right w:w="0" w:type="dxa"/>
            </w:tcMar>
            <w:vAlign w:val="center"/>
            <w:hideMark/>
          </w:tcPr>
          <w:p w:rsidR="00700A34" w:rsidRPr="00D93BAD" w:rsidRDefault="00700A34" w:rsidP="00E15B84">
            <w:pPr>
              <w:spacing w:after="0" w:line="240" w:lineRule="auto"/>
              <w:jc w:val="both"/>
              <w:rPr>
                <w:rFonts w:ascii="Trebuchet MS" w:hAnsi="Trebuchet MS"/>
                <w:b/>
              </w:rPr>
            </w:pPr>
            <w:r w:rsidRPr="00D93BAD">
              <w:rPr>
                <w:rStyle w:val="ui-column-title1"/>
                <w:rFonts w:ascii="Trebuchet MS" w:hAnsi="Trebuchet MS"/>
                <w:b/>
              </w:rPr>
              <w:t>Denumire indicator</w:t>
            </w:r>
          </w:p>
        </w:tc>
        <w:tc>
          <w:tcPr>
            <w:tcW w:w="773" w:type="dxa"/>
            <w:shd w:val="clear" w:color="auto" w:fill="C4C4C4"/>
            <w:tcMar>
              <w:top w:w="0" w:type="dxa"/>
              <w:left w:w="0" w:type="dxa"/>
              <w:bottom w:w="0" w:type="dxa"/>
              <w:right w:w="0" w:type="dxa"/>
            </w:tcMar>
            <w:vAlign w:val="center"/>
            <w:hideMark/>
          </w:tcPr>
          <w:p w:rsidR="00700A34" w:rsidRPr="00D93BAD" w:rsidRDefault="00700A34" w:rsidP="00E15B84">
            <w:pPr>
              <w:spacing w:after="0" w:line="240" w:lineRule="auto"/>
              <w:jc w:val="both"/>
              <w:rPr>
                <w:rFonts w:ascii="Trebuchet MS" w:hAnsi="Trebuchet MS"/>
                <w:b/>
              </w:rPr>
            </w:pPr>
            <w:r w:rsidRPr="00D93BAD">
              <w:rPr>
                <w:rStyle w:val="ui-column-title1"/>
                <w:rFonts w:ascii="Trebuchet MS" w:hAnsi="Trebuchet MS"/>
                <w:b/>
              </w:rPr>
              <w:t xml:space="preserve">Unitate </w:t>
            </w:r>
            <w:r w:rsidRPr="00D93BAD">
              <w:rPr>
                <w:rStyle w:val="ui-column-title1"/>
                <w:rFonts w:ascii="Trebuchet MS" w:hAnsi="Trebuchet MS"/>
                <w:b/>
                <w:bCs/>
              </w:rPr>
              <w:t>măsura</w:t>
            </w:r>
          </w:p>
        </w:tc>
        <w:tc>
          <w:tcPr>
            <w:tcW w:w="933" w:type="dxa"/>
            <w:shd w:val="clear" w:color="auto" w:fill="C4C4C4"/>
            <w:tcMar>
              <w:top w:w="0" w:type="dxa"/>
              <w:left w:w="0" w:type="dxa"/>
              <w:bottom w:w="0" w:type="dxa"/>
              <w:right w:w="0" w:type="dxa"/>
            </w:tcMar>
            <w:vAlign w:val="center"/>
            <w:hideMark/>
          </w:tcPr>
          <w:p w:rsidR="00700A34" w:rsidRPr="00D93BAD" w:rsidRDefault="00700A34" w:rsidP="00E15B84">
            <w:pPr>
              <w:spacing w:after="0" w:line="240" w:lineRule="auto"/>
              <w:jc w:val="both"/>
              <w:rPr>
                <w:rFonts w:ascii="Trebuchet MS" w:hAnsi="Trebuchet MS"/>
                <w:b/>
              </w:rPr>
            </w:pPr>
            <w:r w:rsidRPr="00D93BAD">
              <w:rPr>
                <w:rStyle w:val="ui-column-title1"/>
                <w:rFonts w:ascii="Trebuchet MS" w:hAnsi="Trebuchet MS"/>
                <w:b/>
              </w:rPr>
              <w:t xml:space="preserve">Valoare </w:t>
            </w:r>
            <w:r w:rsidRPr="00D93BAD">
              <w:rPr>
                <w:rStyle w:val="ui-column-title1"/>
                <w:rFonts w:ascii="Trebuchet MS" w:hAnsi="Trebuchet MS"/>
                <w:b/>
                <w:bCs/>
              </w:rPr>
              <w:t>referința</w:t>
            </w:r>
          </w:p>
        </w:tc>
        <w:tc>
          <w:tcPr>
            <w:tcW w:w="933" w:type="dxa"/>
            <w:shd w:val="clear" w:color="auto" w:fill="C4C4C4"/>
            <w:tcMar>
              <w:top w:w="0" w:type="dxa"/>
              <w:left w:w="0" w:type="dxa"/>
              <w:bottom w:w="0" w:type="dxa"/>
              <w:right w:w="0" w:type="dxa"/>
            </w:tcMar>
            <w:vAlign w:val="center"/>
            <w:hideMark/>
          </w:tcPr>
          <w:p w:rsidR="00700A34" w:rsidRPr="00D93BAD" w:rsidRDefault="00700A34" w:rsidP="00E15B84">
            <w:pPr>
              <w:spacing w:after="0" w:line="240" w:lineRule="auto"/>
              <w:jc w:val="both"/>
              <w:rPr>
                <w:rFonts w:ascii="Trebuchet MS" w:hAnsi="Trebuchet MS"/>
                <w:b/>
              </w:rPr>
            </w:pPr>
            <w:r w:rsidRPr="00D93BAD">
              <w:rPr>
                <w:rStyle w:val="ui-column-title1"/>
                <w:rFonts w:ascii="Trebuchet MS" w:hAnsi="Trebuchet MS"/>
                <w:b/>
              </w:rPr>
              <w:t xml:space="preserve">Anul de </w:t>
            </w:r>
            <w:r w:rsidRPr="00D93BAD">
              <w:rPr>
                <w:rStyle w:val="ui-column-title1"/>
                <w:rFonts w:ascii="Trebuchet MS" w:hAnsi="Trebuchet MS"/>
                <w:b/>
                <w:bCs/>
              </w:rPr>
              <w:t>referința</w:t>
            </w:r>
          </w:p>
        </w:tc>
        <w:tc>
          <w:tcPr>
            <w:tcW w:w="791" w:type="dxa"/>
            <w:shd w:val="clear" w:color="auto" w:fill="C4C4C4"/>
            <w:tcMar>
              <w:top w:w="0" w:type="dxa"/>
              <w:left w:w="0" w:type="dxa"/>
              <w:bottom w:w="0" w:type="dxa"/>
              <w:right w:w="0" w:type="dxa"/>
            </w:tcMar>
            <w:vAlign w:val="center"/>
            <w:hideMark/>
          </w:tcPr>
          <w:p w:rsidR="00700A34" w:rsidRPr="00D93BAD" w:rsidRDefault="00700A34" w:rsidP="00E15B84">
            <w:pPr>
              <w:spacing w:after="0" w:line="240" w:lineRule="auto"/>
              <w:jc w:val="both"/>
              <w:rPr>
                <w:rFonts w:ascii="Trebuchet MS" w:hAnsi="Trebuchet MS"/>
                <w:b/>
              </w:rPr>
            </w:pPr>
            <w:r w:rsidRPr="00D93BAD">
              <w:rPr>
                <w:rStyle w:val="ui-column-title1"/>
                <w:rFonts w:ascii="Trebuchet MS" w:hAnsi="Trebuchet MS"/>
                <w:b/>
              </w:rPr>
              <w:t>Valoare țintă</w:t>
            </w:r>
          </w:p>
        </w:tc>
        <w:tc>
          <w:tcPr>
            <w:tcW w:w="625" w:type="dxa"/>
            <w:shd w:val="clear" w:color="auto" w:fill="C4C4C4"/>
            <w:tcMar>
              <w:top w:w="0" w:type="dxa"/>
              <w:left w:w="0" w:type="dxa"/>
              <w:bottom w:w="0" w:type="dxa"/>
              <w:right w:w="0" w:type="dxa"/>
            </w:tcMar>
            <w:vAlign w:val="center"/>
            <w:hideMark/>
          </w:tcPr>
          <w:p w:rsidR="00700A34" w:rsidRPr="00D93BAD" w:rsidRDefault="00700A34" w:rsidP="00E15B84">
            <w:pPr>
              <w:spacing w:after="0" w:line="240" w:lineRule="auto"/>
              <w:jc w:val="both"/>
              <w:rPr>
                <w:rFonts w:ascii="Trebuchet MS" w:hAnsi="Trebuchet MS"/>
                <w:b/>
              </w:rPr>
            </w:pPr>
            <w:r w:rsidRPr="00D93BAD">
              <w:rPr>
                <w:rStyle w:val="ui-column-title1"/>
                <w:rFonts w:ascii="Trebuchet MS" w:hAnsi="Trebuchet MS"/>
                <w:b/>
              </w:rPr>
              <w:t>Din care femei</w:t>
            </w:r>
          </w:p>
        </w:tc>
        <w:tc>
          <w:tcPr>
            <w:tcW w:w="748" w:type="dxa"/>
            <w:shd w:val="clear" w:color="auto" w:fill="C4C4C4"/>
            <w:tcMar>
              <w:top w:w="0" w:type="dxa"/>
              <w:left w:w="0" w:type="dxa"/>
              <w:bottom w:w="0" w:type="dxa"/>
              <w:right w:w="0" w:type="dxa"/>
            </w:tcMar>
            <w:vAlign w:val="center"/>
            <w:hideMark/>
          </w:tcPr>
          <w:p w:rsidR="00700A34" w:rsidRPr="00D93BAD" w:rsidRDefault="00700A34" w:rsidP="00E15B84">
            <w:pPr>
              <w:spacing w:after="0" w:line="240" w:lineRule="auto"/>
              <w:jc w:val="both"/>
              <w:rPr>
                <w:rFonts w:ascii="Trebuchet MS" w:hAnsi="Trebuchet MS"/>
                <w:b/>
              </w:rPr>
            </w:pPr>
            <w:r w:rsidRPr="00D93BAD">
              <w:rPr>
                <w:rStyle w:val="ui-column-title1"/>
                <w:rFonts w:ascii="Trebuchet MS" w:hAnsi="Trebuchet MS"/>
                <w:b/>
                <w:bCs/>
              </w:rPr>
              <w:t>Din care bărbați</w:t>
            </w:r>
          </w:p>
        </w:tc>
        <w:tc>
          <w:tcPr>
            <w:tcW w:w="1104" w:type="dxa"/>
            <w:shd w:val="clear" w:color="auto" w:fill="C4C4C4"/>
            <w:tcMar>
              <w:top w:w="0" w:type="dxa"/>
              <w:left w:w="0" w:type="dxa"/>
              <w:bottom w:w="0" w:type="dxa"/>
              <w:right w:w="0" w:type="dxa"/>
            </w:tcMar>
            <w:vAlign w:val="center"/>
            <w:hideMark/>
          </w:tcPr>
          <w:p w:rsidR="00700A34" w:rsidRPr="00D93BAD" w:rsidRDefault="00700A34" w:rsidP="00E15B84">
            <w:pPr>
              <w:spacing w:after="0" w:line="240" w:lineRule="auto"/>
              <w:jc w:val="both"/>
              <w:rPr>
                <w:rFonts w:ascii="Trebuchet MS" w:hAnsi="Trebuchet MS"/>
                <w:b/>
              </w:rPr>
            </w:pPr>
            <w:r w:rsidRPr="00D93BAD">
              <w:rPr>
                <w:rStyle w:val="ui-column-title1"/>
                <w:rFonts w:ascii="Trebuchet MS" w:hAnsi="Trebuchet MS"/>
                <w:b/>
              </w:rPr>
              <w:t>Regiuni dezvoltate</w:t>
            </w:r>
          </w:p>
        </w:tc>
        <w:tc>
          <w:tcPr>
            <w:tcW w:w="1104" w:type="dxa"/>
            <w:gridSpan w:val="2"/>
            <w:shd w:val="clear" w:color="auto" w:fill="C4C4C4"/>
            <w:tcMar>
              <w:top w:w="0" w:type="dxa"/>
              <w:left w:w="0" w:type="dxa"/>
              <w:bottom w:w="0" w:type="dxa"/>
              <w:right w:w="0" w:type="dxa"/>
            </w:tcMar>
            <w:vAlign w:val="center"/>
            <w:hideMark/>
          </w:tcPr>
          <w:p w:rsidR="00700A34" w:rsidRPr="00D93BAD" w:rsidRDefault="00700A34" w:rsidP="00E15B84">
            <w:pPr>
              <w:spacing w:after="0" w:line="240" w:lineRule="auto"/>
              <w:jc w:val="both"/>
              <w:rPr>
                <w:rFonts w:ascii="Trebuchet MS" w:hAnsi="Trebuchet MS"/>
                <w:b/>
              </w:rPr>
            </w:pPr>
            <w:r w:rsidRPr="00D93BAD">
              <w:rPr>
                <w:rStyle w:val="ui-column-title1"/>
                <w:rFonts w:ascii="Trebuchet MS" w:hAnsi="Trebuchet MS"/>
                <w:b/>
              </w:rPr>
              <w:t>Regiuni mai puțin dezvoltate</w:t>
            </w:r>
          </w:p>
        </w:tc>
      </w:tr>
      <w:tr w:rsidR="00D93BAD" w:rsidRPr="00D93BAD" w:rsidTr="00DE4967">
        <w:trPr>
          <w:tblHeader/>
        </w:trPr>
        <w:tc>
          <w:tcPr>
            <w:tcW w:w="385" w:type="dxa"/>
            <w:shd w:val="clear" w:color="auto" w:fill="auto"/>
            <w:tcMar>
              <w:top w:w="0" w:type="dxa"/>
              <w:left w:w="0" w:type="dxa"/>
              <w:bottom w:w="0" w:type="dxa"/>
              <w:right w:w="0" w:type="dxa"/>
            </w:tcMar>
            <w:vAlign w:val="center"/>
          </w:tcPr>
          <w:p w:rsidR="00700A34" w:rsidRPr="00D93BAD" w:rsidRDefault="00700A34" w:rsidP="00E15B84">
            <w:pPr>
              <w:spacing w:after="0" w:line="240" w:lineRule="auto"/>
              <w:jc w:val="both"/>
              <w:rPr>
                <w:rStyle w:val="ui-column-title1"/>
                <w:rFonts w:ascii="Trebuchet MS" w:hAnsi="Trebuchet MS"/>
                <w:b/>
              </w:rPr>
            </w:pPr>
          </w:p>
        </w:tc>
        <w:tc>
          <w:tcPr>
            <w:tcW w:w="1437" w:type="dxa"/>
            <w:shd w:val="clear" w:color="auto" w:fill="auto"/>
            <w:tcMar>
              <w:top w:w="0" w:type="dxa"/>
              <w:left w:w="0" w:type="dxa"/>
              <w:bottom w:w="0" w:type="dxa"/>
              <w:right w:w="0" w:type="dxa"/>
            </w:tcMar>
            <w:vAlign w:val="center"/>
          </w:tcPr>
          <w:p w:rsidR="00700A34" w:rsidRPr="00D93BAD" w:rsidRDefault="00700A34" w:rsidP="00E15B84">
            <w:pPr>
              <w:spacing w:after="0" w:line="240" w:lineRule="auto"/>
              <w:jc w:val="both"/>
              <w:rPr>
                <w:rStyle w:val="ui-column-title1"/>
                <w:rFonts w:ascii="Trebuchet MS" w:hAnsi="Trebuchet MS"/>
                <w:b/>
              </w:rPr>
            </w:pPr>
          </w:p>
        </w:tc>
        <w:tc>
          <w:tcPr>
            <w:tcW w:w="773" w:type="dxa"/>
            <w:shd w:val="clear" w:color="auto" w:fill="FFFFFF" w:themeFill="background1"/>
            <w:vAlign w:val="center"/>
          </w:tcPr>
          <w:p w:rsidR="00700A34" w:rsidRPr="00D93BAD" w:rsidRDefault="00700A34" w:rsidP="00E15B84">
            <w:pPr>
              <w:spacing w:after="0" w:line="240" w:lineRule="auto"/>
              <w:jc w:val="both"/>
              <w:rPr>
                <w:rStyle w:val="ui-column-title1"/>
                <w:rFonts w:ascii="Trebuchet MS" w:hAnsi="Trebuchet MS"/>
                <w:b/>
              </w:rPr>
            </w:pPr>
          </w:p>
        </w:tc>
        <w:tc>
          <w:tcPr>
            <w:tcW w:w="933" w:type="dxa"/>
            <w:shd w:val="clear" w:color="auto" w:fill="FFFFFF" w:themeFill="background1"/>
            <w:tcMar>
              <w:top w:w="0" w:type="dxa"/>
              <w:left w:w="0" w:type="dxa"/>
              <w:bottom w:w="0" w:type="dxa"/>
              <w:right w:w="0" w:type="dxa"/>
            </w:tcMar>
            <w:vAlign w:val="center"/>
          </w:tcPr>
          <w:p w:rsidR="00700A34" w:rsidRPr="00D93BAD" w:rsidRDefault="00700A34" w:rsidP="00E15B84">
            <w:pPr>
              <w:spacing w:after="0" w:line="240" w:lineRule="auto"/>
              <w:jc w:val="both"/>
              <w:rPr>
                <w:rStyle w:val="ui-column-title1"/>
                <w:rFonts w:ascii="Trebuchet MS" w:hAnsi="Trebuchet MS"/>
                <w:b/>
              </w:rPr>
            </w:pPr>
          </w:p>
        </w:tc>
        <w:tc>
          <w:tcPr>
            <w:tcW w:w="933" w:type="dxa"/>
            <w:shd w:val="clear" w:color="auto" w:fill="FFFFFF" w:themeFill="background1"/>
            <w:tcMar>
              <w:top w:w="0" w:type="dxa"/>
              <w:left w:w="0" w:type="dxa"/>
              <w:bottom w:w="0" w:type="dxa"/>
              <w:right w:w="0" w:type="dxa"/>
            </w:tcMar>
            <w:vAlign w:val="center"/>
          </w:tcPr>
          <w:p w:rsidR="00700A34" w:rsidRPr="00D93BAD" w:rsidRDefault="00700A34" w:rsidP="00E15B84">
            <w:pPr>
              <w:spacing w:after="0" w:line="240" w:lineRule="auto"/>
              <w:jc w:val="both"/>
              <w:rPr>
                <w:rStyle w:val="ui-column-title1"/>
                <w:rFonts w:ascii="Trebuchet MS" w:hAnsi="Trebuchet MS"/>
                <w:b/>
              </w:rPr>
            </w:pPr>
          </w:p>
        </w:tc>
        <w:tc>
          <w:tcPr>
            <w:tcW w:w="791" w:type="dxa"/>
            <w:shd w:val="clear" w:color="auto" w:fill="FFFFFF" w:themeFill="background1"/>
            <w:tcMar>
              <w:top w:w="0" w:type="dxa"/>
              <w:left w:w="0" w:type="dxa"/>
              <w:bottom w:w="0" w:type="dxa"/>
              <w:right w:w="0" w:type="dxa"/>
            </w:tcMar>
            <w:vAlign w:val="center"/>
          </w:tcPr>
          <w:p w:rsidR="00700A34" w:rsidRPr="00D93BAD" w:rsidRDefault="00700A34" w:rsidP="00E15B84">
            <w:pPr>
              <w:spacing w:after="0" w:line="240" w:lineRule="auto"/>
              <w:jc w:val="both"/>
              <w:rPr>
                <w:rStyle w:val="ui-column-title1"/>
                <w:rFonts w:ascii="Trebuchet MS" w:hAnsi="Trebuchet MS"/>
                <w:b/>
              </w:rPr>
            </w:pPr>
          </w:p>
        </w:tc>
        <w:tc>
          <w:tcPr>
            <w:tcW w:w="625" w:type="dxa"/>
            <w:shd w:val="clear" w:color="auto" w:fill="FFFFFF" w:themeFill="background1"/>
            <w:tcMar>
              <w:top w:w="0" w:type="dxa"/>
              <w:left w:w="0" w:type="dxa"/>
              <w:bottom w:w="0" w:type="dxa"/>
              <w:right w:w="0" w:type="dxa"/>
            </w:tcMar>
            <w:vAlign w:val="center"/>
          </w:tcPr>
          <w:p w:rsidR="00700A34" w:rsidRPr="00D93BAD" w:rsidRDefault="00700A34" w:rsidP="00E15B84">
            <w:pPr>
              <w:spacing w:after="0" w:line="240" w:lineRule="auto"/>
              <w:jc w:val="both"/>
              <w:rPr>
                <w:rStyle w:val="ui-column-title1"/>
                <w:rFonts w:ascii="Trebuchet MS" w:hAnsi="Trebuchet MS"/>
                <w:b/>
              </w:rPr>
            </w:pPr>
          </w:p>
        </w:tc>
        <w:tc>
          <w:tcPr>
            <w:tcW w:w="748" w:type="dxa"/>
            <w:shd w:val="clear" w:color="auto" w:fill="FFFFFF" w:themeFill="background1"/>
            <w:tcMar>
              <w:top w:w="0" w:type="dxa"/>
              <w:left w:w="0" w:type="dxa"/>
              <w:bottom w:w="0" w:type="dxa"/>
              <w:right w:w="0" w:type="dxa"/>
            </w:tcMar>
            <w:vAlign w:val="center"/>
          </w:tcPr>
          <w:p w:rsidR="00700A34" w:rsidRPr="00D93BAD" w:rsidRDefault="00700A34" w:rsidP="00E15B84">
            <w:pPr>
              <w:spacing w:after="0" w:line="240" w:lineRule="auto"/>
              <w:jc w:val="both"/>
              <w:rPr>
                <w:rStyle w:val="ui-column-title1"/>
                <w:rFonts w:ascii="Trebuchet MS" w:hAnsi="Trebuchet MS"/>
                <w:b/>
              </w:rPr>
            </w:pPr>
          </w:p>
        </w:tc>
        <w:tc>
          <w:tcPr>
            <w:tcW w:w="1176" w:type="dxa"/>
            <w:gridSpan w:val="2"/>
            <w:shd w:val="clear" w:color="auto" w:fill="FFFFFF" w:themeFill="background1"/>
            <w:tcMar>
              <w:top w:w="0" w:type="dxa"/>
              <w:left w:w="0" w:type="dxa"/>
              <w:bottom w:w="0" w:type="dxa"/>
              <w:right w:w="0" w:type="dxa"/>
            </w:tcMar>
            <w:vAlign w:val="center"/>
          </w:tcPr>
          <w:p w:rsidR="00700A34" w:rsidRPr="00D93BAD" w:rsidRDefault="00700A34" w:rsidP="00E15B84">
            <w:pPr>
              <w:spacing w:after="0" w:line="240" w:lineRule="auto"/>
              <w:jc w:val="both"/>
              <w:rPr>
                <w:rStyle w:val="ui-column-title1"/>
                <w:rFonts w:ascii="Trebuchet MS" w:hAnsi="Trebuchet MS"/>
                <w:b/>
              </w:rPr>
            </w:pPr>
          </w:p>
        </w:tc>
        <w:tc>
          <w:tcPr>
            <w:tcW w:w="1032" w:type="dxa"/>
            <w:shd w:val="clear" w:color="auto" w:fill="FFFFFF" w:themeFill="background1"/>
            <w:tcMar>
              <w:top w:w="0" w:type="dxa"/>
              <w:left w:w="0" w:type="dxa"/>
              <w:bottom w:w="0" w:type="dxa"/>
              <w:right w:w="0" w:type="dxa"/>
            </w:tcMar>
            <w:vAlign w:val="center"/>
          </w:tcPr>
          <w:p w:rsidR="00700A34" w:rsidRPr="00D93BAD" w:rsidRDefault="00700A34" w:rsidP="00E15B84">
            <w:pPr>
              <w:spacing w:after="0" w:line="240" w:lineRule="auto"/>
              <w:jc w:val="both"/>
              <w:rPr>
                <w:rStyle w:val="ui-column-title1"/>
                <w:rFonts w:ascii="Trebuchet MS" w:hAnsi="Trebuchet MS"/>
                <w:b/>
              </w:rPr>
            </w:pPr>
          </w:p>
        </w:tc>
      </w:tr>
    </w:tbl>
    <w:p w:rsidR="004264C3" w:rsidRPr="00B161ED" w:rsidRDefault="004264C3" w:rsidP="004264C3">
      <w:pPr>
        <w:spacing w:after="0" w:line="240" w:lineRule="auto"/>
        <w:jc w:val="both"/>
        <w:rPr>
          <w:rFonts w:ascii="Trebuchet MS" w:hAnsi="Trebuchet MS"/>
          <w:color w:val="262626"/>
        </w:rPr>
      </w:pPr>
    </w:p>
    <w:p w:rsidR="005246A0" w:rsidRPr="00D93BAD" w:rsidRDefault="005246A0" w:rsidP="005246A0">
      <w:pPr>
        <w:shd w:val="clear" w:color="auto" w:fill="FBFBFB"/>
        <w:spacing w:after="0" w:line="240" w:lineRule="auto"/>
        <w:jc w:val="both"/>
        <w:rPr>
          <w:rFonts w:ascii="Trebuchet MS" w:hAnsi="Trebuchet MS"/>
        </w:rPr>
      </w:pPr>
      <w:r w:rsidRPr="00D93BAD">
        <w:rPr>
          <w:rFonts w:ascii="Trebuchet MS" w:hAnsi="Trebuchet MS"/>
        </w:rPr>
        <w:t>Indicatori prestabiliți de realizare</w:t>
      </w:r>
    </w:p>
    <w:tbl>
      <w:tblPr>
        <w:tblW w:w="439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Pr>
      <w:tblGrid>
        <w:gridCol w:w="386"/>
        <w:gridCol w:w="2187"/>
        <w:gridCol w:w="821"/>
        <w:gridCol w:w="829"/>
        <w:gridCol w:w="744"/>
        <w:gridCol w:w="810"/>
        <w:gridCol w:w="1104"/>
        <w:gridCol w:w="1104"/>
      </w:tblGrid>
      <w:tr w:rsidR="00D93BAD" w:rsidRPr="00D93BAD" w:rsidTr="00E3071B">
        <w:trPr>
          <w:tblHeader/>
        </w:trPr>
        <w:tc>
          <w:tcPr>
            <w:tcW w:w="386" w:type="dxa"/>
            <w:shd w:val="clear" w:color="auto" w:fill="C4C4C4"/>
            <w:tcMar>
              <w:top w:w="0" w:type="dxa"/>
              <w:left w:w="0" w:type="dxa"/>
              <w:bottom w:w="0" w:type="dxa"/>
              <w:right w:w="0" w:type="dxa"/>
            </w:tcMar>
            <w:vAlign w:val="center"/>
            <w:hideMark/>
          </w:tcPr>
          <w:p w:rsidR="00700A34" w:rsidRPr="00D93BAD" w:rsidRDefault="00700A34" w:rsidP="00E15B84">
            <w:pPr>
              <w:spacing w:after="0" w:line="240" w:lineRule="auto"/>
              <w:jc w:val="both"/>
              <w:rPr>
                <w:rFonts w:ascii="Trebuchet MS" w:hAnsi="Trebuchet MS"/>
                <w:b/>
              </w:rPr>
            </w:pPr>
            <w:r w:rsidRPr="00D93BAD">
              <w:rPr>
                <w:rStyle w:val="ui-column-title1"/>
                <w:rFonts w:ascii="Trebuchet MS" w:hAnsi="Trebuchet MS"/>
                <w:b/>
              </w:rPr>
              <w:t>Nr. crt.</w:t>
            </w:r>
          </w:p>
        </w:tc>
        <w:tc>
          <w:tcPr>
            <w:tcW w:w="2187" w:type="dxa"/>
            <w:shd w:val="clear" w:color="auto" w:fill="C4C4C4"/>
            <w:tcMar>
              <w:top w:w="0" w:type="dxa"/>
              <w:left w:w="0" w:type="dxa"/>
              <w:bottom w:w="0" w:type="dxa"/>
              <w:right w:w="0" w:type="dxa"/>
            </w:tcMar>
            <w:vAlign w:val="center"/>
            <w:hideMark/>
          </w:tcPr>
          <w:p w:rsidR="00700A34" w:rsidRPr="00D93BAD" w:rsidRDefault="00700A34" w:rsidP="00E15B84">
            <w:pPr>
              <w:spacing w:after="0" w:line="240" w:lineRule="auto"/>
              <w:jc w:val="both"/>
              <w:rPr>
                <w:rStyle w:val="ui-column-title1"/>
                <w:rFonts w:ascii="Trebuchet MS" w:hAnsi="Trebuchet MS"/>
              </w:rPr>
            </w:pPr>
            <w:r w:rsidRPr="00D93BAD">
              <w:rPr>
                <w:rStyle w:val="ui-column-title1"/>
                <w:rFonts w:ascii="Trebuchet MS" w:hAnsi="Trebuchet MS"/>
                <w:b/>
              </w:rPr>
              <w:t>Denumire indicator</w:t>
            </w:r>
          </w:p>
        </w:tc>
        <w:tc>
          <w:tcPr>
            <w:tcW w:w="821" w:type="dxa"/>
            <w:shd w:val="clear" w:color="auto" w:fill="C4C4C4"/>
            <w:tcMar>
              <w:top w:w="0" w:type="dxa"/>
              <w:left w:w="0" w:type="dxa"/>
              <w:bottom w:w="0" w:type="dxa"/>
              <w:right w:w="0" w:type="dxa"/>
            </w:tcMar>
            <w:vAlign w:val="center"/>
            <w:hideMark/>
          </w:tcPr>
          <w:p w:rsidR="00700A34" w:rsidRPr="00D93BAD" w:rsidRDefault="00700A34" w:rsidP="00E15B84">
            <w:pPr>
              <w:spacing w:after="0" w:line="240" w:lineRule="auto"/>
              <w:jc w:val="both"/>
              <w:rPr>
                <w:rStyle w:val="ui-column-title1"/>
                <w:rFonts w:ascii="Trebuchet MS" w:hAnsi="Trebuchet MS"/>
              </w:rPr>
            </w:pPr>
            <w:r w:rsidRPr="00D93BAD">
              <w:rPr>
                <w:rStyle w:val="ui-column-title1"/>
                <w:rFonts w:ascii="Trebuchet MS" w:hAnsi="Trebuchet MS"/>
                <w:b/>
              </w:rPr>
              <w:t xml:space="preserve">Unitate </w:t>
            </w:r>
            <w:r w:rsidRPr="00D93BAD">
              <w:rPr>
                <w:rStyle w:val="ui-column-title1"/>
                <w:rFonts w:ascii="Trebuchet MS" w:hAnsi="Trebuchet MS"/>
                <w:b/>
                <w:bCs/>
              </w:rPr>
              <w:t>măsura</w:t>
            </w:r>
          </w:p>
        </w:tc>
        <w:tc>
          <w:tcPr>
            <w:tcW w:w="829" w:type="dxa"/>
            <w:shd w:val="clear" w:color="auto" w:fill="C4C4C4"/>
            <w:tcMar>
              <w:top w:w="0" w:type="dxa"/>
              <w:left w:w="0" w:type="dxa"/>
              <w:bottom w:w="0" w:type="dxa"/>
              <w:right w:w="0" w:type="dxa"/>
            </w:tcMar>
            <w:vAlign w:val="center"/>
            <w:hideMark/>
          </w:tcPr>
          <w:p w:rsidR="00700A34" w:rsidRPr="00D93BAD" w:rsidRDefault="00700A34" w:rsidP="00E15B84">
            <w:pPr>
              <w:spacing w:after="0" w:line="240" w:lineRule="auto"/>
              <w:jc w:val="both"/>
              <w:rPr>
                <w:rStyle w:val="ui-column-title1"/>
                <w:rFonts w:ascii="Trebuchet MS" w:hAnsi="Trebuchet MS"/>
              </w:rPr>
            </w:pPr>
            <w:r w:rsidRPr="00D93BAD">
              <w:rPr>
                <w:rStyle w:val="ui-column-title1"/>
                <w:rFonts w:ascii="Trebuchet MS" w:hAnsi="Trebuchet MS"/>
                <w:b/>
              </w:rPr>
              <w:t xml:space="preserve">Valoare țintă </w:t>
            </w:r>
          </w:p>
        </w:tc>
        <w:tc>
          <w:tcPr>
            <w:tcW w:w="744" w:type="dxa"/>
            <w:shd w:val="clear" w:color="auto" w:fill="C4C4C4"/>
            <w:tcMar>
              <w:top w:w="0" w:type="dxa"/>
              <w:left w:w="0" w:type="dxa"/>
              <w:bottom w:w="0" w:type="dxa"/>
              <w:right w:w="0" w:type="dxa"/>
            </w:tcMar>
            <w:vAlign w:val="center"/>
            <w:hideMark/>
          </w:tcPr>
          <w:p w:rsidR="00700A34" w:rsidRPr="00D93BAD" w:rsidRDefault="00700A34" w:rsidP="00E15B84">
            <w:pPr>
              <w:spacing w:after="0" w:line="240" w:lineRule="auto"/>
              <w:jc w:val="both"/>
              <w:rPr>
                <w:rStyle w:val="ui-column-title1"/>
                <w:rFonts w:ascii="Trebuchet MS" w:hAnsi="Trebuchet MS"/>
              </w:rPr>
            </w:pPr>
            <w:r w:rsidRPr="00D93BAD">
              <w:rPr>
                <w:rStyle w:val="ui-column-title1"/>
                <w:rFonts w:ascii="Trebuchet MS" w:hAnsi="Trebuchet MS"/>
                <w:b/>
              </w:rPr>
              <w:t>Din care femei</w:t>
            </w:r>
          </w:p>
        </w:tc>
        <w:tc>
          <w:tcPr>
            <w:tcW w:w="810" w:type="dxa"/>
            <w:shd w:val="clear" w:color="auto" w:fill="C4C4C4"/>
            <w:tcMar>
              <w:top w:w="0" w:type="dxa"/>
              <w:left w:w="0" w:type="dxa"/>
              <w:bottom w:w="0" w:type="dxa"/>
              <w:right w:w="0" w:type="dxa"/>
            </w:tcMar>
            <w:vAlign w:val="center"/>
            <w:hideMark/>
          </w:tcPr>
          <w:p w:rsidR="00700A34" w:rsidRPr="00D93BAD" w:rsidRDefault="00700A34" w:rsidP="00E15B84">
            <w:pPr>
              <w:spacing w:after="0" w:line="240" w:lineRule="auto"/>
              <w:jc w:val="both"/>
              <w:rPr>
                <w:rStyle w:val="ui-column-title1"/>
                <w:rFonts w:ascii="Trebuchet MS" w:hAnsi="Trebuchet MS"/>
              </w:rPr>
            </w:pPr>
            <w:r w:rsidRPr="00D93BAD">
              <w:rPr>
                <w:rStyle w:val="ui-column-title1"/>
                <w:rFonts w:ascii="Trebuchet MS" w:hAnsi="Trebuchet MS"/>
                <w:b/>
                <w:bCs/>
              </w:rPr>
              <w:t>Din care bărbați</w:t>
            </w:r>
          </w:p>
        </w:tc>
        <w:tc>
          <w:tcPr>
            <w:tcW w:w="1104" w:type="dxa"/>
            <w:shd w:val="clear" w:color="auto" w:fill="C4C4C4"/>
            <w:tcMar>
              <w:top w:w="0" w:type="dxa"/>
              <w:left w:w="0" w:type="dxa"/>
              <w:bottom w:w="0" w:type="dxa"/>
              <w:right w:w="0" w:type="dxa"/>
            </w:tcMar>
            <w:vAlign w:val="center"/>
            <w:hideMark/>
          </w:tcPr>
          <w:p w:rsidR="00700A34" w:rsidRPr="00D93BAD" w:rsidRDefault="00700A34" w:rsidP="00E15B84">
            <w:pPr>
              <w:spacing w:after="0" w:line="240" w:lineRule="auto"/>
              <w:jc w:val="both"/>
              <w:rPr>
                <w:rStyle w:val="ui-column-title1"/>
                <w:rFonts w:ascii="Trebuchet MS" w:hAnsi="Trebuchet MS"/>
              </w:rPr>
            </w:pPr>
            <w:r w:rsidRPr="00D93BAD">
              <w:rPr>
                <w:rStyle w:val="ui-column-title1"/>
                <w:rFonts w:ascii="Trebuchet MS" w:hAnsi="Trebuchet MS"/>
                <w:b/>
              </w:rPr>
              <w:t>Regiuni dezvoltate</w:t>
            </w:r>
          </w:p>
        </w:tc>
        <w:tc>
          <w:tcPr>
            <w:tcW w:w="1104" w:type="dxa"/>
            <w:shd w:val="clear" w:color="auto" w:fill="C4C4C4"/>
            <w:tcMar>
              <w:top w:w="0" w:type="dxa"/>
              <w:left w:w="0" w:type="dxa"/>
              <w:bottom w:w="0" w:type="dxa"/>
              <w:right w:w="0" w:type="dxa"/>
            </w:tcMar>
            <w:vAlign w:val="center"/>
            <w:hideMark/>
          </w:tcPr>
          <w:p w:rsidR="00700A34" w:rsidRPr="00D93BAD" w:rsidRDefault="00700A34" w:rsidP="00E15B84">
            <w:pPr>
              <w:spacing w:after="0" w:line="240" w:lineRule="auto"/>
              <w:jc w:val="both"/>
              <w:rPr>
                <w:rStyle w:val="ui-column-title1"/>
                <w:rFonts w:ascii="Trebuchet MS" w:hAnsi="Trebuchet MS"/>
              </w:rPr>
            </w:pPr>
            <w:r w:rsidRPr="00D93BAD">
              <w:rPr>
                <w:rStyle w:val="ui-column-title1"/>
                <w:rFonts w:ascii="Trebuchet MS" w:hAnsi="Trebuchet MS"/>
                <w:b/>
              </w:rPr>
              <w:t xml:space="preserve">Regiuni mai </w:t>
            </w:r>
            <w:r w:rsidRPr="00D93BAD">
              <w:rPr>
                <w:rStyle w:val="ui-column-title1"/>
                <w:rFonts w:ascii="Trebuchet MS" w:hAnsi="Trebuchet MS"/>
                <w:b/>
                <w:bCs/>
              </w:rPr>
              <w:t>putin</w:t>
            </w:r>
            <w:r w:rsidRPr="00D93BAD">
              <w:rPr>
                <w:rStyle w:val="ui-column-title1"/>
                <w:rFonts w:ascii="Trebuchet MS" w:hAnsi="Trebuchet MS"/>
                <w:b/>
              </w:rPr>
              <w:t xml:space="preserve"> dezvoltate</w:t>
            </w:r>
          </w:p>
        </w:tc>
      </w:tr>
      <w:tr w:rsidR="00D93BAD" w:rsidRPr="00D93BAD" w:rsidTr="00DE4967">
        <w:trPr>
          <w:tblHeader/>
        </w:trPr>
        <w:tc>
          <w:tcPr>
            <w:tcW w:w="386" w:type="dxa"/>
            <w:shd w:val="clear" w:color="auto" w:fill="auto"/>
            <w:tcMar>
              <w:top w:w="0" w:type="dxa"/>
              <w:left w:w="0" w:type="dxa"/>
              <w:bottom w:w="0" w:type="dxa"/>
              <w:right w:w="0" w:type="dxa"/>
            </w:tcMar>
            <w:vAlign w:val="center"/>
          </w:tcPr>
          <w:p w:rsidR="00700A34" w:rsidRPr="00D93BAD" w:rsidRDefault="00700A34" w:rsidP="00E15B84">
            <w:pPr>
              <w:spacing w:after="0" w:line="240" w:lineRule="auto"/>
              <w:jc w:val="both"/>
              <w:rPr>
                <w:rStyle w:val="ui-column-title1"/>
                <w:rFonts w:ascii="Trebuchet MS" w:hAnsi="Trebuchet MS"/>
                <w:b/>
              </w:rPr>
            </w:pPr>
          </w:p>
        </w:tc>
        <w:tc>
          <w:tcPr>
            <w:tcW w:w="2187" w:type="dxa"/>
            <w:shd w:val="clear" w:color="auto" w:fill="auto"/>
            <w:tcMar>
              <w:top w:w="0" w:type="dxa"/>
              <w:left w:w="0" w:type="dxa"/>
              <w:bottom w:w="0" w:type="dxa"/>
              <w:right w:w="0" w:type="dxa"/>
            </w:tcMar>
            <w:vAlign w:val="center"/>
          </w:tcPr>
          <w:p w:rsidR="00700A34" w:rsidRPr="00D93BAD" w:rsidRDefault="00700A34" w:rsidP="00E15B84">
            <w:pPr>
              <w:spacing w:after="0" w:line="240" w:lineRule="auto"/>
              <w:jc w:val="both"/>
              <w:rPr>
                <w:rStyle w:val="ui-column-title1"/>
                <w:rFonts w:ascii="Trebuchet MS" w:hAnsi="Trebuchet MS"/>
                <w:b/>
              </w:rPr>
            </w:pPr>
          </w:p>
        </w:tc>
        <w:tc>
          <w:tcPr>
            <w:tcW w:w="821" w:type="dxa"/>
            <w:shd w:val="clear" w:color="auto" w:fill="FFFFFF" w:themeFill="background1"/>
            <w:vAlign w:val="center"/>
          </w:tcPr>
          <w:p w:rsidR="00700A34" w:rsidRPr="00D93BAD" w:rsidRDefault="00700A34" w:rsidP="00E15B84">
            <w:pPr>
              <w:spacing w:after="0" w:line="240" w:lineRule="auto"/>
              <w:jc w:val="both"/>
              <w:rPr>
                <w:rStyle w:val="ui-column-title1"/>
                <w:rFonts w:ascii="Trebuchet MS" w:hAnsi="Trebuchet MS"/>
                <w:b/>
              </w:rPr>
            </w:pPr>
          </w:p>
        </w:tc>
        <w:tc>
          <w:tcPr>
            <w:tcW w:w="829" w:type="dxa"/>
            <w:shd w:val="clear" w:color="auto" w:fill="FFFFFF" w:themeFill="background1"/>
            <w:tcMar>
              <w:top w:w="0" w:type="dxa"/>
              <w:left w:w="0" w:type="dxa"/>
              <w:bottom w:w="0" w:type="dxa"/>
              <w:right w:w="0" w:type="dxa"/>
            </w:tcMar>
            <w:vAlign w:val="center"/>
          </w:tcPr>
          <w:p w:rsidR="00700A34" w:rsidRPr="00D93BAD" w:rsidRDefault="00700A34" w:rsidP="00E15B84">
            <w:pPr>
              <w:spacing w:after="0" w:line="240" w:lineRule="auto"/>
              <w:jc w:val="both"/>
              <w:rPr>
                <w:rStyle w:val="ui-column-title1"/>
                <w:rFonts w:ascii="Trebuchet MS" w:hAnsi="Trebuchet MS"/>
                <w:b/>
              </w:rPr>
            </w:pPr>
          </w:p>
        </w:tc>
        <w:tc>
          <w:tcPr>
            <w:tcW w:w="744" w:type="dxa"/>
            <w:shd w:val="clear" w:color="auto" w:fill="FFFFFF" w:themeFill="background1"/>
            <w:tcMar>
              <w:top w:w="0" w:type="dxa"/>
              <w:left w:w="0" w:type="dxa"/>
              <w:bottom w:w="0" w:type="dxa"/>
              <w:right w:w="0" w:type="dxa"/>
            </w:tcMar>
            <w:vAlign w:val="center"/>
          </w:tcPr>
          <w:p w:rsidR="00700A34" w:rsidRPr="00D93BAD" w:rsidRDefault="00700A34" w:rsidP="00E15B84">
            <w:pPr>
              <w:spacing w:after="0" w:line="240" w:lineRule="auto"/>
              <w:jc w:val="both"/>
              <w:rPr>
                <w:rStyle w:val="ui-column-title1"/>
                <w:rFonts w:ascii="Trebuchet MS" w:hAnsi="Trebuchet MS"/>
                <w:b/>
              </w:rPr>
            </w:pPr>
          </w:p>
        </w:tc>
        <w:tc>
          <w:tcPr>
            <w:tcW w:w="810" w:type="dxa"/>
            <w:shd w:val="clear" w:color="auto" w:fill="FFFFFF" w:themeFill="background1"/>
            <w:tcMar>
              <w:top w:w="0" w:type="dxa"/>
              <w:left w:w="0" w:type="dxa"/>
              <w:bottom w:w="0" w:type="dxa"/>
              <w:right w:w="0" w:type="dxa"/>
            </w:tcMar>
            <w:vAlign w:val="center"/>
          </w:tcPr>
          <w:p w:rsidR="00700A34" w:rsidRPr="00D93BAD" w:rsidRDefault="00700A34" w:rsidP="00E15B84">
            <w:pPr>
              <w:spacing w:after="0" w:line="240" w:lineRule="auto"/>
              <w:jc w:val="both"/>
              <w:rPr>
                <w:rStyle w:val="ui-column-title1"/>
                <w:rFonts w:ascii="Trebuchet MS" w:hAnsi="Trebuchet MS"/>
                <w:b/>
              </w:rPr>
            </w:pPr>
          </w:p>
        </w:tc>
        <w:tc>
          <w:tcPr>
            <w:tcW w:w="1104" w:type="dxa"/>
            <w:shd w:val="clear" w:color="auto" w:fill="FFFFFF" w:themeFill="background1"/>
            <w:tcMar>
              <w:top w:w="0" w:type="dxa"/>
              <w:left w:w="0" w:type="dxa"/>
              <w:bottom w:w="0" w:type="dxa"/>
              <w:right w:w="0" w:type="dxa"/>
            </w:tcMar>
            <w:vAlign w:val="center"/>
          </w:tcPr>
          <w:p w:rsidR="00700A34" w:rsidRPr="00D93BAD" w:rsidRDefault="00700A34" w:rsidP="00E15B84">
            <w:pPr>
              <w:spacing w:after="0" w:line="240" w:lineRule="auto"/>
              <w:jc w:val="both"/>
              <w:rPr>
                <w:rStyle w:val="ui-column-title1"/>
                <w:rFonts w:ascii="Trebuchet MS" w:hAnsi="Trebuchet MS"/>
                <w:b/>
              </w:rPr>
            </w:pPr>
          </w:p>
        </w:tc>
        <w:tc>
          <w:tcPr>
            <w:tcW w:w="1104" w:type="dxa"/>
            <w:shd w:val="clear" w:color="auto" w:fill="FFFFFF" w:themeFill="background1"/>
            <w:tcMar>
              <w:top w:w="0" w:type="dxa"/>
              <w:left w:w="0" w:type="dxa"/>
              <w:bottom w:w="0" w:type="dxa"/>
              <w:right w:w="0" w:type="dxa"/>
            </w:tcMar>
            <w:vAlign w:val="center"/>
          </w:tcPr>
          <w:p w:rsidR="00700A34" w:rsidRPr="00D93BAD" w:rsidRDefault="00700A34" w:rsidP="00E15B84">
            <w:pPr>
              <w:spacing w:after="0" w:line="240" w:lineRule="auto"/>
              <w:jc w:val="both"/>
              <w:rPr>
                <w:rStyle w:val="ui-column-title1"/>
                <w:rFonts w:ascii="Trebuchet MS" w:hAnsi="Trebuchet MS"/>
                <w:b/>
              </w:rPr>
            </w:pPr>
          </w:p>
        </w:tc>
      </w:tr>
    </w:tbl>
    <w:p w:rsidR="00C80E7C" w:rsidRDefault="00C80E7C" w:rsidP="00AE72AB">
      <w:pPr>
        <w:spacing w:after="0" w:line="240" w:lineRule="auto"/>
        <w:jc w:val="both"/>
        <w:rPr>
          <w:rFonts w:ascii="Trebuchet MS" w:hAnsi="Trebuchet MS"/>
        </w:rPr>
      </w:pPr>
    </w:p>
    <w:p w:rsidR="00AE72AB" w:rsidRPr="00D93BAD" w:rsidRDefault="00AE72AB" w:rsidP="00AE72AB">
      <w:pPr>
        <w:spacing w:after="0" w:line="240" w:lineRule="auto"/>
        <w:jc w:val="both"/>
        <w:rPr>
          <w:rFonts w:ascii="Trebuchet MS" w:hAnsi="Trebuchet MS"/>
        </w:rPr>
      </w:pPr>
      <w:r w:rsidRPr="00D93BAD">
        <w:rPr>
          <w:rFonts w:ascii="Trebuchet MS" w:hAnsi="Trebuchet MS"/>
        </w:rPr>
        <w:t>Pentru proiectele care vizează rambursarea salarială, indicatorul 6S20 „Număr personal din sistemul FESI, ale căror salarii sunt co-finanțate din POAT - echivalent normă întreagă anual (full time equivalents) (nr</w:t>
      </w:r>
      <w:r w:rsidR="00247C9C" w:rsidRPr="00D93BAD">
        <w:rPr>
          <w:rFonts w:ascii="Trebuchet MS" w:hAnsi="Trebuchet MS"/>
        </w:rPr>
        <w:t>.</w:t>
      </w:r>
      <w:r w:rsidRPr="00D93BAD">
        <w:rPr>
          <w:rFonts w:ascii="Trebuchet MS" w:hAnsi="Trebuchet MS"/>
        </w:rPr>
        <w:t xml:space="preserve">)” </w:t>
      </w:r>
      <w:r w:rsidR="00C80E7C" w:rsidRPr="0081661F">
        <w:rPr>
          <w:rFonts w:ascii="Trebuchet MS" w:hAnsi="Trebuchet MS"/>
        </w:rPr>
        <w:t>și indicatorul 6S9 ”Număr personal din structura care coordonează ITI, ale căror salarii sunt co-finanțate din POAT – echivalent normă întreagă anual (full time equivalents) (nr.)”</w:t>
      </w:r>
      <w:r w:rsidR="00C80E7C">
        <w:rPr>
          <w:rFonts w:ascii="Trebuchet MS" w:hAnsi="Trebuchet MS"/>
        </w:rPr>
        <w:t xml:space="preserve"> </w:t>
      </w:r>
      <w:r w:rsidRPr="00D93BAD">
        <w:rPr>
          <w:rFonts w:ascii="Trebuchet MS" w:hAnsi="Trebuchet MS"/>
        </w:rPr>
        <w:t xml:space="preserve">se calculează pe total structura, pornind de la procentul pe fiecare salariat în parte completat conform indicațiilor din </w:t>
      </w:r>
      <w:r w:rsidRPr="00D93BAD">
        <w:rPr>
          <w:rFonts w:ascii="Trebuchet MS" w:hAnsi="Trebuchet MS"/>
          <w:i/>
        </w:rPr>
        <w:t>Tabelul privind calculul FTE</w:t>
      </w:r>
      <w:r w:rsidRPr="00D93BAD">
        <w:rPr>
          <w:rFonts w:ascii="Trebuchet MS" w:hAnsi="Trebuchet MS"/>
        </w:rPr>
        <w:t xml:space="preserve"> cuprins în ghidul solicitantului. </w:t>
      </w:r>
    </w:p>
    <w:p w:rsidR="00AE72AB" w:rsidRPr="00B161ED" w:rsidRDefault="00070963" w:rsidP="00E432D7">
      <w:pPr>
        <w:tabs>
          <w:tab w:val="left" w:pos="626"/>
        </w:tabs>
        <w:spacing w:after="0" w:line="240" w:lineRule="auto"/>
        <w:jc w:val="both"/>
        <w:rPr>
          <w:rFonts w:ascii="Trebuchet MS" w:hAnsi="Trebuchet MS"/>
          <w:color w:val="FF0000"/>
        </w:rPr>
      </w:pPr>
      <w:r w:rsidRPr="00B161ED">
        <w:rPr>
          <w:rFonts w:ascii="Trebuchet MS" w:hAnsi="Trebuchet MS"/>
          <w:noProof/>
          <w:lang w:eastAsia="ro-RO"/>
        </w:rPr>
        <w:drawing>
          <wp:anchor distT="0" distB="0" distL="114300" distR="114300" simplePos="0" relativeHeight="251663360" behindDoc="0" locked="0" layoutInCell="1" allowOverlap="1" wp14:anchorId="482CCCAD" wp14:editId="79B4EEF9">
            <wp:simplePos x="0" y="0"/>
            <wp:positionH relativeFrom="column">
              <wp:posOffset>635</wp:posOffset>
            </wp:positionH>
            <wp:positionV relativeFrom="paragraph">
              <wp:posOffset>41275</wp:posOffset>
            </wp:positionV>
            <wp:extent cx="320040" cy="320040"/>
            <wp:effectExtent l="0" t="0" r="3810" b="3810"/>
            <wp:wrapSquare wrapText="left"/>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20040" cy="320040"/>
                    </a:xfrm>
                    <a:prstGeom prst="rect">
                      <a:avLst/>
                    </a:prstGeom>
                    <a:noFill/>
                  </pic:spPr>
                </pic:pic>
              </a:graphicData>
            </a:graphic>
            <wp14:sizeRelH relativeFrom="margin">
              <wp14:pctWidth>0</wp14:pctWidth>
            </wp14:sizeRelH>
            <wp14:sizeRelV relativeFrom="margin">
              <wp14:pctHeight>0</wp14:pctHeight>
            </wp14:sizeRelV>
          </wp:anchor>
        </w:drawing>
      </w:r>
      <w:r w:rsidR="00E432D7">
        <w:rPr>
          <w:rFonts w:ascii="Trebuchet MS" w:hAnsi="Trebuchet MS"/>
          <w:color w:val="FF0000"/>
        </w:rPr>
        <w:tab/>
      </w:r>
    </w:p>
    <w:p w:rsidR="00AE72AB" w:rsidRPr="00B161ED" w:rsidRDefault="00AE72AB" w:rsidP="00AE72AB">
      <w:pPr>
        <w:spacing w:after="120" w:line="240" w:lineRule="auto"/>
        <w:jc w:val="both"/>
        <w:rPr>
          <w:rFonts w:ascii="Trebuchet MS" w:hAnsi="Trebuchet MS"/>
          <w:b/>
          <w:color w:val="FF0000"/>
        </w:rPr>
      </w:pPr>
      <w:r w:rsidRPr="00B161ED">
        <w:rPr>
          <w:rFonts w:ascii="Trebuchet MS" w:hAnsi="Trebuchet MS"/>
          <w:b/>
          <w:color w:val="FF0000"/>
        </w:rPr>
        <w:t>Atenție:</w:t>
      </w:r>
    </w:p>
    <w:p w:rsidR="00AE72AB" w:rsidRPr="00E3071B" w:rsidRDefault="00AE72AB" w:rsidP="00AE72AB">
      <w:pPr>
        <w:spacing w:after="0" w:line="240" w:lineRule="auto"/>
        <w:ind w:left="720"/>
        <w:jc w:val="both"/>
        <w:rPr>
          <w:rFonts w:ascii="Trebuchet MS" w:hAnsi="Trebuchet MS"/>
          <w:color w:val="FF0000"/>
        </w:rPr>
      </w:pPr>
      <w:r w:rsidRPr="00E3071B">
        <w:rPr>
          <w:rFonts w:ascii="Trebuchet MS" w:hAnsi="Trebuchet MS"/>
          <w:color w:val="FF0000"/>
        </w:rPr>
        <w:t xml:space="preserve">La această funcție se va atașa următorul document </w:t>
      </w:r>
      <w:r w:rsidRPr="00E3071B">
        <w:rPr>
          <w:rFonts w:ascii="Trebuchet MS" w:hAnsi="Trebuchet MS"/>
          <w:b/>
          <w:color w:val="FF0000"/>
        </w:rPr>
        <w:t xml:space="preserve">NUMAI </w:t>
      </w:r>
      <w:r w:rsidRPr="00E3071B">
        <w:rPr>
          <w:rFonts w:ascii="Trebuchet MS" w:hAnsi="Trebuchet MS"/>
          <w:color w:val="FF0000"/>
        </w:rPr>
        <w:t>în cazul proiectelor de rambursare salarială:</w:t>
      </w:r>
    </w:p>
    <w:p w:rsidR="00AE72AB" w:rsidRDefault="00AE72AB" w:rsidP="00AE72AB">
      <w:pPr>
        <w:numPr>
          <w:ilvl w:val="0"/>
          <w:numId w:val="65"/>
        </w:numPr>
        <w:shd w:val="clear" w:color="auto" w:fill="FFFFFF" w:themeFill="background1"/>
        <w:spacing w:after="0" w:line="240" w:lineRule="auto"/>
        <w:jc w:val="both"/>
        <w:rPr>
          <w:rFonts w:ascii="Trebuchet MS" w:hAnsi="Trebuchet MS"/>
          <w:bCs/>
          <w:color w:val="FF0000"/>
        </w:rPr>
      </w:pPr>
      <w:r w:rsidRPr="00E3071B">
        <w:rPr>
          <w:rFonts w:ascii="Trebuchet MS" w:hAnsi="Trebuchet MS"/>
          <w:bCs/>
          <w:color w:val="FF0000"/>
        </w:rPr>
        <w:t>tabelul privind calculul</w:t>
      </w:r>
      <w:r w:rsidR="00DE4967" w:rsidRPr="00DE4967">
        <w:rPr>
          <w:rFonts w:ascii="Trebuchet MS" w:hAnsi="Trebuchet MS"/>
          <w:bCs/>
          <w:color w:val="FF0000"/>
        </w:rPr>
        <w:t xml:space="preserve"> echivalentului normă întreagă </w:t>
      </w:r>
      <w:r w:rsidR="00DE4967">
        <w:rPr>
          <w:rFonts w:ascii="Trebuchet MS" w:hAnsi="Trebuchet MS"/>
          <w:bCs/>
          <w:color w:val="FF0000"/>
        </w:rPr>
        <w:t>(</w:t>
      </w:r>
      <w:r w:rsidRPr="00E3071B">
        <w:rPr>
          <w:rFonts w:ascii="Trebuchet MS" w:hAnsi="Trebuchet MS"/>
          <w:bCs/>
          <w:color w:val="FF0000"/>
        </w:rPr>
        <w:t>FTE</w:t>
      </w:r>
      <w:r w:rsidR="00DE4967">
        <w:rPr>
          <w:rFonts w:ascii="Trebuchet MS" w:hAnsi="Trebuchet MS"/>
          <w:bCs/>
          <w:color w:val="FF0000"/>
        </w:rPr>
        <w:t>)</w:t>
      </w:r>
      <w:r w:rsidRPr="00E3071B">
        <w:rPr>
          <w:rFonts w:ascii="Trebuchet MS" w:hAnsi="Trebuchet MS"/>
          <w:bCs/>
          <w:color w:val="FF0000"/>
        </w:rPr>
        <w:t>.</w:t>
      </w:r>
    </w:p>
    <w:p w:rsidR="00E432D7" w:rsidRPr="006244CC" w:rsidRDefault="00E432D7" w:rsidP="00E432D7">
      <w:pPr>
        <w:shd w:val="clear" w:color="auto" w:fill="FFFFFF" w:themeFill="background1"/>
        <w:spacing w:after="0" w:line="240" w:lineRule="auto"/>
        <w:ind w:left="720"/>
        <w:jc w:val="both"/>
        <w:rPr>
          <w:rFonts w:ascii="Trebuchet MS" w:hAnsi="Trebuchet MS"/>
          <w:bCs/>
          <w:color w:val="FF0000"/>
        </w:rPr>
      </w:pPr>
    </w:p>
    <w:p w:rsidR="005246A0" w:rsidRPr="00B161ED" w:rsidRDefault="005246A0" w:rsidP="005246A0">
      <w:pPr>
        <w:pStyle w:val="Heading1"/>
        <w:shd w:val="clear" w:color="auto" w:fill="B2A1C7" w:themeFill="accent4" w:themeFillTint="99"/>
        <w:spacing w:before="0" w:line="240" w:lineRule="auto"/>
        <w:jc w:val="both"/>
        <w:rPr>
          <w:rFonts w:ascii="Trebuchet MS" w:hAnsi="Trebuchet MS"/>
          <w:color w:val="auto"/>
          <w:sz w:val="22"/>
          <w:szCs w:val="22"/>
        </w:rPr>
      </w:pPr>
      <w:bookmarkStart w:id="63" w:name="_Toc477197224"/>
      <w:bookmarkStart w:id="64" w:name="_Toc490668905"/>
      <w:r w:rsidRPr="00B161ED">
        <w:rPr>
          <w:rFonts w:ascii="Trebuchet MS" w:hAnsi="Trebuchet MS"/>
          <w:color w:val="auto"/>
          <w:sz w:val="22"/>
          <w:szCs w:val="22"/>
        </w:rPr>
        <w:t>18. Plan de achiziții</w:t>
      </w:r>
      <w:bookmarkEnd w:id="63"/>
      <w:bookmarkEnd w:id="64"/>
      <w:r w:rsidR="00AE72AB" w:rsidRPr="00B161ED">
        <w:rPr>
          <w:rFonts w:ascii="Trebuchet MS" w:hAnsi="Trebuchet MS"/>
          <w:color w:val="auto"/>
          <w:sz w:val="22"/>
          <w:szCs w:val="22"/>
        </w:rPr>
        <w:t xml:space="preserve"> </w:t>
      </w:r>
    </w:p>
    <w:p w:rsidR="00B315BB" w:rsidRDefault="00B315BB" w:rsidP="003F38B7">
      <w:pPr>
        <w:spacing w:after="0" w:line="240" w:lineRule="auto"/>
        <w:jc w:val="both"/>
        <w:rPr>
          <w:rFonts w:ascii="Trebuchet MS" w:hAnsi="Trebuchet MS" w:cs="Segoe UI"/>
        </w:rPr>
      </w:pPr>
    </w:p>
    <w:p w:rsidR="00700A34" w:rsidRPr="001C34F4" w:rsidRDefault="00700A34" w:rsidP="003F38B7">
      <w:pPr>
        <w:spacing w:after="0" w:line="240" w:lineRule="auto"/>
        <w:jc w:val="both"/>
        <w:rPr>
          <w:rFonts w:ascii="Trebuchet MS" w:hAnsi="Trebuchet MS" w:cs="Segoe UI"/>
        </w:rPr>
      </w:pPr>
      <w:r w:rsidRPr="001C34F4">
        <w:rPr>
          <w:rFonts w:ascii="Trebuchet MS" w:hAnsi="Trebuchet MS" w:cs="Segoe UI"/>
        </w:rPr>
        <w:t>Pentru completare, se folosește modulul Achiziții.</w:t>
      </w:r>
    </w:p>
    <w:p w:rsidR="00AE72AB" w:rsidRPr="001C34F4" w:rsidRDefault="00700A34" w:rsidP="003F38B7">
      <w:pPr>
        <w:spacing w:after="0" w:line="240" w:lineRule="auto"/>
        <w:jc w:val="both"/>
        <w:rPr>
          <w:rFonts w:ascii="Trebuchet MS" w:hAnsi="Trebuchet MS" w:cs="Segoe UI"/>
        </w:rPr>
      </w:pPr>
      <w:r w:rsidRPr="001C34F4">
        <w:rPr>
          <w:rFonts w:ascii="Trebuchet MS" w:hAnsi="Trebuchet MS" w:cs="Segoe UI"/>
        </w:rPr>
        <w:t>În cazul proiectelor depuse în parteneriat, informațiile s</w:t>
      </w:r>
      <w:r w:rsidR="00AE72AB" w:rsidRPr="001C34F4">
        <w:rPr>
          <w:rFonts w:ascii="Trebuchet MS" w:hAnsi="Trebuchet MS" w:cs="Segoe UI"/>
        </w:rPr>
        <w:t>e completează pentru fiecare membru al parteneriatului, după caz.</w:t>
      </w:r>
    </w:p>
    <w:p w:rsidR="00AE72AB" w:rsidRPr="001C34F4" w:rsidRDefault="00AE72AB" w:rsidP="00AE72AB">
      <w:pPr>
        <w:spacing w:after="0" w:line="240" w:lineRule="auto"/>
        <w:jc w:val="both"/>
        <w:rPr>
          <w:rFonts w:ascii="Trebuchet MS" w:hAnsi="Trebuchet MS"/>
          <w:bCs/>
        </w:rPr>
      </w:pPr>
      <w:r w:rsidRPr="001C34F4">
        <w:rPr>
          <w:rFonts w:ascii="Trebuchet MS" w:hAnsi="Trebuchet MS"/>
          <w:bCs/>
        </w:rPr>
        <w:t>Achiziţiile realizate şi cele care se vor realiza în cadrul proiectului trebuie să respecte legislaţia naţională în vigoare, care implementează prevederile Uniunii Europene privind achiziţiile publice.</w:t>
      </w:r>
    </w:p>
    <w:p w:rsidR="00AE72AB" w:rsidRPr="001C34F4" w:rsidRDefault="00AE72AB" w:rsidP="00AE72AB">
      <w:pPr>
        <w:spacing w:after="0" w:line="240" w:lineRule="auto"/>
        <w:jc w:val="both"/>
        <w:rPr>
          <w:rFonts w:ascii="Trebuchet MS" w:hAnsi="Trebuchet MS"/>
          <w:bCs/>
        </w:rPr>
      </w:pPr>
      <w:r w:rsidRPr="001C34F4">
        <w:rPr>
          <w:rFonts w:ascii="Trebuchet MS" w:hAnsi="Trebuchet MS"/>
          <w:bCs/>
        </w:rPr>
        <w:t>Principiile aplicate în procedura de atribuire sunt: nediscriminare, tratament egal, recunoaştere reciprocă, transparenţă, proporţionalitate, eficienţa utilizării fondurilor publice şi asumarea răspunderii.</w:t>
      </w:r>
    </w:p>
    <w:p w:rsidR="00B868F4" w:rsidRPr="001C34F4" w:rsidRDefault="00B868F4" w:rsidP="00AE72AB">
      <w:pPr>
        <w:spacing w:after="0" w:line="240" w:lineRule="auto"/>
        <w:jc w:val="both"/>
        <w:rPr>
          <w:rFonts w:ascii="Trebuchet MS" w:hAnsi="Trebuchet MS"/>
          <w:bCs/>
        </w:rPr>
      </w:pPr>
      <w:r w:rsidRPr="001C34F4">
        <w:rPr>
          <w:rFonts w:ascii="Trebuchet MS" w:hAnsi="Trebuchet MS"/>
          <w:bCs/>
        </w:rPr>
        <w:t>În cazul achizițiilor directe este necesară de asemenea completarea tuturor câmpurilor. Nu se acceptă cumularea (la completare) a acestor achiziții într-o singură poziție.</w:t>
      </w:r>
    </w:p>
    <w:p w:rsidR="00B868F4" w:rsidRPr="001C34F4" w:rsidRDefault="00B868F4" w:rsidP="00AE72AB">
      <w:pPr>
        <w:spacing w:after="0" w:line="240" w:lineRule="auto"/>
        <w:jc w:val="both"/>
        <w:rPr>
          <w:rFonts w:ascii="Trebuchet MS" w:hAnsi="Trebuchet MS"/>
          <w:bCs/>
        </w:rPr>
      </w:pPr>
      <w:r w:rsidRPr="001C34F4">
        <w:rPr>
          <w:rFonts w:ascii="Trebuchet MS" w:hAnsi="Trebuchet MS"/>
          <w:bCs/>
        </w:rPr>
        <w:t xml:space="preserve">Completarea în modulul Achiziții se realizează </w:t>
      </w:r>
      <w:r w:rsidR="00745727" w:rsidRPr="001C34F4">
        <w:rPr>
          <w:rFonts w:ascii="Trebuchet MS" w:hAnsi="Trebuchet MS"/>
          <w:bCs/>
        </w:rPr>
        <w:t xml:space="preserve">la secțiunea Planificare din acest modul, </w:t>
      </w:r>
      <w:r w:rsidRPr="001C34F4">
        <w:rPr>
          <w:rFonts w:ascii="Trebuchet MS" w:hAnsi="Trebuchet MS"/>
          <w:bCs/>
        </w:rPr>
        <w:t xml:space="preserve">utilizând butonul </w:t>
      </w:r>
      <w:r w:rsidRPr="001C34F4">
        <w:rPr>
          <w:rFonts w:ascii="Trebuchet MS" w:hAnsi="Trebuchet MS"/>
          <w:bCs/>
          <w:i/>
        </w:rPr>
        <w:t>Adaugă</w:t>
      </w:r>
      <w:r w:rsidRPr="001C34F4">
        <w:rPr>
          <w:rFonts w:ascii="Trebuchet MS" w:hAnsi="Trebuchet MS"/>
          <w:bCs/>
        </w:rPr>
        <w:t>, prin intermediul căruia se creează un dosar, fiind necesare următoarele informații:</w:t>
      </w:r>
    </w:p>
    <w:p w:rsidR="00AE72AB" w:rsidRPr="001C34F4" w:rsidRDefault="00AE72AB" w:rsidP="00E3071B">
      <w:pPr>
        <w:pStyle w:val="ListParagraph"/>
        <w:numPr>
          <w:ilvl w:val="0"/>
          <w:numId w:val="75"/>
        </w:numPr>
        <w:spacing w:after="0" w:line="240" w:lineRule="auto"/>
        <w:jc w:val="both"/>
        <w:rPr>
          <w:rFonts w:ascii="Trebuchet MS" w:hAnsi="Trebuchet MS"/>
          <w:bCs/>
        </w:rPr>
      </w:pPr>
      <w:r w:rsidRPr="001C34F4">
        <w:rPr>
          <w:rFonts w:ascii="Trebuchet MS" w:hAnsi="Trebuchet MS"/>
          <w:bCs/>
          <w:i/>
        </w:rPr>
        <w:t xml:space="preserve">Titlu </w:t>
      </w:r>
      <w:r w:rsidR="00B868F4" w:rsidRPr="001C34F4">
        <w:rPr>
          <w:rFonts w:ascii="Trebuchet MS" w:hAnsi="Trebuchet MS"/>
          <w:bCs/>
          <w:i/>
        </w:rPr>
        <w:t>dosar</w:t>
      </w:r>
      <w:r w:rsidR="00B868F4" w:rsidRPr="001C34F4">
        <w:rPr>
          <w:rFonts w:ascii="Trebuchet MS" w:hAnsi="Trebuchet MS"/>
          <w:bCs/>
        </w:rPr>
        <w:t xml:space="preserve"> </w:t>
      </w:r>
      <w:r w:rsidRPr="001C34F4">
        <w:rPr>
          <w:rFonts w:ascii="Trebuchet MS" w:hAnsi="Trebuchet MS"/>
          <w:bCs/>
        </w:rPr>
        <w:t>– titlul procedurii planificate.</w:t>
      </w:r>
    </w:p>
    <w:p w:rsidR="00AE72AB" w:rsidRPr="001C34F4" w:rsidRDefault="00AE72AB" w:rsidP="00E3071B">
      <w:pPr>
        <w:pStyle w:val="ListParagraph"/>
        <w:numPr>
          <w:ilvl w:val="0"/>
          <w:numId w:val="75"/>
        </w:numPr>
        <w:spacing w:after="0" w:line="240" w:lineRule="auto"/>
        <w:jc w:val="both"/>
        <w:rPr>
          <w:rFonts w:ascii="Trebuchet MS" w:hAnsi="Trebuchet MS"/>
          <w:bCs/>
        </w:rPr>
      </w:pPr>
      <w:r w:rsidRPr="001C34F4">
        <w:rPr>
          <w:rFonts w:ascii="Trebuchet MS" w:hAnsi="Trebuchet MS"/>
          <w:bCs/>
          <w:i/>
        </w:rPr>
        <w:t xml:space="preserve">Descriere </w:t>
      </w:r>
      <w:r w:rsidR="00B868F4" w:rsidRPr="001C34F4">
        <w:rPr>
          <w:rFonts w:ascii="Trebuchet MS" w:hAnsi="Trebuchet MS"/>
          <w:bCs/>
          <w:i/>
        </w:rPr>
        <w:t>dosar</w:t>
      </w:r>
      <w:r w:rsidR="00B868F4" w:rsidRPr="001C34F4">
        <w:rPr>
          <w:rFonts w:ascii="Trebuchet MS" w:hAnsi="Trebuchet MS"/>
          <w:bCs/>
        </w:rPr>
        <w:t xml:space="preserve"> </w:t>
      </w:r>
      <w:r w:rsidRPr="001C34F4">
        <w:rPr>
          <w:rFonts w:ascii="Trebuchet MS" w:hAnsi="Trebuchet MS"/>
          <w:bCs/>
        </w:rPr>
        <w:t>- trebuie descris sugestiv, astfel încât la evaluarea cererii de finanţare să poată fi realizată corelarea între achiziţiile publice şi activităţi.</w:t>
      </w:r>
    </w:p>
    <w:p w:rsidR="00B868F4" w:rsidRPr="001C34F4" w:rsidRDefault="00BD4B55" w:rsidP="00B868F4">
      <w:pPr>
        <w:spacing w:after="0" w:line="240" w:lineRule="auto"/>
        <w:jc w:val="both"/>
        <w:rPr>
          <w:rFonts w:ascii="Trebuchet MS" w:hAnsi="Trebuchet MS"/>
          <w:bCs/>
        </w:rPr>
      </w:pPr>
      <w:r w:rsidRPr="001C34F4">
        <w:rPr>
          <w:rFonts w:ascii="Trebuchet MS" w:hAnsi="Trebuchet MS"/>
          <w:bCs/>
        </w:rPr>
        <w:t xml:space="preserve">După completare, se salvează prin intermediul butonului </w:t>
      </w:r>
      <w:r w:rsidRPr="001C34F4">
        <w:rPr>
          <w:rFonts w:ascii="Trebuchet MS" w:hAnsi="Trebuchet MS"/>
          <w:bCs/>
          <w:i/>
        </w:rPr>
        <w:t>Adaugă dosar.</w:t>
      </w:r>
      <w:r w:rsidRPr="001C34F4">
        <w:rPr>
          <w:rFonts w:ascii="Trebuchet MS" w:hAnsi="Trebuchet MS"/>
          <w:bCs/>
        </w:rPr>
        <w:t xml:space="preserve"> Pentru procedura respectivă, este necesar a se completa următoarele informații:</w:t>
      </w:r>
    </w:p>
    <w:p w:rsidR="00BD4B55" w:rsidRPr="001C34F4" w:rsidRDefault="00BD4B55" w:rsidP="00E3071B">
      <w:pPr>
        <w:pStyle w:val="ListParagraph"/>
        <w:numPr>
          <w:ilvl w:val="0"/>
          <w:numId w:val="76"/>
        </w:numPr>
        <w:spacing w:after="0" w:line="240" w:lineRule="auto"/>
        <w:jc w:val="both"/>
        <w:rPr>
          <w:rFonts w:ascii="Trebuchet MS" w:hAnsi="Trebuchet MS"/>
          <w:b/>
          <w:bCs/>
        </w:rPr>
      </w:pPr>
      <w:r w:rsidRPr="001C34F4">
        <w:rPr>
          <w:rFonts w:ascii="Trebuchet MS" w:hAnsi="Trebuchet MS"/>
          <w:b/>
          <w:bCs/>
        </w:rPr>
        <w:t>Planificare:</w:t>
      </w:r>
    </w:p>
    <w:p w:rsidR="00AE72AB" w:rsidRPr="00710D90" w:rsidRDefault="00AE72AB" w:rsidP="00E3071B">
      <w:pPr>
        <w:pStyle w:val="ListParagraph"/>
        <w:numPr>
          <w:ilvl w:val="0"/>
          <w:numId w:val="75"/>
        </w:numPr>
        <w:spacing w:after="0" w:line="240" w:lineRule="auto"/>
        <w:jc w:val="both"/>
        <w:rPr>
          <w:rFonts w:ascii="Trebuchet MS" w:hAnsi="Trebuchet MS"/>
          <w:bCs/>
          <w:i/>
        </w:rPr>
      </w:pPr>
      <w:r w:rsidRPr="001C34F4">
        <w:rPr>
          <w:rFonts w:ascii="Trebuchet MS" w:hAnsi="Trebuchet MS"/>
          <w:bCs/>
          <w:i/>
        </w:rPr>
        <w:lastRenderedPageBreak/>
        <w:t>Tip contract</w:t>
      </w:r>
      <w:r w:rsidRPr="001C34F4">
        <w:rPr>
          <w:rFonts w:ascii="Trebuchet MS" w:hAnsi="Trebuchet MS"/>
          <w:bCs/>
        </w:rPr>
        <w:t xml:space="preserve"> – se selectează din nomenclator conform clasificării din legislația națională în vigoare.</w:t>
      </w:r>
    </w:p>
    <w:p w:rsidR="00710D90" w:rsidRPr="003C53EF" w:rsidRDefault="00710D90" w:rsidP="003C53EF">
      <w:pPr>
        <w:pStyle w:val="ListParagraph"/>
        <w:numPr>
          <w:ilvl w:val="0"/>
          <w:numId w:val="75"/>
        </w:numPr>
        <w:spacing w:after="0" w:line="240" w:lineRule="auto"/>
        <w:jc w:val="both"/>
        <w:rPr>
          <w:rFonts w:ascii="Trebuchet MS" w:hAnsi="Trebuchet MS"/>
          <w:bCs/>
        </w:rPr>
      </w:pPr>
      <w:r w:rsidRPr="00725822">
        <w:rPr>
          <w:rFonts w:ascii="Trebuchet MS" w:hAnsi="Trebuchet MS"/>
          <w:bCs/>
          <w:i/>
        </w:rPr>
        <w:t>Tip procedură</w:t>
      </w:r>
      <w:r w:rsidRPr="00725822">
        <w:rPr>
          <w:rFonts w:ascii="Trebuchet MS" w:hAnsi="Trebuchet MS"/>
          <w:bCs/>
        </w:rPr>
        <w:t xml:space="preserve"> – se selectează din nomenclator conform legislației naționale în vigoare.</w:t>
      </w:r>
    </w:p>
    <w:p w:rsidR="00AE72AB" w:rsidRPr="001C34F4" w:rsidRDefault="00AE72AB" w:rsidP="00E3071B">
      <w:pPr>
        <w:pStyle w:val="ListParagraph"/>
        <w:numPr>
          <w:ilvl w:val="0"/>
          <w:numId w:val="75"/>
        </w:numPr>
        <w:spacing w:after="0" w:line="240" w:lineRule="auto"/>
        <w:jc w:val="both"/>
        <w:rPr>
          <w:rFonts w:ascii="Trebuchet MS" w:hAnsi="Trebuchet MS"/>
          <w:bCs/>
        </w:rPr>
      </w:pPr>
      <w:r w:rsidRPr="001C34F4">
        <w:rPr>
          <w:rFonts w:ascii="Trebuchet MS" w:hAnsi="Trebuchet MS"/>
          <w:bCs/>
          <w:i/>
        </w:rPr>
        <w:t xml:space="preserve">Valoare </w:t>
      </w:r>
      <w:r w:rsidR="00BD4B55" w:rsidRPr="001C34F4">
        <w:rPr>
          <w:rFonts w:ascii="Trebuchet MS" w:hAnsi="Trebuchet MS"/>
          <w:bCs/>
          <w:i/>
        </w:rPr>
        <w:t>estimată cu TVA (maxim 2 zecimale)</w:t>
      </w:r>
      <w:r w:rsidRPr="001C34F4">
        <w:rPr>
          <w:rFonts w:ascii="Trebuchet MS" w:hAnsi="Trebuchet MS"/>
          <w:bCs/>
        </w:rPr>
        <w:t xml:space="preserve"> – valoarea estimată totală </w:t>
      </w:r>
      <w:r w:rsidR="00BD4B55" w:rsidRPr="001C34F4">
        <w:rPr>
          <w:rFonts w:ascii="Trebuchet MS" w:hAnsi="Trebuchet MS"/>
          <w:bCs/>
        </w:rPr>
        <w:t>cu</w:t>
      </w:r>
      <w:r w:rsidRPr="001C34F4">
        <w:rPr>
          <w:rFonts w:ascii="Trebuchet MS" w:hAnsi="Trebuchet MS"/>
          <w:bCs/>
        </w:rPr>
        <w:t xml:space="preserve"> TVA, cu excepția achiziţiilor publice efectuate înainte de depunerea cererii de finanţare (cu respectarea legislației naționale în vigoare)</w:t>
      </w:r>
      <w:del w:id="65" w:author="Daniela Balan" w:date="2018-06-18T10:58:00Z">
        <w:r w:rsidRPr="001C34F4" w:rsidDel="006A3235">
          <w:rPr>
            <w:rFonts w:ascii="Trebuchet MS" w:hAnsi="Trebuchet MS"/>
            <w:bCs/>
          </w:rPr>
          <w:delText xml:space="preserve">, în cazul cărora se va completa </w:delText>
        </w:r>
        <w:commentRangeStart w:id="66"/>
        <w:r w:rsidRPr="001C34F4" w:rsidDel="006A3235">
          <w:rPr>
            <w:rFonts w:ascii="Trebuchet MS" w:hAnsi="Trebuchet MS"/>
            <w:bCs/>
          </w:rPr>
          <w:delText xml:space="preserve">valoarea reală totală </w:delText>
        </w:r>
        <w:r w:rsidR="00BD4B55" w:rsidRPr="001C34F4" w:rsidDel="006A3235">
          <w:rPr>
            <w:rFonts w:ascii="Trebuchet MS" w:hAnsi="Trebuchet MS"/>
            <w:bCs/>
          </w:rPr>
          <w:delText>cu</w:delText>
        </w:r>
        <w:r w:rsidRPr="001C34F4" w:rsidDel="006A3235">
          <w:rPr>
            <w:rFonts w:ascii="Trebuchet MS" w:hAnsi="Trebuchet MS"/>
            <w:bCs/>
          </w:rPr>
          <w:delText xml:space="preserve"> TVA a achiziției</w:delText>
        </w:r>
        <w:commentRangeEnd w:id="66"/>
        <w:r w:rsidR="009D4DDB" w:rsidDel="006A3235">
          <w:rPr>
            <w:rStyle w:val="CommentReference"/>
          </w:rPr>
          <w:commentReference w:id="66"/>
        </w:r>
        <w:r w:rsidRPr="001C34F4" w:rsidDel="006A3235">
          <w:rPr>
            <w:rFonts w:ascii="Trebuchet MS" w:hAnsi="Trebuchet MS"/>
            <w:bCs/>
          </w:rPr>
          <w:delText>, potrivit contractului de achiziție semnat sau anunțului de atribuire</w:delText>
        </w:r>
      </w:del>
      <w:r w:rsidRPr="001C34F4">
        <w:rPr>
          <w:rFonts w:ascii="Trebuchet MS" w:hAnsi="Trebuchet MS"/>
          <w:bCs/>
        </w:rPr>
        <w:t xml:space="preserve">. </w:t>
      </w:r>
    </w:p>
    <w:p w:rsidR="00AE72AB" w:rsidRPr="00725822" w:rsidRDefault="00AE72AB" w:rsidP="00E3071B">
      <w:pPr>
        <w:pStyle w:val="ListParagraph"/>
        <w:numPr>
          <w:ilvl w:val="0"/>
          <w:numId w:val="75"/>
        </w:numPr>
        <w:spacing w:after="0" w:line="240" w:lineRule="auto"/>
        <w:jc w:val="both"/>
        <w:rPr>
          <w:rFonts w:ascii="Trebuchet MS" w:hAnsi="Trebuchet MS"/>
          <w:bCs/>
        </w:rPr>
      </w:pPr>
      <w:r w:rsidRPr="00725822">
        <w:rPr>
          <w:rFonts w:ascii="Trebuchet MS" w:hAnsi="Trebuchet MS"/>
          <w:bCs/>
          <w:i/>
        </w:rPr>
        <w:t>Moneda</w:t>
      </w:r>
      <w:r w:rsidRPr="00725822">
        <w:rPr>
          <w:rFonts w:ascii="Trebuchet MS" w:hAnsi="Trebuchet MS"/>
          <w:bCs/>
        </w:rPr>
        <w:t xml:space="preserve"> </w:t>
      </w:r>
      <w:r w:rsidR="003C53EF">
        <w:rPr>
          <w:rFonts w:ascii="Trebuchet MS" w:hAnsi="Trebuchet MS"/>
          <w:bCs/>
        </w:rPr>
        <w:t>–</w:t>
      </w:r>
      <w:r w:rsidRPr="00725822">
        <w:rPr>
          <w:rFonts w:ascii="Trebuchet MS" w:hAnsi="Trebuchet MS"/>
          <w:bCs/>
        </w:rPr>
        <w:t xml:space="preserve"> </w:t>
      </w:r>
      <w:r w:rsidR="003C53EF">
        <w:rPr>
          <w:rFonts w:ascii="Trebuchet MS" w:hAnsi="Trebuchet MS"/>
          <w:bCs/>
        </w:rPr>
        <w:t>este preselectată automat</w:t>
      </w:r>
      <w:r w:rsidRPr="00725822">
        <w:rPr>
          <w:rFonts w:ascii="Trebuchet MS" w:hAnsi="Trebuchet MS"/>
          <w:bCs/>
        </w:rPr>
        <w:t xml:space="preserve"> </w:t>
      </w:r>
      <w:r w:rsidRPr="00725822">
        <w:rPr>
          <w:rFonts w:ascii="Trebuchet MS" w:hAnsi="Trebuchet MS"/>
          <w:bCs/>
          <w:i/>
        </w:rPr>
        <w:t>lei</w:t>
      </w:r>
      <w:r w:rsidR="003C53EF">
        <w:rPr>
          <w:rFonts w:ascii="Trebuchet MS" w:hAnsi="Trebuchet MS"/>
          <w:bCs/>
          <w:i/>
        </w:rPr>
        <w:t xml:space="preserve"> </w:t>
      </w:r>
      <w:r w:rsidR="003C53EF">
        <w:rPr>
          <w:rFonts w:ascii="Trebuchet MS" w:hAnsi="Trebuchet MS"/>
          <w:bCs/>
        </w:rPr>
        <w:t>și nu poate fi modificată</w:t>
      </w:r>
      <w:r w:rsidRPr="00725822">
        <w:rPr>
          <w:rFonts w:ascii="Trebuchet MS" w:hAnsi="Trebuchet MS"/>
          <w:bCs/>
        </w:rPr>
        <w:t>.</w:t>
      </w:r>
    </w:p>
    <w:p w:rsidR="00AE72AB" w:rsidRPr="00725822" w:rsidRDefault="00AE72AB" w:rsidP="00E3071B">
      <w:pPr>
        <w:pStyle w:val="ListParagraph"/>
        <w:numPr>
          <w:ilvl w:val="0"/>
          <w:numId w:val="75"/>
        </w:numPr>
        <w:spacing w:after="0" w:line="240" w:lineRule="auto"/>
        <w:jc w:val="both"/>
        <w:rPr>
          <w:rFonts w:ascii="Trebuchet MS" w:hAnsi="Trebuchet MS"/>
          <w:bCs/>
        </w:rPr>
      </w:pPr>
      <w:r w:rsidRPr="00725822">
        <w:rPr>
          <w:rFonts w:ascii="Trebuchet MS" w:hAnsi="Trebuchet MS"/>
          <w:bCs/>
          <w:i/>
        </w:rPr>
        <w:t>Dată publicare procedură</w:t>
      </w:r>
      <w:r w:rsidRPr="00725822">
        <w:rPr>
          <w:rFonts w:ascii="Trebuchet MS" w:hAnsi="Trebuchet MS"/>
          <w:bCs/>
        </w:rPr>
        <w:t xml:space="preserve"> – data estimată, cu excepția achiziţiilor publice efectuate înainte de depunerea cererii de finanţare (respectând legislația națională în vigoare), pentru care se va completa data publicării anunțului de participare.</w:t>
      </w:r>
    </w:p>
    <w:p w:rsidR="00AE72AB" w:rsidRPr="00725822" w:rsidRDefault="00AE72AB" w:rsidP="00E3071B">
      <w:pPr>
        <w:pStyle w:val="ListParagraph"/>
        <w:numPr>
          <w:ilvl w:val="0"/>
          <w:numId w:val="75"/>
        </w:numPr>
        <w:spacing w:after="0" w:line="240" w:lineRule="auto"/>
        <w:jc w:val="both"/>
        <w:rPr>
          <w:rFonts w:ascii="Trebuchet MS" w:hAnsi="Trebuchet MS"/>
          <w:bCs/>
        </w:rPr>
      </w:pPr>
      <w:r w:rsidRPr="00725822">
        <w:rPr>
          <w:rFonts w:ascii="Trebuchet MS" w:hAnsi="Trebuchet MS"/>
          <w:bCs/>
          <w:i/>
        </w:rPr>
        <w:t>Dată publicare rezultat</w:t>
      </w:r>
      <w:r w:rsidR="00BD4B55" w:rsidRPr="00725822">
        <w:rPr>
          <w:rFonts w:ascii="Trebuchet MS" w:hAnsi="Trebuchet MS"/>
          <w:bCs/>
          <w:i/>
        </w:rPr>
        <w:t xml:space="preserve"> evaluare</w:t>
      </w:r>
      <w:r w:rsidRPr="00725822">
        <w:rPr>
          <w:rFonts w:ascii="Trebuchet MS" w:hAnsi="Trebuchet MS"/>
          <w:bCs/>
        </w:rPr>
        <w:t xml:space="preserve"> – data estimată, cu excepția achiziţiilor publice efectuate și finalizate înainte de depunerea cererii de finanţare (respectând legislația națională în vigoare), pentru care se va completa data reală a publicării rezultatului procedurii.</w:t>
      </w:r>
    </w:p>
    <w:p w:rsidR="00AE72AB" w:rsidRPr="00725822" w:rsidRDefault="00AE72AB" w:rsidP="00E3071B">
      <w:pPr>
        <w:pStyle w:val="ListParagraph"/>
        <w:numPr>
          <w:ilvl w:val="0"/>
          <w:numId w:val="75"/>
        </w:numPr>
        <w:spacing w:after="0" w:line="240" w:lineRule="auto"/>
        <w:jc w:val="both"/>
        <w:rPr>
          <w:rFonts w:ascii="Trebuchet MS" w:hAnsi="Trebuchet MS"/>
          <w:bCs/>
        </w:rPr>
      </w:pPr>
      <w:r w:rsidRPr="00725822">
        <w:rPr>
          <w:rFonts w:ascii="Trebuchet MS" w:hAnsi="Trebuchet MS"/>
          <w:bCs/>
          <w:i/>
        </w:rPr>
        <w:t>Dată semnare contract</w:t>
      </w:r>
      <w:r w:rsidRPr="00725822">
        <w:rPr>
          <w:rFonts w:ascii="Trebuchet MS" w:hAnsi="Trebuchet MS"/>
          <w:bCs/>
        </w:rPr>
        <w:t xml:space="preserve"> – data estimată, cu excepția achiziţiilor publice efectuate înainte de depunerea cererii de finanţare (respectând legislația națională în vigoare), pentru care se va completa data reală a semnării contractului.</w:t>
      </w:r>
    </w:p>
    <w:p w:rsidR="00AE72AB" w:rsidRPr="00725822" w:rsidRDefault="00AE72AB" w:rsidP="00E3071B">
      <w:pPr>
        <w:pStyle w:val="ListParagraph"/>
        <w:numPr>
          <w:ilvl w:val="0"/>
          <w:numId w:val="75"/>
        </w:numPr>
        <w:spacing w:after="0" w:line="240" w:lineRule="auto"/>
        <w:jc w:val="both"/>
        <w:rPr>
          <w:rFonts w:ascii="Trebuchet MS" w:hAnsi="Trebuchet MS"/>
          <w:bCs/>
        </w:rPr>
      </w:pPr>
      <w:r w:rsidRPr="00725822">
        <w:rPr>
          <w:rFonts w:ascii="Trebuchet MS" w:hAnsi="Trebuchet MS"/>
          <w:bCs/>
          <w:i/>
        </w:rPr>
        <w:t>Dată transmitere J.O.U.E</w:t>
      </w:r>
      <w:r w:rsidRPr="00725822">
        <w:rPr>
          <w:rFonts w:ascii="Trebuchet MS" w:hAnsi="Trebuchet MS"/>
          <w:bCs/>
        </w:rPr>
        <w:t xml:space="preserve"> – data estimată (unde este cazul), cu excepția achiziţiilor publice efectuate și finalizate înainte de depunerea cererii de finanţare (respectând legislația națională în vigoare), pentru care se va completa data reală a transmiterii.</w:t>
      </w:r>
    </w:p>
    <w:p w:rsidR="00BD4B55" w:rsidRPr="00725822" w:rsidRDefault="00BD4B55" w:rsidP="00E3071B">
      <w:pPr>
        <w:pStyle w:val="ListParagraph"/>
        <w:spacing w:after="0" w:line="240" w:lineRule="auto"/>
        <w:jc w:val="both"/>
        <w:rPr>
          <w:rFonts w:ascii="Trebuchet MS" w:hAnsi="Trebuchet MS"/>
          <w:bCs/>
        </w:rPr>
      </w:pPr>
      <w:r w:rsidRPr="00725822">
        <w:rPr>
          <w:rFonts w:ascii="Trebuchet MS" w:hAnsi="Trebuchet MS"/>
          <w:bCs/>
        </w:rPr>
        <w:t xml:space="preserve">În cazul achizițiilor planificate, în </w:t>
      </w:r>
      <w:r w:rsidRPr="00725822">
        <w:rPr>
          <w:rFonts w:ascii="Trebuchet MS" w:hAnsi="Trebuchet MS"/>
          <w:bCs/>
          <w:i/>
        </w:rPr>
        <w:t>câmpurile alocate datelor estimate de derulare</w:t>
      </w:r>
      <w:r w:rsidRPr="00725822">
        <w:rPr>
          <w:rFonts w:ascii="Trebuchet MS" w:hAnsi="Trebuchet MS"/>
          <w:bCs/>
        </w:rPr>
        <w:t>, recomandăm să fie selectate doar luna și anul, luând în considerare atât timpul alocat procedurilor de derulare în conformitate cu prevederile L 98/2016, cât și perioada de evaluare și selecție a cererii de finanțare.</w:t>
      </w:r>
    </w:p>
    <w:p w:rsidR="00AE72AB" w:rsidRPr="004A480D" w:rsidRDefault="00A5243F" w:rsidP="004A480D">
      <w:pPr>
        <w:spacing w:before="120" w:after="120"/>
        <w:jc w:val="both"/>
        <w:rPr>
          <w:rFonts w:ascii="Trebuchet MS" w:hAnsi="Trebuchet MS"/>
          <w:b/>
          <w:bCs/>
          <w:color w:val="FF0000"/>
        </w:rPr>
      </w:pPr>
      <w:r w:rsidRPr="00A5243F">
        <w:rPr>
          <w:rFonts w:ascii="Trebuchet MS" w:hAnsi="Trebuchet MS"/>
          <w:b/>
          <w:bCs/>
          <w:color w:val="FF0000"/>
        </w:rPr>
        <w:t>Atenție: Se salvează utilizând butonul ”Modifică planificare”</w:t>
      </w:r>
    </w:p>
    <w:p w:rsidR="00BD4B55" w:rsidRPr="00725822" w:rsidRDefault="00BD4B55" w:rsidP="00E3071B">
      <w:pPr>
        <w:pStyle w:val="ListParagraph"/>
        <w:numPr>
          <w:ilvl w:val="0"/>
          <w:numId w:val="76"/>
        </w:numPr>
        <w:spacing w:after="0" w:line="240" w:lineRule="auto"/>
        <w:jc w:val="both"/>
        <w:rPr>
          <w:rFonts w:ascii="Trebuchet MS" w:hAnsi="Trebuchet MS"/>
          <w:b/>
          <w:bCs/>
        </w:rPr>
      </w:pPr>
      <w:r w:rsidRPr="00725822">
        <w:rPr>
          <w:rFonts w:ascii="Trebuchet MS" w:hAnsi="Trebuchet MS"/>
          <w:b/>
          <w:bCs/>
        </w:rPr>
        <w:t xml:space="preserve">Listă CPV </w:t>
      </w:r>
      <w:r w:rsidRPr="00725822">
        <w:rPr>
          <w:rFonts w:ascii="Trebuchet MS" w:hAnsi="Trebuchet MS"/>
          <w:bCs/>
        </w:rPr>
        <w:t>–</w:t>
      </w:r>
      <w:r w:rsidRPr="00725822">
        <w:rPr>
          <w:rFonts w:ascii="Trebuchet MS" w:hAnsi="Trebuchet MS"/>
          <w:b/>
          <w:bCs/>
        </w:rPr>
        <w:t xml:space="preserve"> </w:t>
      </w:r>
      <w:r w:rsidRPr="00725822">
        <w:rPr>
          <w:rFonts w:ascii="Trebuchet MS" w:hAnsi="Trebuchet MS"/>
          <w:bCs/>
        </w:rPr>
        <w:t>se caută și se selectează codul</w:t>
      </w:r>
      <w:r w:rsidR="00A5243F">
        <w:rPr>
          <w:rFonts w:ascii="Trebuchet MS" w:hAnsi="Trebuchet MS"/>
          <w:bCs/>
        </w:rPr>
        <w:t>/codurile</w:t>
      </w:r>
      <w:r w:rsidRPr="00725822">
        <w:rPr>
          <w:rFonts w:ascii="Trebuchet MS" w:hAnsi="Trebuchet MS"/>
          <w:bCs/>
        </w:rPr>
        <w:t xml:space="preserve"> achiziției</w:t>
      </w:r>
      <w:r w:rsidR="00A5243F">
        <w:rPr>
          <w:rFonts w:ascii="Trebuchet MS" w:hAnsi="Trebuchet MS"/>
          <w:bCs/>
        </w:rPr>
        <w:t>/achizițiilor</w:t>
      </w:r>
      <w:r w:rsidRPr="00725822">
        <w:rPr>
          <w:rFonts w:ascii="Trebuchet MS" w:hAnsi="Trebuchet MS"/>
          <w:b/>
          <w:bCs/>
        </w:rPr>
        <w:t xml:space="preserve"> </w:t>
      </w:r>
      <w:r w:rsidRPr="00725822">
        <w:rPr>
          <w:rFonts w:ascii="Trebuchet MS" w:hAnsi="Trebuchet MS"/>
          <w:bCs/>
        </w:rPr>
        <w:t xml:space="preserve">în conformitate cu </w:t>
      </w:r>
      <w:r w:rsidR="002E2FE9">
        <w:rPr>
          <w:rFonts w:ascii="Trebuchet MS" w:hAnsi="Trebuchet MS"/>
          <w:bCs/>
          <w:i/>
        </w:rPr>
        <w:t>Codul Comun Internațional privind Achizițiile de Produse ș</w:t>
      </w:r>
      <w:r w:rsidRPr="00725822">
        <w:rPr>
          <w:rFonts w:ascii="Trebuchet MS" w:hAnsi="Trebuchet MS"/>
          <w:bCs/>
          <w:i/>
        </w:rPr>
        <w:t>i Servicii (Common Procurement Vocabulary)</w:t>
      </w:r>
    </w:p>
    <w:p w:rsidR="00BD4B55" w:rsidRPr="00725822" w:rsidRDefault="00BD4B55" w:rsidP="00E3071B">
      <w:pPr>
        <w:pStyle w:val="ListParagraph"/>
        <w:numPr>
          <w:ilvl w:val="0"/>
          <w:numId w:val="76"/>
        </w:numPr>
        <w:spacing w:after="0" w:line="240" w:lineRule="auto"/>
        <w:jc w:val="both"/>
        <w:rPr>
          <w:rFonts w:ascii="Trebuchet MS" w:hAnsi="Trebuchet MS"/>
          <w:bCs/>
        </w:rPr>
      </w:pPr>
      <w:r w:rsidRPr="00725822">
        <w:rPr>
          <w:rFonts w:ascii="Trebuchet MS" w:hAnsi="Trebuchet MS"/>
          <w:b/>
          <w:bCs/>
        </w:rPr>
        <w:t>Atașamente</w:t>
      </w:r>
      <w:r w:rsidR="00745727" w:rsidRPr="00725822">
        <w:rPr>
          <w:rFonts w:ascii="Trebuchet MS" w:hAnsi="Trebuchet MS"/>
          <w:b/>
          <w:bCs/>
        </w:rPr>
        <w:t xml:space="preserve"> </w:t>
      </w:r>
      <w:r w:rsidR="00745727" w:rsidRPr="00725822">
        <w:rPr>
          <w:rFonts w:ascii="Trebuchet MS" w:hAnsi="Trebuchet MS"/>
          <w:bCs/>
        </w:rPr>
        <w:t>– Se pot atașa documente, ele urmând a fi verificate ulterior în procesul de rambursare. În procesul de evaluare a cererii de finanțare, nu vor fi luate în considerare.</w:t>
      </w:r>
    </w:p>
    <w:p w:rsidR="00BD4B55" w:rsidRPr="00725822" w:rsidRDefault="00BD4B55" w:rsidP="00E3071B">
      <w:pPr>
        <w:pStyle w:val="ListParagraph"/>
        <w:numPr>
          <w:ilvl w:val="0"/>
          <w:numId w:val="76"/>
        </w:numPr>
        <w:spacing w:after="0" w:line="240" w:lineRule="auto"/>
        <w:jc w:val="both"/>
        <w:rPr>
          <w:rFonts w:ascii="Trebuchet MS" w:hAnsi="Trebuchet MS"/>
          <w:b/>
          <w:bCs/>
        </w:rPr>
      </w:pPr>
      <w:r w:rsidRPr="00725822">
        <w:rPr>
          <w:rFonts w:ascii="Trebuchet MS" w:hAnsi="Trebuchet MS"/>
          <w:b/>
          <w:bCs/>
        </w:rPr>
        <w:t>Listă Cereri Finanțare</w:t>
      </w:r>
      <w:r w:rsidRPr="00725822">
        <w:rPr>
          <w:rFonts w:ascii="Trebuchet MS" w:hAnsi="Trebuchet MS"/>
          <w:bCs/>
        </w:rPr>
        <w:t xml:space="preserve"> </w:t>
      </w:r>
      <w:r w:rsidR="00745727" w:rsidRPr="00725822">
        <w:rPr>
          <w:rFonts w:ascii="Trebuchet MS" w:hAnsi="Trebuchet MS"/>
          <w:b/>
          <w:bCs/>
        </w:rPr>
        <w:t>–</w:t>
      </w:r>
      <w:r w:rsidRPr="00725822">
        <w:rPr>
          <w:rFonts w:ascii="Trebuchet MS" w:hAnsi="Trebuchet MS"/>
          <w:b/>
          <w:bCs/>
        </w:rPr>
        <w:t xml:space="preserve"> </w:t>
      </w:r>
      <w:r w:rsidR="00745727" w:rsidRPr="00725822">
        <w:rPr>
          <w:rFonts w:ascii="Trebuchet MS" w:hAnsi="Trebuchet MS"/>
          <w:bCs/>
        </w:rPr>
        <w:t xml:space="preserve">Se introduce codul SMIS2014+ alocat proiectului. În caz contrar, informațiile completate nu vor fi preluate în funcția </w:t>
      </w:r>
      <w:r w:rsidR="00745727" w:rsidRPr="00725822">
        <w:rPr>
          <w:rFonts w:ascii="Trebuchet MS" w:hAnsi="Trebuchet MS"/>
          <w:bCs/>
          <w:i/>
        </w:rPr>
        <w:t>Plan de achiziții</w:t>
      </w:r>
      <w:r w:rsidR="00745727" w:rsidRPr="00725822">
        <w:rPr>
          <w:rFonts w:ascii="Trebuchet MS" w:hAnsi="Trebuchet MS"/>
          <w:bCs/>
        </w:rPr>
        <w:t xml:space="preserve"> din cererea de finanțare.</w:t>
      </w:r>
    </w:p>
    <w:p w:rsidR="00A5243F" w:rsidRPr="004A480D" w:rsidRDefault="00A5243F" w:rsidP="00A5243F">
      <w:pPr>
        <w:spacing w:before="120" w:after="120"/>
        <w:jc w:val="both"/>
        <w:rPr>
          <w:rFonts w:ascii="Trebuchet MS" w:hAnsi="Trebuchet MS"/>
          <w:color w:val="FF0000"/>
        </w:rPr>
      </w:pPr>
      <w:r w:rsidRPr="004A480D">
        <w:rPr>
          <w:rFonts w:ascii="Trebuchet MS" w:hAnsi="Trebuchet MS"/>
          <w:b/>
          <w:bCs/>
          <w:color w:val="FF0000"/>
        </w:rPr>
        <w:t>Atenție</w:t>
      </w:r>
      <w:r w:rsidRPr="004A480D">
        <w:rPr>
          <w:rFonts w:ascii="Trebuchet MS" w:hAnsi="Trebuchet MS"/>
          <w:bCs/>
          <w:color w:val="FF0000"/>
        </w:rPr>
        <w:t>:</w:t>
      </w:r>
      <w:r w:rsidRPr="004A480D">
        <w:rPr>
          <w:rFonts w:ascii="Trebuchet MS" w:hAnsi="Trebuchet MS"/>
          <w:color w:val="FF0000"/>
          <w:u w:val="single"/>
        </w:rPr>
        <w:t xml:space="preserve"> Un </w:t>
      </w:r>
      <w:r w:rsidR="002E2FE9">
        <w:rPr>
          <w:rFonts w:ascii="Trebuchet MS" w:hAnsi="Trebuchet MS"/>
          <w:b/>
          <w:bCs/>
          <w:color w:val="FF0000"/>
          <w:u w:val="single"/>
        </w:rPr>
        <w:t>Dosar de Achiziț</w:t>
      </w:r>
      <w:r w:rsidRPr="004A480D">
        <w:rPr>
          <w:rFonts w:ascii="Trebuchet MS" w:hAnsi="Trebuchet MS"/>
          <w:b/>
          <w:bCs/>
          <w:color w:val="FF0000"/>
          <w:u w:val="single"/>
        </w:rPr>
        <w:t>ie</w:t>
      </w:r>
      <w:r w:rsidR="002E2FE9">
        <w:rPr>
          <w:rFonts w:ascii="Trebuchet MS" w:hAnsi="Trebuchet MS"/>
          <w:color w:val="FF0000"/>
          <w:u w:val="single"/>
        </w:rPr>
        <w:t xml:space="preserve"> poate fi adă</w:t>
      </w:r>
      <w:r w:rsidRPr="004A480D">
        <w:rPr>
          <w:rFonts w:ascii="Trebuchet MS" w:hAnsi="Trebuchet MS"/>
          <w:color w:val="FF0000"/>
          <w:u w:val="single"/>
        </w:rPr>
        <w:t xml:space="preserve">ugat </w:t>
      </w:r>
      <w:r w:rsidR="002E2FE9">
        <w:rPr>
          <w:rFonts w:ascii="Trebuchet MS" w:hAnsi="Trebuchet MS"/>
          <w:b/>
          <w:bCs/>
          <w:color w:val="FF0000"/>
          <w:u w:val="single"/>
        </w:rPr>
        <w:t>la mai multe Cereri de Finanț</w:t>
      </w:r>
      <w:r w:rsidRPr="004A480D">
        <w:rPr>
          <w:rFonts w:ascii="Trebuchet MS" w:hAnsi="Trebuchet MS"/>
          <w:b/>
          <w:bCs/>
          <w:color w:val="FF0000"/>
          <w:u w:val="single"/>
        </w:rPr>
        <w:t>are</w:t>
      </w:r>
      <w:r w:rsidR="002E2FE9">
        <w:rPr>
          <w:rFonts w:ascii="Trebuchet MS" w:hAnsi="Trebuchet MS"/>
          <w:color w:val="FF0000"/>
          <w:u w:val="single"/>
        </w:rPr>
        <w:t xml:space="preserve"> (identificat după</w:t>
      </w:r>
      <w:r w:rsidRPr="004A480D">
        <w:rPr>
          <w:rFonts w:ascii="Trebuchet MS" w:hAnsi="Trebuchet MS"/>
          <w:color w:val="FF0000"/>
          <w:u w:val="single"/>
        </w:rPr>
        <w:t xml:space="preserve"> cod SMIS), respectiv la o </w:t>
      </w:r>
      <w:r w:rsidR="002E2FE9">
        <w:rPr>
          <w:rFonts w:ascii="Trebuchet MS" w:hAnsi="Trebuchet MS"/>
          <w:b/>
          <w:bCs/>
          <w:color w:val="FF0000"/>
          <w:u w:val="single"/>
        </w:rPr>
        <w:t>Cerere de Finanț</w:t>
      </w:r>
      <w:r w:rsidRPr="004A480D">
        <w:rPr>
          <w:rFonts w:ascii="Trebuchet MS" w:hAnsi="Trebuchet MS"/>
          <w:b/>
          <w:bCs/>
          <w:color w:val="FF0000"/>
          <w:u w:val="single"/>
        </w:rPr>
        <w:t>are</w:t>
      </w:r>
      <w:r w:rsidR="002E2FE9">
        <w:rPr>
          <w:rFonts w:ascii="Trebuchet MS" w:hAnsi="Trebuchet MS"/>
          <w:color w:val="FF0000"/>
          <w:u w:val="single"/>
        </w:rPr>
        <w:t xml:space="preserve"> pot fi adă</w:t>
      </w:r>
      <w:r w:rsidRPr="004A480D">
        <w:rPr>
          <w:rFonts w:ascii="Trebuchet MS" w:hAnsi="Trebuchet MS"/>
          <w:color w:val="FF0000"/>
          <w:u w:val="single"/>
        </w:rPr>
        <w:t xml:space="preserve">ugate </w:t>
      </w:r>
      <w:r w:rsidR="002E2FE9">
        <w:rPr>
          <w:rFonts w:ascii="Trebuchet MS" w:hAnsi="Trebuchet MS"/>
          <w:b/>
          <w:bCs/>
          <w:color w:val="FF0000"/>
          <w:u w:val="single"/>
        </w:rPr>
        <w:t>mai multe Dosare de Achiziț</w:t>
      </w:r>
      <w:r w:rsidRPr="004A480D">
        <w:rPr>
          <w:rFonts w:ascii="Trebuchet MS" w:hAnsi="Trebuchet MS"/>
          <w:b/>
          <w:bCs/>
          <w:color w:val="FF0000"/>
          <w:u w:val="single"/>
        </w:rPr>
        <w:t>ie</w:t>
      </w:r>
      <w:r w:rsidRPr="004A480D">
        <w:rPr>
          <w:rFonts w:ascii="Trebuchet MS" w:hAnsi="Trebuchet MS"/>
          <w:color w:val="FF0000"/>
        </w:rPr>
        <w:t>.</w:t>
      </w:r>
    </w:p>
    <w:p w:rsidR="005246A0" w:rsidRDefault="00591E4F" w:rsidP="005246A0">
      <w:pPr>
        <w:spacing w:after="0" w:line="240" w:lineRule="auto"/>
        <w:jc w:val="both"/>
        <w:rPr>
          <w:rFonts w:ascii="Trebuchet MS" w:hAnsi="Trebuchet MS"/>
        </w:rPr>
      </w:pPr>
      <w:r w:rsidRPr="00725822">
        <w:rPr>
          <w:rFonts w:ascii="Trebuchet MS" w:hAnsi="Trebuchet MS"/>
        </w:rPr>
        <w:t>În cazul achizițiilor derulate anterior depunerii proiectului</w:t>
      </w:r>
      <w:r w:rsidR="000D21D7">
        <w:rPr>
          <w:rFonts w:ascii="Trebuchet MS" w:hAnsi="Trebuchet MS"/>
        </w:rPr>
        <w:t>,</w:t>
      </w:r>
      <w:ins w:id="67" w:author="Daniela Balan" w:date="2018-06-18T10:57:00Z">
        <w:r w:rsidR="006A3235">
          <w:rPr>
            <w:rFonts w:ascii="Trebuchet MS" w:hAnsi="Trebuchet MS"/>
          </w:rPr>
          <w:t xml:space="preserve"> se vor completa în mod corespunzător și</w:t>
        </w:r>
      </w:ins>
      <w:r w:rsidR="000D21D7">
        <w:rPr>
          <w:rFonts w:ascii="Trebuchet MS" w:hAnsi="Trebuchet MS"/>
        </w:rPr>
        <w:t xml:space="preserve"> celelalte secțiuni din modulul</w:t>
      </w:r>
      <w:r w:rsidRPr="00725822">
        <w:rPr>
          <w:rFonts w:ascii="Trebuchet MS" w:hAnsi="Trebuchet MS"/>
        </w:rPr>
        <w:t xml:space="preserve"> Achiziții, și anume Publicare, Participanți procedură, Rezultat evaluare, Contract achiziție, Acte adiționale, Clarificări</w:t>
      </w:r>
      <w:del w:id="68" w:author="Daniela Balan" w:date="2018-06-18T10:58:00Z">
        <w:r w:rsidRPr="00725822" w:rsidDel="006A3235">
          <w:rPr>
            <w:rFonts w:ascii="Trebuchet MS" w:hAnsi="Trebuchet MS"/>
          </w:rPr>
          <w:delText xml:space="preserve"> se </w:delText>
        </w:r>
      </w:del>
      <w:del w:id="69" w:author="Daniela Balan" w:date="2018-06-18T10:57:00Z">
        <w:r w:rsidRPr="00725822" w:rsidDel="006A3235">
          <w:rPr>
            <w:rFonts w:ascii="Trebuchet MS" w:hAnsi="Trebuchet MS"/>
          </w:rPr>
          <w:delText xml:space="preserve">pot </w:delText>
        </w:r>
      </w:del>
      <w:del w:id="70" w:author="Daniela Balan" w:date="2018-06-18T10:58:00Z">
        <w:r w:rsidRPr="00725822" w:rsidDel="006A3235">
          <w:rPr>
            <w:rFonts w:ascii="Trebuchet MS" w:hAnsi="Trebuchet MS"/>
          </w:rPr>
          <w:delText>completa</w:delText>
        </w:r>
      </w:del>
      <w:del w:id="71" w:author="Daniela Balan" w:date="2018-06-18T10:57:00Z">
        <w:r w:rsidRPr="00725822" w:rsidDel="006A3235">
          <w:rPr>
            <w:rFonts w:ascii="Trebuchet MS" w:hAnsi="Trebuchet MS"/>
          </w:rPr>
          <w:delText xml:space="preserve"> ulterior depunerii cererii de finanțare</w:delText>
        </w:r>
      </w:del>
      <w:r w:rsidRPr="00725822">
        <w:rPr>
          <w:rFonts w:ascii="Trebuchet MS" w:hAnsi="Trebuchet MS"/>
        </w:rPr>
        <w:t>.</w:t>
      </w:r>
    </w:p>
    <w:p w:rsidR="00E432D7" w:rsidRDefault="00E432D7" w:rsidP="005246A0">
      <w:pPr>
        <w:spacing w:after="0" w:line="240" w:lineRule="auto"/>
        <w:jc w:val="both"/>
        <w:rPr>
          <w:rFonts w:ascii="Trebuchet MS" w:hAnsi="Trebuchet MS"/>
        </w:rPr>
      </w:pPr>
      <w:r w:rsidRPr="00B161ED">
        <w:rPr>
          <w:rFonts w:ascii="Trebuchet MS" w:hAnsi="Trebuchet MS"/>
          <w:noProof/>
          <w:lang w:eastAsia="ro-RO"/>
        </w:rPr>
        <w:drawing>
          <wp:anchor distT="0" distB="0" distL="114300" distR="114300" simplePos="0" relativeHeight="251675648" behindDoc="0" locked="0" layoutInCell="1" allowOverlap="1" wp14:anchorId="2D40B667" wp14:editId="26A24F48">
            <wp:simplePos x="0" y="0"/>
            <wp:positionH relativeFrom="column">
              <wp:posOffset>73025</wp:posOffset>
            </wp:positionH>
            <wp:positionV relativeFrom="paragraph">
              <wp:posOffset>111125</wp:posOffset>
            </wp:positionV>
            <wp:extent cx="320040" cy="320040"/>
            <wp:effectExtent l="0" t="0" r="3810" b="3810"/>
            <wp:wrapSquare wrapText="left"/>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20040" cy="320040"/>
                    </a:xfrm>
                    <a:prstGeom prst="rect">
                      <a:avLst/>
                    </a:prstGeom>
                    <a:noFill/>
                  </pic:spPr>
                </pic:pic>
              </a:graphicData>
            </a:graphic>
            <wp14:sizeRelH relativeFrom="margin">
              <wp14:pctWidth>0</wp14:pctWidth>
            </wp14:sizeRelH>
            <wp14:sizeRelV relativeFrom="margin">
              <wp14:pctHeight>0</wp14:pctHeight>
            </wp14:sizeRelV>
          </wp:anchor>
        </w:drawing>
      </w:r>
    </w:p>
    <w:p w:rsidR="00E432D7" w:rsidRPr="00B161ED" w:rsidRDefault="00E432D7" w:rsidP="00E432D7">
      <w:pPr>
        <w:spacing w:after="120" w:line="240" w:lineRule="auto"/>
        <w:jc w:val="both"/>
        <w:rPr>
          <w:rFonts w:ascii="Trebuchet MS" w:hAnsi="Trebuchet MS"/>
          <w:b/>
          <w:color w:val="FF0000"/>
        </w:rPr>
      </w:pPr>
      <w:r w:rsidRPr="00B161ED">
        <w:rPr>
          <w:rFonts w:ascii="Trebuchet MS" w:hAnsi="Trebuchet MS"/>
          <w:b/>
          <w:color w:val="FF0000"/>
        </w:rPr>
        <w:t>Atenție:</w:t>
      </w:r>
    </w:p>
    <w:p w:rsidR="00E432D7" w:rsidRPr="00E3071B" w:rsidRDefault="00E432D7" w:rsidP="00E432D7">
      <w:pPr>
        <w:spacing w:after="0" w:line="240" w:lineRule="auto"/>
        <w:ind w:left="720"/>
        <w:jc w:val="both"/>
        <w:rPr>
          <w:rFonts w:ascii="Trebuchet MS" w:hAnsi="Trebuchet MS"/>
          <w:color w:val="FF0000"/>
        </w:rPr>
      </w:pPr>
      <w:r w:rsidRPr="00E3071B">
        <w:rPr>
          <w:rFonts w:ascii="Trebuchet MS" w:hAnsi="Trebuchet MS"/>
          <w:color w:val="FF0000"/>
        </w:rPr>
        <w:t xml:space="preserve">La </w:t>
      </w:r>
      <w:r w:rsidRPr="00E432D7">
        <w:rPr>
          <w:rFonts w:ascii="Trebuchet MS" w:hAnsi="Trebuchet MS"/>
          <w:b/>
          <w:color w:val="FF0000"/>
        </w:rPr>
        <w:t>funcția Plan achiziții din cererea de finanțare (nu în modulul achiziții)</w:t>
      </w:r>
      <w:r w:rsidRPr="00E3071B">
        <w:rPr>
          <w:rFonts w:ascii="Trebuchet MS" w:hAnsi="Trebuchet MS"/>
          <w:color w:val="FF0000"/>
        </w:rPr>
        <w:t xml:space="preserve"> se va atașa </w:t>
      </w:r>
      <w:r w:rsidRPr="00E3071B">
        <w:rPr>
          <w:rFonts w:ascii="Trebuchet MS" w:hAnsi="Trebuchet MS"/>
          <w:b/>
          <w:color w:val="FF0000"/>
        </w:rPr>
        <w:t xml:space="preserve">NUMAI </w:t>
      </w:r>
      <w:r w:rsidRPr="00E3071B">
        <w:rPr>
          <w:rFonts w:ascii="Trebuchet MS" w:hAnsi="Trebuchet MS"/>
          <w:color w:val="FF0000"/>
        </w:rPr>
        <w:t xml:space="preserve">în cazul proiectelor </w:t>
      </w:r>
      <w:r>
        <w:rPr>
          <w:rFonts w:ascii="Trebuchet MS" w:hAnsi="Trebuchet MS"/>
          <w:color w:val="FF0000"/>
        </w:rPr>
        <w:t>care includ achiziții publice</w:t>
      </w:r>
      <w:r w:rsidRPr="00E3071B">
        <w:rPr>
          <w:rFonts w:ascii="Trebuchet MS" w:hAnsi="Trebuchet MS"/>
          <w:color w:val="FF0000"/>
        </w:rPr>
        <w:t>:</w:t>
      </w:r>
    </w:p>
    <w:p w:rsidR="00E432D7" w:rsidRPr="00E432D7" w:rsidRDefault="00E432D7" w:rsidP="00E432D7">
      <w:pPr>
        <w:pStyle w:val="ListParagraph"/>
        <w:numPr>
          <w:ilvl w:val="0"/>
          <w:numId w:val="78"/>
        </w:numPr>
        <w:spacing w:after="0" w:line="240" w:lineRule="auto"/>
        <w:jc w:val="both"/>
        <w:rPr>
          <w:rFonts w:ascii="Trebuchet MS" w:hAnsi="Trebuchet MS" w:cs="Segoe UI"/>
          <w:color w:val="FF0000"/>
        </w:rPr>
      </w:pPr>
      <w:r w:rsidRPr="00E432D7">
        <w:rPr>
          <w:rFonts w:ascii="Trebuchet MS" w:hAnsi="Trebuchet MS" w:cs="Segoe UI"/>
          <w:color w:val="FF0000"/>
        </w:rPr>
        <w:t>centralizator achiziții publice prevăzute în proiect conform modelului de mai jos:</w:t>
      </w:r>
    </w:p>
    <w:tbl>
      <w:tblPr>
        <w:tblStyle w:val="TableGrid"/>
        <w:tblW w:w="9496" w:type="dxa"/>
        <w:tblLayout w:type="fixed"/>
        <w:tblLook w:val="04A0" w:firstRow="1" w:lastRow="0" w:firstColumn="1" w:lastColumn="0" w:noHBand="0" w:noVBand="1"/>
      </w:tblPr>
      <w:tblGrid>
        <w:gridCol w:w="300"/>
        <w:gridCol w:w="551"/>
        <w:gridCol w:w="709"/>
        <w:gridCol w:w="567"/>
        <w:gridCol w:w="709"/>
        <w:gridCol w:w="851"/>
        <w:gridCol w:w="424"/>
        <w:gridCol w:w="708"/>
        <w:gridCol w:w="993"/>
        <w:gridCol w:w="849"/>
        <w:gridCol w:w="850"/>
        <w:gridCol w:w="709"/>
        <w:gridCol w:w="709"/>
        <w:gridCol w:w="567"/>
      </w:tblGrid>
      <w:tr w:rsidR="00E432D7" w:rsidRPr="00E432D7" w:rsidTr="00E432D7">
        <w:tc>
          <w:tcPr>
            <w:tcW w:w="300" w:type="dxa"/>
          </w:tcPr>
          <w:p w:rsidR="00E432D7" w:rsidRPr="00E432D7" w:rsidRDefault="00E432D7" w:rsidP="00E432D7">
            <w:pPr>
              <w:spacing w:after="0" w:line="240" w:lineRule="auto"/>
              <w:jc w:val="both"/>
              <w:rPr>
                <w:rFonts w:ascii="Trebuchet MS" w:hAnsi="Trebuchet MS" w:cs="Segoe UI"/>
                <w:color w:val="FF0000"/>
                <w:sz w:val="16"/>
                <w:szCs w:val="16"/>
              </w:rPr>
            </w:pPr>
            <w:r w:rsidRPr="00E432D7">
              <w:rPr>
                <w:rFonts w:ascii="Trebuchet MS" w:hAnsi="Trebuchet MS" w:cs="Segoe UI"/>
                <w:color w:val="FF0000"/>
                <w:sz w:val="16"/>
                <w:szCs w:val="16"/>
              </w:rPr>
              <w:t xml:space="preserve">Nr </w:t>
            </w:r>
            <w:r w:rsidRPr="00E432D7">
              <w:rPr>
                <w:rFonts w:ascii="Trebuchet MS" w:hAnsi="Trebuchet MS" w:cs="Segoe UI"/>
                <w:color w:val="FF0000"/>
                <w:sz w:val="16"/>
                <w:szCs w:val="16"/>
              </w:rPr>
              <w:lastRenderedPageBreak/>
              <w:t>crt</w:t>
            </w:r>
          </w:p>
        </w:tc>
        <w:tc>
          <w:tcPr>
            <w:tcW w:w="551" w:type="dxa"/>
          </w:tcPr>
          <w:p w:rsidR="00E432D7" w:rsidRPr="00E432D7" w:rsidRDefault="00E432D7" w:rsidP="00E432D7">
            <w:pPr>
              <w:spacing w:after="0" w:line="240" w:lineRule="auto"/>
              <w:jc w:val="both"/>
              <w:rPr>
                <w:rFonts w:ascii="Trebuchet MS" w:hAnsi="Trebuchet MS" w:cs="Segoe UI"/>
                <w:color w:val="FF0000"/>
                <w:sz w:val="16"/>
                <w:szCs w:val="16"/>
              </w:rPr>
            </w:pPr>
            <w:r w:rsidRPr="00E432D7">
              <w:rPr>
                <w:rFonts w:ascii="Trebuchet MS" w:hAnsi="Trebuchet MS" w:cs="Segoe UI"/>
                <w:color w:val="FF0000"/>
                <w:sz w:val="16"/>
                <w:szCs w:val="16"/>
              </w:rPr>
              <w:lastRenderedPageBreak/>
              <w:t xml:space="preserve">Titlu </w:t>
            </w:r>
            <w:r w:rsidRPr="00E432D7">
              <w:rPr>
                <w:rFonts w:ascii="Trebuchet MS" w:hAnsi="Trebuchet MS" w:cs="Segoe UI"/>
                <w:color w:val="FF0000"/>
                <w:sz w:val="16"/>
                <w:szCs w:val="16"/>
              </w:rPr>
              <w:lastRenderedPageBreak/>
              <w:t>achiziție</w:t>
            </w:r>
          </w:p>
        </w:tc>
        <w:tc>
          <w:tcPr>
            <w:tcW w:w="709" w:type="dxa"/>
          </w:tcPr>
          <w:p w:rsidR="00E432D7" w:rsidRPr="00E432D7" w:rsidRDefault="00E432D7" w:rsidP="00E432D7">
            <w:pPr>
              <w:spacing w:after="0" w:line="240" w:lineRule="auto"/>
              <w:jc w:val="both"/>
              <w:rPr>
                <w:rFonts w:ascii="Trebuchet MS" w:hAnsi="Trebuchet MS" w:cs="Segoe UI"/>
                <w:color w:val="FF0000"/>
                <w:sz w:val="16"/>
                <w:szCs w:val="16"/>
              </w:rPr>
            </w:pPr>
            <w:r w:rsidRPr="00E432D7">
              <w:rPr>
                <w:rFonts w:ascii="Trebuchet MS" w:hAnsi="Trebuchet MS" w:cs="Segoe UI"/>
                <w:color w:val="FF0000"/>
                <w:sz w:val="16"/>
                <w:szCs w:val="16"/>
              </w:rPr>
              <w:lastRenderedPageBreak/>
              <w:t xml:space="preserve">Descriere </w:t>
            </w:r>
            <w:r w:rsidRPr="00E432D7">
              <w:rPr>
                <w:rFonts w:ascii="Trebuchet MS" w:hAnsi="Trebuchet MS" w:cs="Segoe UI"/>
                <w:color w:val="FF0000"/>
                <w:sz w:val="16"/>
                <w:szCs w:val="16"/>
              </w:rPr>
              <w:lastRenderedPageBreak/>
              <w:t>achiziție</w:t>
            </w:r>
          </w:p>
        </w:tc>
        <w:tc>
          <w:tcPr>
            <w:tcW w:w="567" w:type="dxa"/>
          </w:tcPr>
          <w:p w:rsidR="00E432D7" w:rsidRPr="00E432D7" w:rsidRDefault="00E432D7" w:rsidP="00E432D7">
            <w:pPr>
              <w:spacing w:after="0" w:line="240" w:lineRule="auto"/>
              <w:jc w:val="both"/>
              <w:rPr>
                <w:rFonts w:ascii="Trebuchet MS" w:hAnsi="Trebuchet MS" w:cs="Segoe UI"/>
                <w:color w:val="FF0000"/>
                <w:sz w:val="16"/>
                <w:szCs w:val="16"/>
              </w:rPr>
            </w:pPr>
            <w:r w:rsidRPr="00E432D7">
              <w:rPr>
                <w:rFonts w:ascii="Trebuchet MS" w:hAnsi="Trebuchet MS" w:cs="Segoe UI"/>
                <w:color w:val="FF0000"/>
                <w:sz w:val="16"/>
                <w:szCs w:val="16"/>
              </w:rPr>
              <w:lastRenderedPageBreak/>
              <w:t>CPV</w:t>
            </w:r>
          </w:p>
        </w:tc>
        <w:tc>
          <w:tcPr>
            <w:tcW w:w="709" w:type="dxa"/>
          </w:tcPr>
          <w:p w:rsidR="00E432D7" w:rsidRPr="00E432D7" w:rsidRDefault="00E432D7" w:rsidP="00E432D7">
            <w:pPr>
              <w:spacing w:after="0" w:line="240" w:lineRule="auto"/>
              <w:jc w:val="both"/>
              <w:rPr>
                <w:rFonts w:ascii="Trebuchet MS" w:hAnsi="Trebuchet MS" w:cs="Segoe UI"/>
                <w:color w:val="FF0000"/>
                <w:sz w:val="16"/>
                <w:szCs w:val="16"/>
              </w:rPr>
            </w:pPr>
            <w:r w:rsidRPr="00E432D7">
              <w:rPr>
                <w:rFonts w:ascii="Trebuchet MS" w:hAnsi="Trebuchet MS" w:cs="Segoe UI"/>
                <w:color w:val="FF0000"/>
                <w:sz w:val="16"/>
                <w:szCs w:val="16"/>
              </w:rPr>
              <w:t>Tip contra</w:t>
            </w:r>
            <w:r w:rsidRPr="00E432D7">
              <w:rPr>
                <w:rFonts w:ascii="Trebuchet MS" w:hAnsi="Trebuchet MS" w:cs="Segoe UI"/>
                <w:color w:val="FF0000"/>
                <w:sz w:val="16"/>
                <w:szCs w:val="16"/>
              </w:rPr>
              <w:lastRenderedPageBreak/>
              <w:t>ct</w:t>
            </w:r>
          </w:p>
        </w:tc>
        <w:tc>
          <w:tcPr>
            <w:tcW w:w="851" w:type="dxa"/>
          </w:tcPr>
          <w:p w:rsidR="00E432D7" w:rsidRPr="00E432D7" w:rsidRDefault="00E432D7" w:rsidP="00E432D7">
            <w:pPr>
              <w:spacing w:after="0" w:line="240" w:lineRule="auto"/>
              <w:jc w:val="both"/>
              <w:rPr>
                <w:rFonts w:ascii="Trebuchet MS" w:hAnsi="Trebuchet MS" w:cs="Segoe UI"/>
                <w:color w:val="FF0000"/>
                <w:sz w:val="16"/>
                <w:szCs w:val="16"/>
              </w:rPr>
            </w:pPr>
            <w:r w:rsidRPr="00E432D7">
              <w:rPr>
                <w:rFonts w:ascii="Trebuchet MS" w:hAnsi="Trebuchet MS" w:cs="Segoe UI"/>
                <w:color w:val="FF0000"/>
                <w:sz w:val="16"/>
                <w:szCs w:val="16"/>
              </w:rPr>
              <w:lastRenderedPageBreak/>
              <w:t>Valoare contract</w:t>
            </w:r>
          </w:p>
        </w:tc>
        <w:tc>
          <w:tcPr>
            <w:tcW w:w="424" w:type="dxa"/>
          </w:tcPr>
          <w:p w:rsidR="00E432D7" w:rsidRPr="00E432D7" w:rsidRDefault="00E432D7" w:rsidP="00E432D7">
            <w:pPr>
              <w:spacing w:after="0" w:line="240" w:lineRule="auto"/>
              <w:jc w:val="both"/>
              <w:rPr>
                <w:rFonts w:ascii="Trebuchet MS" w:hAnsi="Trebuchet MS" w:cs="Segoe UI"/>
                <w:color w:val="FF0000"/>
                <w:sz w:val="16"/>
                <w:szCs w:val="16"/>
              </w:rPr>
            </w:pPr>
            <w:r w:rsidRPr="00E432D7">
              <w:rPr>
                <w:rFonts w:ascii="Trebuchet MS" w:hAnsi="Trebuchet MS" w:cs="Segoe UI"/>
                <w:color w:val="FF0000"/>
                <w:sz w:val="16"/>
                <w:szCs w:val="16"/>
              </w:rPr>
              <w:t>Mone</w:t>
            </w:r>
            <w:r w:rsidRPr="00E432D7">
              <w:rPr>
                <w:rFonts w:ascii="Trebuchet MS" w:hAnsi="Trebuchet MS" w:cs="Segoe UI"/>
                <w:color w:val="FF0000"/>
                <w:sz w:val="16"/>
                <w:szCs w:val="16"/>
              </w:rPr>
              <w:lastRenderedPageBreak/>
              <w:t>da</w:t>
            </w:r>
          </w:p>
        </w:tc>
        <w:tc>
          <w:tcPr>
            <w:tcW w:w="708" w:type="dxa"/>
          </w:tcPr>
          <w:p w:rsidR="00E432D7" w:rsidRPr="00E432D7" w:rsidRDefault="00E432D7" w:rsidP="00E432D7">
            <w:pPr>
              <w:spacing w:after="0" w:line="240" w:lineRule="auto"/>
              <w:jc w:val="both"/>
              <w:rPr>
                <w:rFonts w:ascii="Trebuchet MS" w:hAnsi="Trebuchet MS" w:cs="Segoe UI"/>
                <w:color w:val="FF0000"/>
                <w:sz w:val="16"/>
                <w:szCs w:val="16"/>
              </w:rPr>
            </w:pPr>
            <w:r w:rsidRPr="00E432D7">
              <w:rPr>
                <w:rFonts w:ascii="Trebuchet MS" w:hAnsi="Trebuchet MS" w:cs="Segoe UI"/>
                <w:color w:val="FF0000"/>
                <w:sz w:val="16"/>
                <w:szCs w:val="16"/>
              </w:rPr>
              <w:lastRenderedPageBreak/>
              <w:t>Tip proce</w:t>
            </w:r>
            <w:r w:rsidRPr="00E432D7">
              <w:rPr>
                <w:rFonts w:ascii="Trebuchet MS" w:hAnsi="Trebuchet MS" w:cs="Segoe UI"/>
                <w:color w:val="FF0000"/>
                <w:sz w:val="16"/>
                <w:szCs w:val="16"/>
              </w:rPr>
              <w:lastRenderedPageBreak/>
              <w:t>dură</w:t>
            </w:r>
          </w:p>
        </w:tc>
        <w:tc>
          <w:tcPr>
            <w:tcW w:w="993" w:type="dxa"/>
          </w:tcPr>
          <w:p w:rsidR="00E432D7" w:rsidRPr="00E432D7" w:rsidRDefault="00E432D7" w:rsidP="00E432D7">
            <w:pPr>
              <w:spacing w:after="0" w:line="240" w:lineRule="auto"/>
              <w:jc w:val="both"/>
              <w:rPr>
                <w:rFonts w:ascii="Trebuchet MS" w:hAnsi="Trebuchet MS" w:cs="Segoe UI"/>
                <w:color w:val="FF0000"/>
                <w:sz w:val="16"/>
                <w:szCs w:val="16"/>
              </w:rPr>
            </w:pPr>
            <w:r w:rsidRPr="00E432D7">
              <w:rPr>
                <w:rFonts w:ascii="Trebuchet MS" w:hAnsi="Trebuchet MS" w:cs="Segoe UI"/>
                <w:color w:val="FF0000"/>
                <w:sz w:val="16"/>
                <w:szCs w:val="16"/>
              </w:rPr>
              <w:lastRenderedPageBreak/>
              <w:t xml:space="preserve">Dată publicare </w:t>
            </w:r>
            <w:r w:rsidRPr="00E432D7">
              <w:rPr>
                <w:rFonts w:ascii="Trebuchet MS" w:hAnsi="Trebuchet MS" w:cs="Segoe UI"/>
                <w:color w:val="FF0000"/>
                <w:sz w:val="16"/>
                <w:szCs w:val="16"/>
              </w:rPr>
              <w:lastRenderedPageBreak/>
              <w:t>procedură</w:t>
            </w:r>
          </w:p>
        </w:tc>
        <w:tc>
          <w:tcPr>
            <w:tcW w:w="849" w:type="dxa"/>
          </w:tcPr>
          <w:p w:rsidR="00E432D7" w:rsidRPr="00E432D7" w:rsidRDefault="00E432D7" w:rsidP="00E432D7">
            <w:pPr>
              <w:spacing w:after="0" w:line="240" w:lineRule="auto"/>
              <w:jc w:val="both"/>
              <w:rPr>
                <w:rFonts w:ascii="Trebuchet MS" w:hAnsi="Trebuchet MS" w:cs="Segoe UI"/>
                <w:color w:val="FF0000"/>
                <w:sz w:val="16"/>
                <w:szCs w:val="16"/>
              </w:rPr>
            </w:pPr>
            <w:r w:rsidRPr="00E432D7">
              <w:rPr>
                <w:rFonts w:ascii="Trebuchet MS" w:hAnsi="Trebuchet MS" w:cs="Segoe UI"/>
                <w:color w:val="FF0000"/>
                <w:sz w:val="16"/>
                <w:szCs w:val="16"/>
              </w:rPr>
              <w:lastRenderedPageBreak/>
              <w:t>Dată publicar</w:t>
            </w:r>
            <w:r w:rsidRPr="00E432D7">
              <w:rPr>
                <w:rFonts w:ascii="Trebuchet MS" w:hAnsi="Trebuchet MS" w:cs="Segoe UI"/>
                <w:color w:val="FF0000"/>
                <w:sz w:val="16"/>
                <w:szCs w:val="16"/>
              </w:rPr>
              <w:lastRenderedPageBreak/>
              <w:t xml:space="preserve">e rezultat evaluare </w:t>
            </w:r>
          </w:p>
        </w:tc>
        <w:tc>
          <w:tcPr>
            <w:tcW w:w="850" w:type="dxa"/>
          </w:tcPr>
          <w:p w:rsidR="00E432D7" w:rsidRPr="00E432D7" w:rsidRDefault="00E432D7" w:rsidP="00E432D7">
            <w:pPr>
              <w:spacing w:after="0" w:line="240" w:lineRule="auto"/>
              <w:jc w:val="both"/>
              <w:rPr>
                <w:rFonts w:ascii="Trebuchet MS" w:hAnsi="Trebuchet MS" w:cs="Segoe UI"/>
                <w:color w:val="FF0000"/>
                <w:sz w:val="16"/>
                <w:szCs w:val="16"/>
              </w:rPr>
            </w:pPr>
            <w:r w:rsidRPr="00E432D7">
              <w:rPr>
                <w:rFonts w:ascii="Trebuchet MS" w:hAnsi="Trebuchet MS" w:cs="Segoe UI"/>
                <w:color w:val="FF0000"/>
                <w:sz w:val="16"/>
                <w:szCs w:val="16"/>
              </w:rPr>
              <w:lastRenderedPageBreak/>
              <w:t xml:space="preserve">Dată semnare </w:t>
            </w:r>
            <w:r w:rsidRPr="00E432D7">
              <w:rPr>
                <w:rFonts w:ascii="Trebuchet MS" w:hAnsi="Trebuchet MS" w:cs="Segoe UI"/>
                <w:color w:val="FF0000"/>
                <w:sz w:val="16"/>
                <w:szCs w:val="16"/>
              </w:rPr>
              <w:lastRenderedPageBreak/>
              <w:t>contract</w:t>
            </w:r>
          </w:p>
        </w:tc>
        <w:tc>
          <w:tcPr>
            <w:tcW w:w="709" w:type="dxa"/>
          </w:tcPr>
          <w:p w:rsidR="00E432D7" w:rsidRPr="00E432D7" w:rsidRDefault="00E432D7" w:rsidP="00E432D7">
            <w:pPr>
              <w:spacing w:after="0" w:line="240" w:lineRule="auto"/>
              <w:jc w:val="both"/>
              <w:rPr>
                <w:rFonts w:ascii="Trebuchet MS" w:hAnsi="Trebuchet MS" w:cs="Segoe UI"/>
                <w:color w:val="FF0000"/>
                <w:sz w:val="16"/>
                <w:szCs w:val="16"/>
              </w:rPr>
            </w:pPr>
            <w:r w:rsidRPr="00E432D7">
              <w:rPr>
                <w:rFonts w:ascii="Trebuchet MS" w:hAnsi="Trebuchet MS" w:cs="Segoe UI"/>
                <w:color w:val="FF0000"/>
                <w:sz w:val="16"/>
                <w:szCs w:val="16"/>
              </w:rPr>
              <w:lastRenderedPageBreak/>
              <w:t>Dată trans</w:t>
            </w:r>
            <w:r w:rsidRPr="00E432D7">
              <w:rPr>
                <w:rFonts w:ascii="Trebuchet MS" w:hAnsi="Trebuchet MS" w:cs="Segoe UI"/>
                <w:color w:val="FF0000"/>
                <w:sz w:val="16"/>
                <w:szCs w:val="16"/>
              </w:rPr>
              <w:lastRenderedPageBreak/>
              <w:t>mitere J.O.U.E</w:t>
            </w:r>
          </w:p>
        </w:tc>
        <w:tc>
          <w:tcPr>
            <w:tcW w:w="709" w:type="dxa"/>
          </w:tcPr>
          <w:p w:rsidR="00E432D7" w:rsidRPr="00E432D7" w:rsidRDefault="00E432D7" w:rsidP="00E432D7">
            <w:pPr>
              <w:spacing w:after="0" w:line="240" w:lineRule="auto"/>
              <w:jc w:val="both"/>
              <w:rPr>
                <w:rFonts w:ascii="Trebuchet MS" w:hAnsi="Trebuchet MS" w:cs="Segoe UI"/>
                <w:b/>
                <w:color w:val="FF0000"/>
                <w:sz w:val="16"/>
                <w:szCs w:val="16"/>
              </w:rPr>
            </w:pPr>
            <w:r w:rsidRPr="00E432D7">
              <w:rPr>
                <w:rFonts w:ascii="Trebuchet MS" w:hAnsi="Trebuchet MS" w:cs="Segoe UI"/>
                <w:b/>
                <w:color w:val="FF0000"/>
                <w:sz w:val="16"/>
                <w:szCs w:val="16"/>
              </w:rPr>
              <w:lastRenderedPageBreak/>
              <w:t xml:space="preserve">Valoare </w:t>
            </w:r>
            <w:r w:rsidRPr="00E432D7">
              <w:rPr>
                <w:rFonts w:ascii="Trebuchet MS" w:hAnsi="Trebuchet MS" w:cs="Segoe UI"/>
                <w:b/>
                <w:color w:val="FF0000"/>
                <w:sz w:val="16"/>
                <w:szCs w:val="16"/>
              </w:rPr>
              <w:lastRenderedPageBreak/>
              <w:t>eligibilă cu TVA</w:t>
            </w:r>
          </w:p>
        </w:tc>
        <w:tc>
          <w:tcPr>
            <w:tcW w:w="567" w:type="dxa"/>
          </w:tcPr>
          <w:p w:rsidR="00E432D7" w:rsidRPr="00E432D7" w:rsidRDefault="00E432D7" w:rsidP="00E432D7">
            <w:pPr>
              <w:spacing w:after="0" w:line="240" w:lineRule="auto"/>
              <w:jc w:val="both"/>
              <w:rPr>
                <w:rFonts w:ascii="Trebuchet MS" w:hAnsi="Trebuchet MS" w:cs="Segoe UI"/>
                <w:b/>
                <w:color w:val="FF0000"/>
                <w:sz w:val="16"/>
                <w:szCs w:val="16"/>
              </w:rPr>
            </w:pPr>
            <w:r w:rsidRPr="00E432D7">
              <w:rPr>
                <w:rFonts w:ascii="Trebuchet MS" w:hAnsi="Trebuchet MS" w:cs="Segoe UI"/>
                <w:b/>
                <w:color w:val="FF0000"/>
                <w:sz w:val="16"/>
                <w:szCs w:val="16"/>
              </w:rPr>
              <w:lastRenderedPageBreak/>
              <w:t xml:space="preserve">Valoare </w:t>
            </w:r>
            <w:r w:rsidRPr="00E432D7">
              <w:rPr>
                <w:rFonts w:ascii="Trebuchet MS" w:hAnsi="Trebuchet MS" w:cs="Segoe UI"/>
                <w:b/>
                <w:color w:val="FF0000"/>
                <w:sz w:val="16"/>
                <w:szCs w:val="16"/>
              </w:rPr>
              <w:lastRenderedPageBreak/>
              <w:t>eligibilă fără TVA</w:t>
            </w:r>
          </w:p>
        </w:tc>
      </w:tr>
      <w:tr w:rsidR="00E432D7" w:rsidRPr="00E432D7" w:rsidTr="00E432D7">
        <w:tc>
          <w:tcPr>
            <w:tcW w:w="300" w:type="dxa"/>
          </w:tcPr>
          <w:p w:rsidR="00E432D7" w:rsidRPr="00E432D7" w:rsidRDefault="00E432D7" w:rsidP="00E432D7">
            <w:pPr>
              <w:spacing w:after="0" w:line="240" w:lineRule="auto"/>
              <w:jc w:val="both"/>
              <w:rPr>
                <w:rFonts w:ascii="Trebuchet MS" w:hAnsi="Trebuchet MS" w:cs="Segoe UI"/>
                <w:color w:val="FF0000"/>
                <w:sz w:val="16"/>
                <w:szCs w:val="16"/>
              </w:rPr>
            </w:pPr>
            <w:r w:rsidRPr="00E432D7">
              <w:rPr>
                <w:rFonts w:ascii="Trebuchet MS" w:hAnsi="Trebuchet MS" w:cs="Segoe UI"/>
                <w:color w:val="FF0000"/>
                <w:sz w:val="16"/>
                <w:szCs w:val="16"/>
              </w:rPr>
              <w:lastRenderedPageBreak/>
              <w:t>1</w:t>
            </w:r>
          </w:p>
        </w:tc>
        <w:tc>
          <w:tcPr>
            <w:tcW w:w="551" w:type="dxa"/>
          </w:tcPr>
          <w:p w:rsidR="00E432D7" w:rsidRPr="00E432D7" w:rsidRDefault="00E432D7" w:rsidP="00E432D7">
            <w:pPr>
              <w:spacing w:after="0" w:line="240" w:lineRule="auto"/>
              <w:jc w:val="both"/>
              <w:rPr>
                <w:rFonts w:ascii="Trebuchet MS" w:hAnsi="Trebuchet MS" w:cs="Segoe UI"/>
                <w:color w:val="FF0000"/>
                <w:sz w:val="16"/>
                <w:szCs w:val="16"/>
              </w:rPr>
            </w:pPr>
            <w:r w:rsidRPr="00E432D7">
              <w:rPr>
                <w:rFonts w:ascii="Trebuchet MS" w:hAnsi="Trebuchet MS" w:cs="Segoe UI"/>
                <w:color w:val="FF0000"/>
                <w:sz w:val="16"/>
                <w:szCs w:val="16"/>
              </w:rPr>
              <w:t>2</w:t>
            </w:r>
          </w:p>
        </w:tc>
        <w:tc>
          <w:tcPr>
            <w:tcW w:w="709" w:type="dxa"/>
          </w:tcPr>
          <w:p w:rsidR="00E432D7" w:rsidRPr="00E432D7" w:rsidRDefault="00E432D7" w:rsidP="00E432D7">
            <w:pPr>
              <w:spacing w:after="0" w:line="240" w:lineRule="auto"/>
              <w:jc w:val="both"/>
              <w:rPr>
                <w:rFonts w:ascii="Trebuchet MS" w:hAnsi="Trebuchet MS" w:cs="Segoe UI"/>
                <w:color w:val="FF0000"/>
                <w:sz w:val="16"/>
                <w:szCs w:val="16"/>
              </w:rPr>
            </w:pPr>
            <w:r w:rsidRPr="00E432D7">
              <w:rPr>
                <w:rFonts w:ascii="Trebuchet MS" w:hAnsi="Trebuchet MS" w:cs="Segoe UI"/>
                <w:color w:val="FF0000"/>
                <w:sz w:val="16"/>
                <w:szCs w:val="16"/>
              </w:rPr>
              <w:t>3</w:t>
            </w:r>
          </w:p>
        </w:tc>
        <w:tc>
          <w:tcPr>
            <w:tcW w:w="567" w:type="dxa"/>
          </w:tcPr>
          <w:p w:rsidR="00E432D7" w:rsidRPr="00E432D7" w:rsidRDefault="00E432D7" w:rsidP="00E432D7">
            <w:pPr>
              <w:spacing w:after="0" w:line="240" w:lineRule="auto"/>
              <w:jc w:val="both"/>
              <w:rPr>
                <w:rFonts w:ascii="Trebuchet MS" w:hAnsi="Trebuchet MS" w:cs="Segoe UI"/>
                <w:color w:val="FF0000"/>
                <w:sz w:val="16"/>
                <w:szCs w:val="16"/>
              </w:rPr>
            </w:pPr>
            <w:r w:rsidRPr="00E432D7">
              <w:rPr>
                <w:rFonts w:ascii="Trebuchet MS" w:hAnsi="Trebuchet MS" w:cs="Segoe UI"/>
                <w:color w:val="FF0000"/>
                <w:sz w:val="16"/>
                <w:szCs w:val="16"/>
              </w:rPr>
              <w:t>4</w:t>
            </w:r>
          </w:p>
        </w:tc>
        <w:tc>
          <w:tcPr>
            <w:tcW w:w="709" w:type="dxa"/>
          </w:tcPr>
          <w:p w:rsidR="00E432D7" w:rsidRPr="00E432D7" w:rsidRDefault="00E432D7" w:rsidP="00E432D7">
            <w:pPr>
              <w:spacing w:after="0" w:line="240" w:lineRule="auto"/>
              <w:jc w:val="both"/>
              <w:rPr>
                <w:rFonts w:ascii="Trebuchet MS" w:hAnsi="Trebuchet MS" w:cs="Segoe UI"/>
                <w:color w:val="FF0000"/>
                <w:sz w:val="16"/>
                <w:szCs w:val="16"/>
              </w:rPr>
            </w:pPr>
            <w:r w:rsidRPr="00E432D7">
              <w:rPr>
                <w:rFonts w:ascii="Trebuchet MS" w:hAnsi="Trebuchet MS" w:cs="Segoe UI"/>
                <w:color w:val="FF0000"/>
                <w:sz w:val="16"/>
                <w:szCs w:val="16"/>
              </w:rPr>
              <w:t>5</w:t>
            </w:r>
          </w:p>
        </w:tc>
        <w:tc>
          <w:tcPr>
            <w:tcW w:w="851" w:type="dxa"/>
          </w:tcPr>
          <w:p w:rsidR="00E432D7" w:rsidRPr="00E432D7" w:rsidRDefault="00E432D7" w:rsidP="00E432D7">
            <w:pPr>
              <w:spacing w:after="0" w:line="240" w:lineRule="auto"/>
              <w:jc w:val="both"/>
              <w:rPr>
                <w:rFonts w:ascii="Trebuchet MS" w:hAnsi="Trebuchet MS" w:cs="Segoe UI"/>
                <w:color w:val="FF0000"/>
                <w:sz w:val="16"/>
                <w:szCs w:val="16"/>
              </w:rPr>
            </w:pPr>
            <w:r w:rsidRPr="00E432D7">
              <w:rPr>
                <w:rFonts w:ascii="Trebuchet MS" w:hAnsi="Trebuchet MS" w:cs="Segoe UI"/>
                <w:color w:val="FF0000"/>
                <w:sz w:val="16"/>
                <w:szCs w:val="16"/>
              </w:rPr>
              <w:t>6</w:t>
            </w:r>
          </w:p>
        </w:tc>
        <w:tc>
          <w:tcPr>
            <w:tcW w:w="424" w:type="dxa"/>
          </w:tcPr>
          <w:p w:rsidR="00E432D7" w:rsidRPr="00E432D7" w:rsidRDefault="00E432D7" w:rsidP="00E432D7">
            <w:pPr>
              <w:spacing w:after="0" w:line="240" w:lineRule="auto"/>
              <w:jc w:val="both"/>
              <w:rPr>
                <w:rFonts w:ascii="Trebuchet MS" w:hAnsi="Trebuchet MS" w:cs="Segoe UI"/>
                <w:color w:val="FF0000"/>
                <w:sz w:val="16"/>
                <w:szCs w:val="16"/>
              </w:rPr>
            </w:pPr>
            <w:r w:rsidRPr="00E432D7">
              <w:rPr>
                <w:rFonts w:ascii="Trebuchet MS" w:hAnsi="Trebuchet MS" w:cs="Segoe UI"/>
                <w:color w:val="FF0000"/>
                <w:sz w:val="16"/>
                <w:szCs w:val="16"/>
              </w:rPr>
              <w:t>7</w:t>
            </w:r>
          </w:p>
        </w:tc>
        <w:tc>
          <w:tcPr>
            <w:tcW w:w="708" w:type="dxa"/>
          </w:tcPr>
          <w:p w:rsidR="00E432D7" w:rsidRPr="00E432D7" w:rsidRDefault="00E432D7" w:rsidP="00E432D7">
            <w:pPr>
              <w:spacing w:after="0" w:line="240" w:lineRule="auto"/>
              <w:jc w:val="both"/>
              <w:rPr>
                <w:rFonts w:ascii="Trebuchet MS" w:hAnsi="Trebuchet MS" w:cs="Segoe UI"/>
                <w:color w:val="FF0000"/>
                <w:sz w:val="16"/>
                <w:szCs w:val="16"/>
              </w:rPr>
            </w:pPr>
            <w:r w:rsidRPr="00E432D7">
              <w:rPr>
                <w:rFonts w:ascii="Trebuchet MS" w:hAnsi="Trebuchet MS" w:cs="Segoe UI"/>
                <w:color w:val="FF0000"/>
                <w:sz w:val="16"/>
                <w:szCs w:val="16"/>
              </w:rPr>
              <w:t>8</w:t>
            </w:r>
          </w:p>
        </w:tc>
        <w:tc>
          <w:tcPr>
            <w:tcW w:w="993" w:type="dxa"/>
          </w:tcPr>
          <w:p w:rsidR="00E432D7" w:rsidRPr="00E432D7" w:rsidRDefault="00E432D7" w:rsidP="00E432D7">
            <w:pPr>
              <w:spacing w:after="0" w:line="240" w:lineRule="auto"/>
              <w:jc w:val="both"/>
              <w:rPr>
                <w:rFonts w:ascii="Trebuchet MS" w:hAnsi="Trebuchet MS" w:cs="Segoe UI"/>
                <w:color w:val="FF0000"/>
                <w:sz w:val="16"/>
                <w:szCs w:val="16"/>
              </w:rPr>
            </w:pPr>
            <w:r w:rsidRPr="00E432D7">
              <w:rPr>
                <w:rFonts w:ascii="Trebuchet MS" w:hAnsi="Trebuchet MS" w:cs="Segoe UI"/>
                <w:color w:val="FF0000"/>
                <w:sz w:val="16"/>
                <w:szCs w:val="16"/>
              </w:rPr>
              <w:t>9</w:t>
            </w:r>
          </w:p>
        </w:tc>
        <w:tc>
          <w:tcPr>
            <w:tcW w:w="849" w:type="dxa"/>
          </w:tcPr>
          <w:p w:rsidR="00E432D7" w:rsidRPr="00E432D7" w:rsidRDefault="00E432D7" w:rsidP="00E432D7">
            <w:pPr>
              <w:spacing w:after="0" w:line="240" w:lineRule="auto"/>
              <w:jc w:val="both"/>
              <w:rPr>
                <w:rFonts w:ascii="Trebuchet MS" w:hAnsi="Trebuchet MS" w:cs="Segoe UI"/>
                <w:color w:val="FF0000"/>
                <w:sz w:val="16"/>
                <w:szCs w:val="16"/>
              </w:rPr>
            </w:pPr>
            <w:r w:rsidRPr="00E432D7">
              <w:rPr>
                <w:rFonts w:ascii="Trebuchet MS" w:hAnsi="Trebuchet MS" w:cs="Segoe UI"/>
                <w:color w:val="FF0000"/>
                <w:sz w:val="16"/>
                <w:szCs w:val="16"/>
              </w:rPr>
              <w:t>10</w:t>
            </w:r>
          </w:p>
        </w:tc>
        <w:tc>
          <w:tcPr>
            <w:tcW w:w="850" w:type="dxa"/>
          </w:tcPr>
          <w:p w:rsidR="00E432D7" w:rsidRPr="00E432D7" w:rsidRDefault="00E432D7" w:rsidP="00E432D7">
            <w:pPr>
              <w:spacing w:after="0" w:line="240" w:lineRule="auto"/>
              <w:jc w:val="both"/>
              <w:rPr>
                <w:rFonts w:ascii="Trebuchet MS" w:hAnsi="Trebuchet MS" w:cs="Segoe UI"/>
                <w:color w:val="FF0000"/>
                <w:sz w:val="16"/>
                <w:szCs w:val="16"/>
              </w:rPr>
            </w:pPr>
            <w:r w:rsidRPr="00E432D7">
              <w:rPr>
                <w:rFonts w:ascii="Trebuchet MS" w:hAnsi="Trebuchet MS" w:cs="Segoe UI"/>
                <w:color w:val="FF0000"/>
                <w:sz w:val="16"/>
                <w:szCs w:val="16"/>
              </w:rPr>
              <w:t>11</w:t>
            </w:r>
          </w:p>
        </w:tc>
        <w:tc>
          <w:tcPr>
            <w:tcW w:w="709" w:type="dxa"/>
          </w:tcPr>
          <w:p w:rsidR="00E432D7" w:rsidRPr="00E432D7" w:rsidRDefault="00E432D7" w:rsidP="00E432D7">
            <w:pPr>
              <w:spacing w:after="0" w:line="240" w:lineRule="auto"/>
              <w:jc w:val="both"/>
              <w:rPr>
                <w:rFonts w:ascii="Trebuchet MS" w:hAnsi="Trebuchet MS" w:cs="Segoe UI"/>
                <w:color w:val="FF0000"/>
                <w:sz w:val="16"/>
                <w:szCs w:val="16"/>
              </w:rPr>
            </w:pPr>
            <w:r w:rsidRPr="00E432D7">
              <w:rPr>
                <w:rFonts w:ascii="Trebuchet MS" w:hAnsi="Trebuchet MS" w:cs="Segoe UI"/>
                <w:color w:val="FF0000"/>
                <w:sz w:val="16"/>
                <w:szCs w:val="16"/>
              </w:rPr>
              <w:t>12</w:t>
            </w:r>
          </w:p>
        </w:tc>
        <w:tc>
          <w:tcPr>
            <w:tcW w:w="709" w:type="dxa"/>
          </w:tcPr>
          <w:p w:rsidR="00E432D7" w:rsidRPr="00E432D7" w:rsidRDefault="00E432D7" w:rsidP="00E432D7">
            <w:pPr>
              <w:spacing w:after="0" w:line="240" w:lineRule="auto"/>
              <w:jc w:val="both"/>
              <w:rPr>
                <w:rFonts w:ascii="Trebuchet MS" w:hAnsi="Trebuchet MS" w:cs="Segoe UI"/>
                <w:color w:val="FF0000"/>
                <w:sz w:val="16"/>
                <w:szCs w:val="16"/>
              </w:rPr>
            </w:pPr>
            <w:r w:rsidRPr="00E432D7">
              <w:rPr>
                <w:rFonts w:ascii="Trebuchet MS" w:hAnsi="Trebuchet MS" w:cs="Segoe UI"/>
                <w:color w:val="FF0000"/>
                <w:sz w:val="16"/>
                <w:szCs w:val="16"/>
              </w:rPr>
              <w:t>13</w:t>
            </w:r>
          </w:p>
        </w:tc>
        <w:tc>
          <w:tcPr>
            <w:tcW w:w="567" w:type="dxa"/>
          </w:tcPr>
          <w:p w:rsidR="00E432D7" w:rsidRPr="00E432D7" w:rsidRDefault="00E432D7" w:rsidP="00E432D7">
            <w:pPr>
              <w:spacing w:after="0" w:line="240" w:lineRule="auto"/>
              <w:jc w:val="both"/>
              <w:rPr>
                <w:rFonts w:ascii="Trebuchet MS" w:hAnsi="Trebuchet MS" w:cs="Segoe UI"/>
                <w:color w:val="FF0000"/>
                <w:sz w:val="16"/>
                <w:szCs w:val="16"/>
              </w:rPr>
            </w:pPr>
            <w:r w:rsidRPr="00E432D7">
              <w:rPr>
                <w:rFonts w:ascii="Trebuchet MS" w:hAnsi="Trebuchet MS" w:cs="Segoe UI"/>
                <w:color w:val="FF0000"/>
                <w:sz w:val="16"/>
                <w:szCs w:val="16"/>
              </w:rPr>
              <w:t>14</w:t>
            </w:r>
          </w:p>
        </w:tc>
      </w:tr>
    </w:tbl>
    <w:p w:rsidR="00E432D7" w:rsidRPr="00E432D7" w:rsidRDefault="00E432D7" w:rsidP="00E432D7">
      <w:pPr>
        <w:spacing w:after="0" w:line="240" w:lineRule="auto"/>
        <w:jc w:val="both"/>
        <w:rPr>
          <w:rFonts w:ascii="Trebuchet MS" w:hAnsi="Trebuchet MS" w:cs="Segoe UI"/>
          <w:color w:val="FF0000"/>
        </w:rPr>
      </w:pPr>
      <w:r w:rsidRPr="00E432D7">
        <w:rPr>
          <w:rFonts w:ascii="Trebuchet MS" w:hAnsi="Trebuchet MS" w:cs="Segoe UI"/>
          <w:color w:val="FF0000"/>
        </w:rPr>
        <w:t xml:space="preserve">Tabelul reprezintă un model orientativ, fiind obligatorie completarea titlului, valorii eligibile cu TVA și fără TVA pentru fiecare achiziție. Primele 12 coloane se pot completa prin copierea informațiilor din funcția Plan de achizții după ce au fost introduse informațiile în Modulul Achiziții. </w:t>
      </w:r>
    </w:p>
    <w:p w:rsidR="00E432D7" w:rsidRDefault="00E432D7" w:rsidP="005246A0">
      <w:pPr>
        <w:spacing w:after="0" w:line="240" w:lineRule="auto"/>
        <w:jc w:val="both"/>
        <w:rPr>
          <w:rFonts w:ascii="Trebuchet MS" w:hAnsi="Trebuchet MS"/>
        </w:rPr>
      </w:pPr>
    </w:p>
    <w:p w:rsidR="0033334F" w:rsidRDefault="0033334F" w:rsidP="005246A0">
      <w:pPr>
        <w:spacing w:after="0" w:line="240" w:lineRule="auto"/>
        <w:jc w:val="both"/>
        <w:rPr>
          <w:rFonts w:ascii="Trebuchet MS" w:hAnsi="Trebuchet MS"/>
        </w:rPr>
      </w:pPr>
    </w:p>
    <w:p w:rsidR="005246A0" w:rsidRPr="00B161ED" w:rsidRDefault="005246A0" w:rsidP="005246A0">
      <w:pPr>
        <w:pStyle w:val="Heading1"/>
        <w:shd w:val="clear" w:color="auto" w:fill="B2A1C7" w:themeFill="accent4" w:themeFillTint="99"/>
        <w:spacing w:before="0" w:line="240" w:lineRule="auto"/>
        <w:jc w:val="both"/>
        <w:rPr>
          <w:rFonts w:ascii="Trebuchet MS" w:hAnsi="Trebuchet MS"/>
          <w:color w:val="auto"/>
          <w:sz w:val="22"/>
          <w:szCs w:val="22"/>
        </w:rPr>
      </w:pPr>
      <w:bookmarkStart w:id="72" w:name="_Toc477197225"/>
      <w:bookmarkStart w:id="73" w:name="_Toc490668906"/>
      <w:r w:rsidRPr="00B161ED">
        <w:rPr>
          <w:rFonts w:ascii="Trebuchet MS" w:hAnsi="Trebuchet MS"/>
          <w:color w:val="auto"/>
          <w:sz w:val="22"/>
          <w:szCs w:val="22"/>
        </w:rPr>
        <w:t>19. Resurse umane implicate</w:t>
      </w:r>
      <w:bookmarkEnd w:id="72"/>
      <w:bookmarkEnd w:id="73"/>
      <w:r w:rsidR="00AE72AB" w:rsidRPr="00B161ED">
        <w:rPr>
          <w:rFonts w:ascii="Trebuchet MS" w:hAnsi="Trebuchet MS"/>
          <w:color w:val="auto"/>
          <w:sz w:val="22"/>
          <w:szCs w:val="22"/>
        </w:rPr>
        <w:t xml:space="preserve"> </w:t>
      </w:r>
    </w:p>
    <w:p w:rsidR="005246A0" w:rsidRPr="00B161ED" w:rsidRDefault="005246A0" w:rsidP="005246A0">
      <w:pPr>
        <w:shd w:val="clear" w:color="auto" w:fill="FBFBFB"/>
        <w:spacing w:after="0" w:line="240" w:lineRule="auto"/>
        <w:jc w:val="both"/>
        <w:rPr>
          <w:rFonts w:ascii="Trebuchet MS" w:hAnsi="Trebuchet MS"/>
          <w:color w:val="262626"/>
        </w:rPr>
      </w:pPr>
    </w:p>
    <w:p w:rsidR="005246A0" w:rsidRPr="00B161ED" w:rsidRDefault="005246A0" w:rsidP="005246A0">
      <w:pPr>
        <w:shd w:val="clear" w:color="auto" w:fill="FBFBFB"/>
        <w:spacing w:after="0" w:line="240" w:lineRule="auto"/>
        <w:jc w:val="both"/>
        <w:rPr>
          <w:rFonts w:ascii="Trebuchet MS" w:hAnsi="Trebuchet MS"/>
          <w:color w:val="262626"/>
        </w:rPr>
      </w:pPr>
      <w:r w:rsidRPr="00B161ED">
        <w:rPr>
          <w:rFonts w:ascii="Trebuchet MS" w:hAnsi="Trebuchet MS"/>
          <w:color w:val="262626"/>
        </w:rPr>
        <w:t>Resurse umane implicate</w:t>
      </w:r>
    </w:p>
    <w:tbl>
      <w:tblPr>
        <w:tblStyle w:val="TableGrid"/>
        <w:tblW w:w="0" w:type="auto"/>
        <w:tblLook w:val="04A0" w:firstRow="1" w:lastRow="0" w:firstColumn="1" w:lastColumn="0" w:noHBand="0" w:noVBand="1"/>
      </w:tblPr>
      <w:tblGrid>
        <w:gridCol w:w="9288"/>
      </w:tblGrid>
      <w:tr w:rsidR="005246A0" w:rsidRPr="00EE187E" w:rsidTr="00B55488">
        <w:tc>
          <w:tcPr>
            <w:tcW w:w="9288" w:type="dxa"/>
          </w:tcPr>
          <w:p w:rsidR="007F2429" w:rsidRPr="00725822" w:rsidRDefault="00AE72AB" w:rsidP="006244CC">
            <w:pPr>
              <w:spacing w:after="0"/>
              <w:jc w:val="both"/>
              <w:rPr>
                <w:rFonts w:ascii="Trebuchet MS" w:hAnsi="Trebuchet MS"/>
                <w:bCs/>
              </w:rPr>
            </w:pPr>
            <w:r w:rsidRPr="00725822">
              <w:rPr>
                <w:rFonts w:ascii="Trebuchet MS" w:hAnsi="Trebuchet MS"/>
                <w:bCs/>
              </w:rPr>
              <w:t xml:space="preserve">Se va preciza care este componența echipei responsabile de managementul proiectului care face obiectul prezentei cereri de finanțare, din punct de vedere al pozițiilor (de exemplu: manager de proiect, responsabil financiar, expert tehnic, etc.) și al atribuțiilor pe care le vor avea. </w:t>
            </w:r>
            <w:r w:rsidR="007F2429" w:rsidRPr="00725822">
              <w:rPr>
                <w:rFonts w:ascii="Trebuchet MS" w:hAnsi="Trebuchet MS"/>
                <w:bCs/>
              </w:rPr>
              <w:t>În cazul proiectelor implementate în parteneriat, la rubrica „rol” se va evidenţia, pentru fiecare membru, entitatea din care face parte (lider sau partener).</w:t>
            </w:r>
          </w:p>
          <w:p w:rsidR="00750C6C" w:rsidRPr="000A6E83" w:rsidRDefault="00E87458" w:rsidP="006244CC">
            <w:pPr>
              <w:spacing w:after="0"/>
              <w:jc w:val="both"/>
              <w:rPr>
                <w:rFonts w:ascii="Trebuchet MS" w:hAnsi="Trebuchet MS"/>
                <w:bCs/>
              </w:rPr>
            </w:pPr>
            <w:r w:rsidRPr="000A6E83">
              <w:rPr>
                <w:rFonts w:ascii="Trebuchet MS" w:hAnsi="Trebuchet MS"/>
                <w:bCs/>
              </w:rPr>
              <w:t xml:space="preserve">Numai după definirea rolului, apare câmpul Atribuții. </w:t>
            </w:r>
            <w:r w:rsidR="00AE72AB" w:rsidRPr="000A6E83">
              <w:rPr>
                <w:rFonts w:ascii="Trebuchet MS" w:hAnsi="Trebuchet MS"/>
                <w:bCs/>
              </w:rPr>
              <w:t>Astfel, pentru fiecare membru al echipei de proiect se va specifica rolul în cadrul proiectului, direcția/serviciul în care este încadrat și atribuțiile avute în cadrul proiectului</w:t>
            </w:r>
            <w:r w:rsidRPr="000A6E83">
              <w:rPr>
                <w:rFonts w:ascii="Trebuchet MS" w:hAnsi="Trebuchet MS"/>
                <w:bCs/>
              </w:rPr>
              <w:t>, fără a se nominaliza persoanele care ocupă aceste poziţii.</w:t>
            </w:r>
            <w:r w:rsidR="00AE72AB" w:rsidRPr="000A6E83">
              <w:rPr>
                <w:rFonts w:ascii="Trebuchet MS" w:hAnsi="Trebuchet MS"/>
                <w:bCs/>
              </w:rPr>
              <w:t xml:space="preserve"> </w:t>
            </w:r>
            <w:r w:rsidRPr="000A6E83">
              <w:rPr>
                <w:rFonts w:ascii="Trebuchet MS" w:hAnsi="Trebuchet MS"/>
                <w:bCs/>
              </w:rPr>
              <w:t xml:space="preserve">Totodată, se va specifica dacă persoana nominalizată este parte a personalului propriu al solicitantului sau reprezintă personal externalizat. De </w:t>
            </w:r>
            <w:r w:rsidR="00AE72AB" w:rsidRPr="000A6E83">
              <w:rPr>
                <w:rFonts w:ascii="Trebuchet MS" w:hAnsi="Trebuchet MS"/>
                <w:bCs/>
              </w:rPr>
              <w:t>ex</w:t>
            </w:r>
            <w:r w:rsidRPr="000A6E83">
              <w:rPr>
                <w:rFonts w:ascii="Trebuchet MS" w:hAnsi="Trebuchet MS"/>
                <w:bCs/>
              </w:rPr>
              <w:t>emplu:</w:t>
            </w:r>
            <w:r w:rsidR="00AE72AB" w:rsidRPr="000A6E83">
              <w:rPr>
                <w:rFonts w:ascii="Trebuchet MS" w:hAnsi="Trebuchet MS"/>
                <w:bCs/>
              </w:rPr>
              <w:t xml:space="preserve"> Manager de proiect, Personal propriu/ Direcția Gestionare program/• Asigură respectarea calendarului activităţilor din cadrul proiectului; • Asigură realizarea tuturor activităţilor din cadrul proiectului şi atingerea rezultatelor acestor activităţi etc. </w:t>
            </w:r>
          </w:p>
          <w:p w:rsidR="00AE72AB" w:rsidRDefault="00D65123" w:rsidP="006244CC">
            <w:pPr>
              <w:spacing w:after="0"/>
              <w:jc w:val="both"/>
              <w:rPr>
                <w:rFonts w:ascii="Trebuchet MS" w:hAnsi="Trebuchet MS"/>
                <w:bCs/>
              </w:rPr>
            </w:pPr>
            <w:r>
              <w:rPr>
                <w:rFonts w:ascii="Trebuchet MS" w:hAnsi="Trebuchet MS"/>
                <w:bCs/>
              </w:rPr>
              <w:t xml:space="preserve">La adăugarea rolului, </w:t>
            </w:r>
            <w:r w:rsidR="00750C6C" w:rsidRPr="000A6E83">
              <w:rPr>
                <w:rFonts w:ascii="Trebuchet MS" w:hAnsi="Trebuchet MS"/>
                <w:bCs/>
              </w:rPr>
              <w:t>se va completa</w:t>
            </w:r>
            <w:r w:rsidR="00B0754D">
              <w:rPr>
                <w:rFonts w:ascii="Trebuchet MS" w:hAnsi="Trebuchet MS"/>
                <w:bCs/>
              </w:rPr>
              <w:t xml:space="preserve"> în mod obligatoriu</w:t>
            </w:r>
            <w:r w:rsidR="00750C6C" w:rsidRPr="000A6E83">
              <w:rPr>
                <w:rFonts w:ascii="Trebuchet MS" w:hAnsi="Trebuchet MS"/>
                <w:bCs/>
              </w:rPr>
              <w:t xml:space="preserve"> Codul ocupației, iar opțiunile de Fișa postului și Curriculum Vitae se selectează numai în cazul în care urmează să se atașeze aceste documente. </w:t>
            </w:r>
            <w:r w:rsidR="00B0754D">
              <w:rPr>
                <w:rFonts w:ascii="Trebuchet MS" w:hAnsi="Trebuchet MS"/>
                <w:bCs/>
              </w:rPr>
              <w:t>L</w:t>
            </w:r>
            <w:r w:rsidR="00750C6C" w:rsidRPr="000A6E83">
              <w:rPr>
                <w:rFonts w:ascii="Trebuchet MS" w:hAnsi="Trebuchet MS"/>
                <w:bCs/>
              </w:rPr>
              <w:t>a depunerea cererilor de finanțare POAT,</w:t>
            </w:r>
            <w:r w:rsidR="00D93E30" w:rsidRPr="000A6E83">
              <w:rPr>
                <w:rFonts w:ascii="Trebuchet MS" w:hAnsi="Trebuchet MS"/>
                <w:bCs/>
              </w:rPr>
              <w:t xml:space="preserve"> n</w:t>
            </w:r>
            <w:r w:rsidR="00AE72AB" w:rsidRPr="000A6E83">
              <w:rPr>
                <w:rFonts w:ascii="Trebuchet MS" w:hAnsi="Trebuchet MS"/>
                <w:bCs/>
              </w:rPr>
              <w:t>u este necesară atașarea fișelor de post sau a CV-ului.</w:t>
            </w:r>
          </w:p>
          <w:p w:rsidR="00B0754D" w:rsidRDefault="00B0754D" w:rsidP="006244CC">
            <w:pPr>
              <w:spacing w:after="0"/>
              <w:jc w:val="both"/>
              <w:rPr>
                <w:rFonts w:ascii="Trebuchet MS" w:hAnsi="Trebuchet MS"/>
                <w:bCs/>
              </w:rPr>
            </w:pPr>
            <w:r>
              <w:rPr>
                <w:rFonts w:ascii="Trebuchet MS" w:hAnsi="Trebuchet MS"/>
                <w:bCs/>
              </w:rPr>
              <w:t>În vederea introducerii codurilor aferente rolurilor stabilite, mai jos se regăsește o listă orientativă de coduri cât mai apropiată de specificul proiectelor de asistență tehnică pentru a selecta acele coduri considerate rele</w:t>
            </w:r>
            <w:r w:rsidR="00486146">
              <w:rPr>
                <w:rFonts w:ascii="Trebuchet MS" w:hAnsi="Trebuchet MS"/>
                <w:bCs/>
              </w:rPr>
              <w:t>vante pentru rolurile stabilite în proiect:</w:t>
            </w:r>
          </w:p>
          <w:tbl>
            <w:tblPr>
              <w:tblStyle w:val="TableGrid"/>
              <w:tblW w:w="9062" w:type="dxa"/>
              <w:tblLook w:val="04A0" w:firstRow="1" w:lastRow="0" w:firstColumn="1" w:lastColumn="0" w:noHBand="0" w:noVBand="1"/>
            </w:tblPr>
            <w:tblGrid>
              <w:gridCol w:w="988"/>
              <w:gridCol w:w="8074"/>
            </w:tblGrid>
            <w:tr w:rsidR="00A06688" w:rsidRPr="00FF4732" w:rsidTr="00DC6BF2">
              <w:trPr>
                <w:trHeight w:val="255"/>
                <w:tblHeader/>
              </w:trPr>
              <w:tc>
                <w:tcPr>
                  <w:tcW w:w="988" w:type="dxa"/>
                  <w:noWrap/>
                  <w:hideMark/>
                </w:tcPr>
                <w:p w:rsidR="00A06688" w:rsidRPr="00DC6BF2" w:rsidRDefault="001E718A" w:rsidP="006244CC">
                  <w:pPr>
                    <w:spacing w:after="0"/>
                    <w:rPr>
                      <w:rFonts w:ascii="Trebuchet MS" w:hAnsi="Trebuchet MS"/>
                      <w:b/>
                    </w:rPr>
                  </w:pPr>
                  <w:r w:rsidRPr="00DC6BF2">
                    <w:rPr>
                      <w:rFonts w:ascii="Trebuchet MS" w:hAnsi="Trebuchet MS"/>
                      <w:b/>
                    </w:rPr>
                    <w:t>COD</w:t>
                  </w:r>
                </w:p>
              </w:tc>
              <w:tc>
                <w:tcPr>
                  <w:tcW w:w="8074" w:type="dxa"/>
                  <w:noWrap/>
                  <w:hideMark/>
                </w:tcPr>
                <w:p w:rsidR="00A06688" w:rsidRPr="00DC6BF2" w:rsidRDefault="001E718A" w:rsidP="006244CC">
                  <w:pPr>
                    <w:spacing w:after="0"/>
                    <w:rPr>
                      <w:rFonts w:ascii="Trebuchet MS" w:hAnsi="Trebuchet MS"/>
                      <w:b/>
                    </w:rPr>
                  </w:pPr>
                  <w:r w:rsidRPr="00DC6BF2">
                    <w:rPr>
                      <w:rFonts w:ascii="Trebuchet MS" w:hAnsi="Trebuchet MS"/>
                      <w:b/>
                    </w:rPr>
                    <w:t>DENUMIRE OCUPAȚIE</w:t>
                  </w:r>
                </w:p>
              </w:tc>
            </w:tr>
            <w:tr w:rsidR="00A06688" w:rsidRPr="00FF4732" w:rsidTr="00DC6BF2">
              <w:trPr>
                <w:trHeight w:val="255"/>
              </w:trPr>
              <w:tc>
                <w:tcPr>
                  <w:tcW w:w="988" w:type="dxa"/>
                  <w:noWrap/>
                  <w:hideMark/>
                </w:tcPr>
                <w:p w:rsidR="00A06688" w:rsidRPr="00DC6BF2" w:rsidRDefault="00A06688" w:rsidP="006244CC">
                  <w:pPr>
                    <w:spacing w:after="0"/>
                    <w:rPr>
                      <w:rFonts w:ascii="Trebuchet MS" w:hAnsi="Trebuchet MS"/>
                    </w:rPr>
                  </w:pPr>
                  <w:r w:rsidRPr="00DC6BF2">
                    <w:rPr>
                      <w:rFonts w:ascii="Trebuchet MS" w:hAnsi="Trebuchet MS"/>
                    </w:rPr>
                    <w:t>333306</w:t>
                  </w:r>
                </w:p>
              </w:tc>
              <w:tc>
                <w:tcPr>
                  <w:tcW w:w="8074" w:type="dxa"/>
                  <w:noWrap/>
                  <w:hideMark/>
                </w:tcPr>
                <w:p w:rsidR="00A06688" w:rsidRPr="00DC6BF2" w:rsidRDefault="00A06688" w:rsidP="006244CC">
                  <w:pPr>
                    <w:spacing w:after="0"/>
                    <w:rPr>
                      <w:rFonts w:ascii="Trebuchet MS" w:hAnsi="Trebuchet MS"/>
                    </w:rPr>
                  </w:pPr>
                  <w:r w:rsidRPr="00DC6BF2">
                    <w:rPr>
                      <w:rFonts w:ascii="Trebuchet MS" w:hAnsi="Trebuchet MS"/>
                    </w:rPr>
                    <w:t>analist resurse umane</w:t>
                  </w:r>
                </w:p>
              </w:tc>
            </w:tr>
            <w:tr w:rsidR="00A06688" w:rsidRPr="00FF4732" w:rsidTr="00DC6BF2">
              <w:trPr>
                <w:trHeight w:val="255"/>
              </w:trPr>
              <w:tc>
                <w:tcPr>
                  <w:tcW w:w="988" w:type="dxa"/>
                  <w:noWrap/>
                  <w:hideMark/>
                </w:tcPr>
                <w:p w:rsidR="00A06688" w:rsidRPr="00DC6BF2" w:rsidRDefault="00A06688" w:rsidP="006244CC">
                  <w:pPr>
                    <w:spacing w:after="0"/>
                    <w:rPr>
                      <w:rFonts w:ascii="Trebuchet MS" w:hAnsi="Trebuchet MS"/>
                    </w:rPr>
                  </w:pPr>
                  <w:r w:rsidRPr="00DC6BF2">
                    <w:rPr>
                      <w:rFonts w:ascii="Trebuchet MS" w:hAnsi="Trebuchet MS"/>
                    </w:rPr>
                    <w:t>242407</w:t>
                  </w:r>
                </w:p>
              </w:tc>
              <w:tc>
                <w:tcPr>
                  <w:tcW w:w="8074" w:type="dxa"/>
                  <w:noWrap/>
                  <w:hideMark/>
                </w:tcPr>
                <w:p w:rsidR="00A06688" w:rsidRPr="00DC6BF2" w:rsidRDefault="00A06688" w:rsidP="006244CC">
                  <w:pPr>
                    <w:spacing w:after="0"/>
                    <w:rPr>
                      <w:rFonts w:ascii="Trebuchet MS" w:hAnsi="Trebuchet MS"/>
                    </w:rPr>
                  </w:pPr>
                  <w:r w:rsidRPr="00DC6BF2">
                    <w:rPr>
                      <w:rFonts w:ascii="Trebuchet MS" w:hAnsi="Trebuchet MS"/>
                    </w:rPr>
                    <w:t>administrator de formare</w:t>
                  </w:r>
                </w:p>
              </w:tc>
            </w:tr>
            <w:tr w:rsidR="00A06688" w:rsidRPr="00FF4732" w:rsidTr="00DC6BF2">
              <w:trPr>
                <w:trHeight w:val="255"/>
              </w:trPr>
              <w:tc>
                <w:tcPr>
                  <w:tcW w:w="988" w:type="dxa"/>
                  <w:noWrap/>
                  <w:hideMark/>
                </w:tcPr>
                <w:p w:rsidR="00A06688" w:rsidRPr="00DC6BF2" w:rsidRDefault="00A06688" w:rsidP="006244CC">
                  <w:pPr>
                    <w:spacing w:after="0"/>
                    <w:rPr>
                      <w:rFonts w:ascii="Trebuchet MS" w:hAnsi="Trebuchet MS"/>
                    </w:rPr>
                  </w:pPr>
                  <w:r w:rsidRPr="00DC6BF2">
                    <w:rPr>
                      <w:rFonts w:ascii="Trebuchet MS" w:hAnsi="Trebuchet MS"/>
                    </w:rPr>
                    <w:t>252301</w:t>
                  </w:r>
                </w:p>
              </w:tc>
              <w:tc>
                <w:tcPr>
                  <w:tcW w:w="8074" w:type="dxa"/>
                  <w:noWrap/>
                  <w:hideMark/>
                </w:tcPr>
                <w:p w:rsidR="00A06688" w:rsidRPr="00DC6BF2" w:rsidRDefault="00A06688" w:rsidP="006244CC">
                  <w:pPr>
                    <w:spacing w:after="0"/>
                    <w:rPr>
                      <w:rFonts w:ascii="Trebuchet MS" w:hAnsi="Trebuchet MS"/>
                    </w:rPr>
                  </w:pPr>
                  <w:r w:rsidRPr="00DC6BF2">
                    <w:rPr>
                      <w:rFonts w:ascii="Trebuchet MS" w:hAnsi="Trebuchet MS"/>
                    </w:rPr>
                    <w:t>administrator de re</w:t>
                  </w:r>
                  <w:r w:rsidR="001E718A">
                    <w:rPr>
                      <w:rFonts w:ascii="Trebuchet MS" w:hAnsi="Trebuchet MS"/>
                    </w:rPr>
                    <w:t>ț</w:t>
                  </w:r>
                  <w:r w:rsidRPr="00DC6BF2">
                    <w:rPr>
                      <w:rFonts w:ascii="Trebuchet MS" w:hAnsi="Trebuchet MS"/>
                    </w:rPr>
                    <w:t>ea de calculatoare</w:t>
                  </w:r>
                </w:p>
              </w:tc>
            </w:tr>
            <w:tr w:rsidR="00A06688" w:rsidRPr="00FF4732" w:rsidTr="00DC6BF2">
              <w:trPr>
                <w:trHeight w:val="255"/>
              </w:trPr>
              <w:tc>
                <w:tcPr>
                  <w:tcW w:w="988" w:type="dxa"/>
                  <w:noWrap/>
                  <w:hideMark/>
                </w:tcPr>
                <w:p w:rsidR="00A06688" w:rsidRPr="00DC6BF2" w:rsidRDefault="00A06688" w:rsidP="006244CC">
                  <w:pPr>
                    <w:spacing w:after="0"/>
                    <w:rPr>
                      <w:rFonts w:ascii="Trebuchet MS" w:hAnsi="Trebuchet MS"/>
                    </w:rPr>
                  </w:pPr>
                  <w:r w:rsidRPr="00DC6BF2">
                    <w:rPr>
                      <w:rFonts w:ascii="Trebuchet MS" w:hAnsi="Trebuchet MS"/>
                    </w:rPr>
                    <w:t>241305</w:t>
                  </w:r>
                </w:p>
              </w:tc>
              <w:tc>
                <w:tcPr>
                  <w:tcW w:w="8074" w:type="dxa"/>
                  <w:noWrap/>
                  <w:hideMark/>
                </w:tcPr>
                <w:p w:rsidR="00A06688" w:rsidRPr="00DC6BF2" w:rsidRDefault="00A06688" w:rsidP="006244CC">
                  <w:pPr>
                    <w:spacing w:after="0"/>
                    <w:rPr>
                      <w:rFonts w:ascii="Trebuchet MS" w:hAnsi="Trebuchet MS"/>
                    </w:rPr>
                  </w:pPr>
                  <w:r w:rsidRPr="00DC6BF2">
                    <w:rPr>
                      <w:rFonts w:ascii="Trebuchet MS" w:hAnsi="Trebuchet MS"/>
                    </w:rPr>
                    <w:t>analist financiar</w:t>
                  </w:r>
                </w:p>
              </w:tc>
            </w:tr>
            <w:tr w:rsidR="00A06688" w:rsidRPr="00FF4732" w:rsidTr="00DC6BF2">
              <w:trPr>
                <w:trHeight w:val="255"/>
              </w:trPr>
              <w:tc>
                <w:tcPr>
                  <w:tcW w:w="988" w:type="dxa"/>
                  <w:noWrap/>
                  <w:hideMark/>
                </w:tcPr>
                <w:p w:rsidR="00A06688" w:rsidRPr="00DC6BF2" w:rsidRDefault="00A06688" w:rsidP="006244CC">
                  <w:pPr>
                    <w:spacing w:after="0"/>
                    <w:rPr>
                      <w:rFonts w:ascii="Trebuchet MS" w:hAnsi="Trebuchet MS"/>
                    </w:rPr>
                  </w:pPr>
                  <w:r w:rsidRPr="00DC6BF2">
                    <w:rPr>
                      <w:rFonts w:ascii="Trebuchet MS" w:hAnsi="Trebuchet MS"/>
                    </w:rPr>
                    <w:t>334303</w:t>
                  </w:r>
                </w:p>
              </w:tc>
              <w:tc>
                <w:tcPr>
                  <w:tcW w:w="8074" w:type="dxa"/>
                  <w:noWrap/>
                  <w:hideMark/>
                </w:tcPr>
                <w:p w:rsidR="00A06688" w:rsidRPr="00DC6BF2" w:rsidRDefault="00A06688" w:rsidP="006244CC">
                  <w:pPr>
                    <w:spacing w:after="0"/>
                    <w:rPr>
                      <w:rFonts w:ascii="Trebuchet MS" w:hAnsi="Trebuchet MS"/>
                    </w:rPr>
                  </w:pPr>
                  <w:r w:rsidRPr="00DC6BF2">
                    <w:rPr>
                      <w:rFonts w:ascii="Trebuchet MS" w:hAnsi="Trebuchet MS"/>
                    </w:rPr>
                    <w:t>asistent manager</w:t>
                  </w:r>
                </w:p>
              </w:tc>
            </w:tr>
            <w:tr w:rsidR="00A06688" w:rsidRPr="00FF4732" w:rsidTr="00DC6BF2">
              <w:trPr>
                <w:trHeight w:val="255"/>
              </w:trPr>
              <w:tc>
                <w:tcPr>
                  <w:tcW w:w="988" w:type="dxa"/>
                  <w:noWrap/>
                  <w:hideMark/>
                </w:tcPr>
                <w:p w:rsidR="00A06688" w:rsidRPr="00DC6BF2" w:rsidRDefault="00A06688" w:rsidP="006244CC">
                  <w:pPr>
                    <w:spacing w:after="0"/>
                    <w:rPr>
                      <w:rFonts w:ascii="Trebuchet MS" w:hAnsi="Trebuchet MS"/>
                    </w:rPr>
                  </w:pPr>
                  <w:r w:rsidRPr="00DC6BF2">
                    <w:rPr>
                      <w:rFonts w:ascii="Trebuchet MS" w:hAnsi="Trebuchet MS"/>
                    </w:rPr>
                    <w:t>333906</w:t>
                  </w:r>
                </w:p>
              </w:tc>
              <w:tc>
                <w:tcPr>
                  <w:tcW w:w="8074" w:type="dxa"/>
                  <w:noWrap/>
                  <w:hideMark/>
                </w:tcPr>
                <w:p w:rsidR="00A06688" w:rsidRPr="00DC6BF2" w:rsidRDefault="00A06688" w:rsidP="006244CC">
                  <w:pPr>
                    <w:spacing w:after="0"/>
                    <w:rPr>
                      <w:rFonts w:ascii="Trebuchet MS" w:hAnsi="Trebuchet MS"/>
                    </w:rPr>
                  </w:pPr>
                  <w:r w:rsidRPr="00DC6BF2">
                    <w:rPr>
                      <w:rFonts w:ascii="Trebuchet MS" w:hAnsi="Trebuchet MS"/>
                    </w:rPr>
                    <w:t>asistent rela</w:t>
                  </w:r>
                  <w:r w:rsidR="001E718A">
                    <w:rPr>
                      <w:rFonts w:ascii="Trebuchet MS" w:hAnsi="Trebuchet MS"/>
                    </w:rPr>
                    <w:t>ț</w:t>
                  </w:r>
                  <w:r w:rsidRPr="00DC6BF2">
                    <w:rPr>
                      <w:rFonts w:ascii="Trebuchet MS" w:hAnsi="Trebuchet MS"/>
                    </w:rPr>
                    <w:t xml:space="preserve">ii publice </w:t>
                  </w:r>
                  <w:r w:rsidR="001E718A">
                    <w:rPr>
                      <w:rFonts w:ascii="Trebuchet MS" w:hAnsi="Trebuchet MS"/>
                    </w:rPr>
                    <w:t>ș</w:t>
                  </w:r>
                  <w:r w:rsidRPr="00DC6BF2">
                    <w:rPr>
                      <w:rFonts w:ascii="Trebuchet MS" w:hAnsi="Trebuchet MS"/>
                    </w:rPr>
                    <w:t>i comunicare (studii medii)</w:t>
                  </w:r>
                </w:p>
              </w:tc>
            </w:tr>
            <w:tr w:rsidR="00A06688" w:rsidRPr="00FF4732" w:rsidTr="00DC6BF2">
              <w:trPr>
                <w:trHeight w:val="255"/>
              </w:trPr>
              <w:tc>
                <w:tcPr>
                  <w:tcW w:w="988" w:type="dxa"/>
                  <w:noWrap/>
                  <w:hideMark/>
                </w:tcPr>
                <w:p w:rsidR="00A06688" w:rsidRPr="00DC6BF2" w:rsidRDefault="00A06688" w:rsidP="006244CC">
                  <w:pPr>
                    <w:spacing w:after="0"/>
                    <w:rPr>
                      <w:rFonts w:ascii="Trebuchet MS" w:hAnsi="Trebuchet MS"/>
                    </w:rPr>
                  </w:pPr>
                  <w:r w:rsidRPr="00DC6BF2">
                    <w:rPr>
                      <w:rFonts w:ascii="Trebuchet MS" w:hAnsi="Trebuchet MS"/>
                    </w:rPr>
                    <w:t>241105</w:t>
                  </w:r>
                </w:p>
              </w:tc>
              <w:tc>
                <w:tcPr>
                  <w:tcW w:w="8074" w:type="dxa"/>
                  <w:noWrap/>
                  <w:hideMark/>
                </w:tcPr>
                <w:p w:rsidR="00A06688" w:rsidRPr="00DC6BF2" w:rsidRDefault="00A06688" w:rsidP="006244CC">
                  <w:pPr>
                    <w:spacing w:after="0"/>
                    <w:rPr>
                      <w:rFonts w:ascii="Trebuchet MS" w:hAnsi="Trebuchet MS"/>
                    </w:rPr>
                  </w:pPr>
                  <w:r w:rsidRPr="00DC6BF2">
                    <w:rPr>
                      <w:rFonts w:ascii="Trebuchet MS" w:hAnsi="Trebuchet MS"/>
                    </w:rPr>
                    <w:t>auditor intern</w:t>
                  </w:r>
                </w:p>
              </w:tc>
            </w:tr>
            <w:tr w:rsidR="00A06688" w:rsidRPr="00FF4732" w:rsidTr="00DC6BF2">
              <w:trPr>
                <w:trHeight w:val="255"/>
              </w:trPr>
              <w:tc>
                <w:tcPr>
                  <w:tcW w:w="988" w:type="dxa"/>
                  <w:noWrap/>
                  <w:hideMark/>
                </w:tcPr>
                <w:p w:rsidR="00A06688" w:rsidRPr="00DC6BF2" w:rsidRDefault="00A06688" w:rsidP="006244CC">
                  <w:pPr>
                    <w:spacing w:after="0"/>
                    <w:rPr>
                      <w:rFonts w:ascii="Trebuchet MS" w:hAnsi="Trebuchet MS"/>
                    </w:rPr>
                  </w:pPr>
                  <w:r w:rsidRPr="00DC6BF2">
                    <w:rPr>
                      <w:rFonts w:ascii="Trebuchet MS" w:hAnsi="Trebuchet MS"/>
                    </w:rPr>
                    <w:t>241306</w:t>
                  </w:r>
                </w:p>
              </w:tc>
              <w:tc>
                <w:tcPr>
                  <w:tcW w:w="8074" w:type="dxa"/>
                  <w:noWrap/>
                  <w:hideMark/>
                </w:tcPr>
                <w:p w:rsidR="00A06688" w:rsidRPr="00DC6BF2" w:rsidRDefault="00A06688" w:rsidP="006244CC">
                  <w:pPr>
                    <w:spacing w:after="0"/>
                    <w:rPr>
                      <w:rFonts w:ascii="Trebuchet MS" w:hAnsi="Trebuchet MS"/>
                    </w:rPr>
                  </w:pPr>
                  <w:r w:rsidRPr="00DC6BF2">
                    <w:rPr>
                      <w:rFonts w:ascii="Trebuchet MS" w:hAnsi="Trebuchet MS"/>
                    </w:rPr>
                    <w:t xml:space="preserve">auditor intern </w:t>
                  </w:r>
                  <w:r w:rsidR="001E718A">
                    <w:rPr>
                      <w:rFonts w:ascii="Trebuchet MS" w:hAnsi="Trebuchet MS"/>
                    </w:rPr>
                    <w:t>î</w:t>
                  </w:r>
                  <w:r w:rsidRPr="00DC6BF2">
                    <w:rPr>
                      <w:rFonts w:ascii="Trebuchet MS" w:hAnsi="Trebuchet MS"/>
                    </w:rPr>
                    <w:t>n sectorul public</w:t>
                  </w:r>
                </w:p>
              </w:tc>
            </w:tr>
            <w:tr w:rsidR="00A06688" w:rsidRPr="00FF4732" w:rsidTr="00DC6BF2">
              <w:trPr>
                <w:trHeight w:val="255"/>
              </w:trPr>
              <w:tc>
                <w:tcPr>
                  <w:tcW w:w="988" w:type="dxa"/>
                  <w:noWrap/>
                  <w:hideMark/>
                </w:tcPr>
                <w:p w:rsidR="00A06688" w:rsidRPr="00DC6BF2" w:rsidRDefault="00A06688" w:rsidP="006244CC">
                  <w:pPr>
                    <w:spacing w:after="0"/>
                    <w:rPr>
                      <w:rFonts w:ascii="Trebuchet MS" w:hAnsi="Trebuchet MS"/>
                    </w:rPr>
                  </w:pPr>
                  <w:r w:rsidRPr="00DC6BF2">
                    <w:rPr>
                      <w:rFonts w:ascii="Trebuchet MS" w:hAnsi="Trebuchet MS"/>
                    </w:rPr>
                    <w:t>242201</w:t>
                  </w:r>
                </w:p>
              </w:tc>
              <w:tc>
                <w:tcPr>
                  <w:tcW w:w="8074" w:type="dxa"/>
                  <w:noWrap/>
                  <w:hideMark/>
                </w:tcPr>
                <w:p w:rsidR="00A06688" w:rsidRPr="00DC6BF2" w:rsidRDefault="00A06688" w:rsidP="006244CC">
                  <w:pPr>
                    <w:spacing w:after="0"/>
                    <w:rPr>
                      <w:rFonts w:ascii="Trebuchet MS" w:hAnsi="Trebuchet MS"/>
                    </w:rPr>
                  </w:pPr>
                  <w:r w:rsidRPr="00DC6BF2">
                    <w:rPr>
                      <w:rFonts w:ascii="Trebuchet MS" w:hAnsi="Trebuchet MS"/>
                    </w:rPr>
                    <w:t>consilier administra</w:t>
                  </w:r>
                  <w:r w:rsidR="007640DF">
                    <w:rPr>
                      <w:rFonts w:ascii="Trebuchet MS" w:hAnsi="Trebuchet MS"/>
                    </w:rPr>
                    <w:t>ț</w:t>
                  </w:r>
                  <w:r w:rsidRPr="00DC6BF2">
                    <w:rPr>
                      <w:rFonts w:ascii="Trebuchet MS" w:hAnsi="Trebuchet MS"/>
                    </w:rPr>
                    <w:t>ia public</w:t>
                  </w:r>
                  <w:r w:rsidR="007640DF">
                    <w:rPr>
                      <w:rFonts w:ascii="Trebuchet MS" w:hAnsi="Trebuchet MS"/>
                    </w:rPr>
                    <w:t>ă</w:t>
                  </w:r>
                </w:p>
              </w:tc>
            </w:tr>
            <w:tr w:rsidR="00A06688" w:rsidRPr="00FF4732" w:rsidTr="00DC6BF2">
              <w:trPr>
                <w:trHeight w:val="255"/>
              </w:trPr>
              <w:tc>
                <w:tcPr>
                  <w:tcW w:w="988" w:type="dxa"/>
                  <w:noWrap/>
                  <w:hideMark/>
                </w:tcPr>
                <w:p w:rsidR="00A06688" w:rsidRPr="00DC6BF2" w:rsidRDefault="00A06688" w:rsidP="006244CC">
                  <w:pPr>
                    <w:spacing w:after="0"/>
                    <w:rPr>
                      <w:rFonts w:ascii="Trebuchet MS" w:hAnsi="Trebuchet MS"/>
                    </w:rPr>
                  </w:pPr>
                  <w:r w:rsidRPr="00DC6BF2">
                    <w:rPr>
                      <w:rFonts w:ascii="Trebuchet MS" w:hAnsi="Trebuchet MS"/>
                    </w:rPr>
                    <w:t>242214</w:t>
                  </w:r>
                </w:p>
              </w:tc>
              <w:tc>
                <w:tcPr>
                  <w:tcW w:w="8074" w:type="dxa"/>
                  <w:noWrap/>
                  <w:hideMark/>
                </w:tcPr>
                <w:p w:rsidR="00A06688" w:rsidRPr="00DC6BF2" w:rsidRDefault="00A06688" w:rsidP="006244CC">
                  <w:pPr>
                    <w:spacing w:after="0"/>
                    <w:rPr>
                      <w:rFonts w:ascii="Trebuchet MS" w:hAnsi="Trebuchet MS"/>
                    </w:rPr>
                  </w:pPr>
                  <w:r w:rsidRPr="00DC6BF2">
                    <w:rPr>
                      <w:rFonts w:ascii="Trebuchet MS" w:hAnsi="Trebuchet MS"/>
                    </w:rPr>
                    <w:t>consilier afaceri europene</w:t>
                  </w:r>
                </w:p>
              </w:tc>
            </w:tr>
            <w:tr w:rsidR="00A06688" w:rsidRPr="00FF4732" w:rsidTr="00DC6BF2">
              <w:trPr>
                <w:trHeight w:val="255"/>
              </w:trPr>
              <w:tc>
                <w:tcPr>
                  <w:tcW w:w="988" w:type="dxa"/>
                  <w:noWrap/>
                  <w:hideMark/>
                </w:tcPr>
                <w:p w:rsidR="00A06688" w:rsidRPr="00DC6BF2" w:rsidRDefault="00A06688" w:rsidP="006244CC">
                  <w:pPr>
                    <w:spacing w:after="0"/>
                    <w:rPr>
                      <w:rFonts w:ascii="Trebuchet MS" w:hAnsi="Trebuchet MS"/>
                    </w:rPr>
                  </w:pPr>
                  <w:r w:rsidRPr="00DC6BF2">
                    <w:rPr>
                      <w:rFonts w:ascii="Trebuchet MS" w:hAnsi="Trebuchet MS"/>
                    </w:rPr>
                    <w:t>111211</w:t>
                  </w:r>
                </w:p>
              </w:tc>
              <w:tc>
                <w:tcPr>
                  <w:tcW w:w="8074" w:type="dxa"/>
                  <w:noWrap/>
                  <w:hideMark/>
                </w:tcPr>
                <w:p w:rsidR="00A06688" w:rsidRPr="00DC6BF2" w:rsidRDefault="00A06688" w:rsidP="006244CC">
                  <w:pPr>
                    <w:spacing w:after="0"/>
                    <w:rPr>
                      <w:rFonts w:ascii="Trebuchet MS" w:hAnsi="Trebuchet MS"/>
                    </w:rPr>
                  </w:pPr>
                  <w:r w:rsidRPr="00DC6BF2">
                    <w:rPr>
                      <w:rFonts w:ascii="Trebuchet MS" w:hAnsi="Trebuchet MS"/>
                    </w:rPr>
                    <w:t>consilier economic</w:t>
                  </w:r>
                </w:p>
              </w:tc>
            </w:tr>
            <w:tr w:rsidR="00A06688" w:rsidRPr="00FF4732" w:rsidTr="00DC6BF2">
              <w:trPr>
                <w:trHeight w:val="255"/>
              </w:trPr>
              <w:tc>
                <w:tcPr>
                  <w:tcW w:w="988" w:type="dxa"/>
                  <w:noWrap/>
                  <w:hideMark/>
                </w:tcPr>
                <w:p w:rsidR="00A06688" w:rsidRPr="00DC6BF2" w:rsidRDefault="00A06688" w:rsidP="006244CC">
                  <w:pPr>
                    <w:spacing w:after="0"/>
                    <w:rPr>
                      <w:rFonts w:ascii="Trebuchet MS" w:hAnsi="Trebuchet MS"/>
                    </w:rPr>
                  </w:pPr>
                  <w:r w:rsidRPr="00DC6BF2">
                    <w:rPr>
                      <w:rFonts w:ascii="Trebuchet MS" w:hAnsi="Trebuchet MS"/>
                    </w:rPr>
                    <w:t>241203</w:t>
                  </w:r>
                </w:p>
              </w:tc>
              <w:tc>
                <w:tcPr>
                  <w:tcW w:w="8074" w:type="dxa"/>
                  <w:noWrap/>
                  <w:hideMark/>
                </w:tcPr>
                <w:p w:rsidR="00A06688" w:rsidRPr="00DC6BF2" w:rsidRDefault="00A06688" w:rsidP="006244CC">
                  <w:pPr>
                    <w:spacing w:after="0"/>
                    <w:rPr>
                      <w:rFonts w:ascii="Trebuchet MS" w:hAnsi="Trebuchet MS"/>
                    </w:rPr>
                  </w:pPr>
                  <w:r w:rsidRPr="00DC6BF2">
                    <w:rPr>
                      <w:rFonts w:ascii="Trebuchet MS" w:hAnsi="Trebuchet MS"/>
                    </w:rPr>
                    <w:t>consilier financiar-bancar</w:t>
                  </w:r>
                </w:p>
              </w:tc>
            </w:tr>
            <w:tr w:rsidR="00A06688" w:rsidRPr="00FF4732" w:rsidTr="00DC6BF2">
              <w:trPr>
                <w:trHeight w:val="255"/>
              </w:trPr>
              <w:tc>
                <w:tcPr>
                  <w:tcW w:w="988" w:type="dxa"/>
                  <w:noWrap/>
                  <w:hideMark/>
                </w:tcPr>
                <w:p w:rsidR="00A06688" w:rsidRPr="00DC6BF2" w:rsidRDefault="00A06688" w:rsidP="006244CC">
                  <w:pPr>
                    <w:spacing w:after="0"/>
                    <w:rPr>
                      <w:rFonts w:ascii="Trebuchet MS" w:hAnsi="Trebuchet MS"/>
                    </w:rPr>
                  </w:pPr>
                  <w:r w:rsidRPr="00DC6BF2">
                    <w:rPr>
                      <w:rFonts w:ascii="Trebuchet MS" w:hAnsi="Trebuchet MS"/>
                    </w:rPr>
                    <w:t>111202</w:t>
                  </w:r>
                </w:p>
              </w:tc>
              <w:tc>
                <w:tcPr>
                  <w:tcW w:w="8074" w:type="dxa"/>
                  <w:noWrap/>
                  <w:hideMark/>
                </w:tcPr>
                <w:p w:rsidR="00A06688" w:rsidRPr="00DC6BF2" w:rsidRDefault="00A06688" w:rsidP="006244CC">
                  <w:pPr>
                    <w:spacing w:after="0"/>
                    <w:rPr>
                      <w:rFonts w:ascii="Trebuchet MS" w:hAnsi="Trebuchet MS"/>
                    </w:rPr>
                  </w:pPr>
                  <w:r w:rsidRPr="00DC6BF2">
                    <w:rPr>
                      <w:rFonts w:ascii="Trebuchet MS" w:hAnsi="Trebuchet MS"/>
                    </w:rPr>
                    <w:t>consilier guvernamental</w:t>
                  </w:r>
                </w:p>
              </w:tc>
            </w:tr>
            <w:tr w:rsidR="00A06688" w:rsidRPr="00FF4732" w:rsidTr="00DC6BF2">
              <w:trPr>
                <w:trHeight w:val="255"/>
              </w:trPr>
              <w:tc>
                <w:tcPr>
                  <w:tcW w:w="988" w:type="dxa"/>
                  <w:noWrap/>
                  <w:hideMark/>
                </w:tcPr>
                <w:p w:rsidR="00A06688" w:rsidRPr="00DC6BF2" w:rsidRDefault="00A06688" w:rsidP="006244CC">
                  <w:pPr>
                    <w:spacing w:after="0"/>
                    <w:rPr>
                      <w:rFonts w:ascii="Trebuchet MS" w:hAnsi="Trebuchet MS"/>
                    </w:rPr>
                  </w:pPr>
                  <w:r w:rsidRPr="00DC6BF2">
                    <w:rPr>
                      <w:rFonts w:ascii="Trebuchet MS" w:hAnsi="Trebuchet MS"/>
                    </w:rPr>
                    <w:t>261103</w:t>
                  </w:r>
                </w:p>
              </w:tc>
              <w:tc>
                <w:tcPr>
                  <w:tcW w:w="8074" w:type="dxa"/>
                  <w:noWrap/>
                  <w:hideMark/>
                </w:tcPr>
                <w:p w:rsidR="00A06688" w:rsidRPr="00DC6BF2" w:rsidRDefault="00A06688" w:rsidP="006244CC">
                  <w:pPr>
                    <w:spacing w:after="0"/>
                    <w:rPr>
                      <w:rFonts w:ascii="Trebuchet MS" w:hAnsi="Trebuchet MS"/>
                    </w:rPr>
                  </w:pPr>
                  <w:r w:rsidRPr="00DC6BF2">
                    <w:rPr>
                      <w:rFonts w:ascii="Trebuchet MS" w:hAnsi="Trebuchet MS"/>
                    </w:rPr>
                    <w:t>consilier juridic</w:t>
                  </w:r>
                </w:p>
              </w:tc>
            </w:tr>
            <w:tr w:rsidR="00A06688" w:rsidRPr="00FF4732" w:rsidTr="00DC6BF2">
              <w:trPr>
                <w:trHeight w:val="255"/>
              </w:trPr>
              <w:tc>
                <w:tcPr>
                  <w:tcW w:w="988" w:type="dxa"/>
                  <w:noWrap/>
                  <w:hideMark/>
                </w:tcPr>
                <w:p w:rsidR="00A06688" w:rsidRPr="00DC6BF2" w:rsidRDefault="00A06688" w:rsidP="006244CC">
                  <w:pPr>
                    <w:spacing w:after="0"/>
                    <w:rPr>
                      <w:rFonts w:ascii="Trebuchet MS" w:hAnsi="Trebuchet MS"/>
                    </w:rPr>
                  </w:pPr>
                  <w:r w:rsidRPr="00DC6BF2">
                    <w:rPr>
                      <w:rFonts w:ascii="Trebuchet MS" w:hAnsi="Trebuchet MS"/>
                    </w:rPr>
                    <w:t>111203</w:t>
                  </w:r>
                </w:p>
              </w:tc>
              <w:tc>
                <w:tcPr>
                  <w:tcW w:w="8074" w:type="dxa"/>
                  <w:noWrap/>
                  <w:hideMark/>
                </w:tcPr>
                <w:p w:rsidR="00A06688" w:rsidRPr="00DC6BF2" w:rsidRDefault="00A06688" w:rsidP="006244CC">
                  <w:pPr>
                    <w:spacing w:after="0"/>
                    <w:rPr>
                      <w:rFonts w:ascii="Trebuchet MS" w:hAnsi="Trebuchet MS"/>
                    </w:rPr>
                  </w:pPr>
                  <w:r w:rsidRPr="00DC6BF2">
                    <w:rPr>
                      <w:rFonts w:ascii="Trebuchet MS" w:hAnsi="Trebuchet MS"/>
                    </w:rPr>
                    <w:t xml:space="preserve">consilier </w:t>
                  </w:r>
                  <w:r w:rsidR="007640DF">
                    <w:rPr>
                      <w:rFonts w:ascii="Trebuchet MS" w:hAnsi="Trebuchet MS"/>
                    </w:rPr>
                    <w:t>ș</w:t>
                  </w:r>
                  <w:r w:rsidRPr="00DC6BF2">
                    <w:rPr>
                      <w:rFonts w:ascii="Trebuchet MS" w:hAnsi="Trebuchet MS"/>
                    </w:rPr>
                    <w:t>i consultant juridic</w:t>
                  </w:r>
                </w:p>
              </w:tc>
            </w:tr>
            <w:tr w:rsidR="00A06688" w:rsidRPr="00FF4732" w:rsidTr="00DC6BF2">
              <w:trPr>
                <w:trHeight w:val="255"/>
              </w:trPr>
              <w:tc>
                <w:tcPr>
                  <w:tcW w:w="988" w:type="dxa"/>
                  <w:noWrap/>
                  <w:hideMark/>
                </w:tcPr>
                <w:p w:rsidR="00A06688" w:rsidRPr="00DC6BF2" w:rsidRDefault="00A06688" w:rsidP="006244CC">
                  <w:pPr>
                    <w:spacing w:after="0"/>
                    <w:rPr>
                      <w:rFonts w:ascii="Trebuchet MS" w:hAnsi="Trebuchet MS"/>
                    </w:rPr>
                  </w:pPr>
                  <w:r w:rsidRPr="00DC6BF2">
                    <w:rPr>
                      <w:rFonts w:ascii="Trebuchet MS" w:hAnsi="Trebuchet MS"/>
                    </w:rPr>
                    <w:t>215313</w:t>
                  </w:r>
                </w:p>
              </w:tc>
              <w:tc>
                <w:tcPr>
                  <w:tcW w:w="8074" w:type="dxa"/>
                  <w:noWrap/>
                  <w:hideMark/>
                </w:tcPr>
                <w:p w:rsidR="00A06688" w:rsidRPr="00DC6BF2" w:rsidRDefault="00A06688" w:rsidP="006244CC">
                  <w:pPr>
                    <w:spacing w:after="0"/>
                    <w:rPr>
                      <w:rFonts w:ascii="Trebuchet MS" w:hAnsi="Trebuchet MS"/>
                    </w:rPr>
                  </w:pPr>
                  <w:r w:rsidRPr="00DC6BF2">
                    <w:rPr>
                      <w:rFonts w:ascii="Trebuchet MS" w:hAnsi="Trebuchet MS"/>
                    </w:rPr>
                    <w:t>consilier tehnic</w:t>
                  </w:r>
                </w:p>
              </w:tc>
            </w:tr>
            <w:tr w:rsidR="00A06688" w:rsidRPr="00FF4732" w:rsidTr="00DC6BF2">
              <w:trPr>
                <w:trHeight w:val="255"/>
              </w:trPr>
              <w:tc>
                <w:tcPr>
                  <w:tcW w:w="988" w:type="dxa"/>
                  <w:noWrap/>
                  <w:hideMark/>
                </w:tcPr>
                <w:p w:rsidR="00A06688" w:rsidRPr="00DC6BF2" w:rsidRDefault="00A06688" w:rsidP="006244CC">
                  <w:pPr>
                    <w:spacing w:after="0"/>
                    <w:rPr>
                      <w:rFonts w:ascii="Trebuchet MS" w:hAnsi="Trebuchet MS"/>
                    </w:rPr>
                  </w:pPr>
                  <w:r w:rsidRPr="00DC6BF2">
                    <w:rPr>
                      <w:rFonts w:ascii="Trebuchet MS" w:hAnsi="Trebuchet MS"/>
                    </w:rPr>
                    <w:t>263102</w:t>
                  </w:r>
                </w:p>
              </w:tc>
              <w:tc>
                <w:tcPr>
                  <w:tcW w:w="8074" w:type="dxa"/>
                  <w:noWrap/>
                  <w:hideMark/>
                </w:tcPr>
                <w:p w:rsidR="00A06688" w:rsidRPr="00DC6BF2" w:rsidRDefault="00A06688" w:rsidP="006244CC">
                  <w:pPr>
                    <w:spacing w:after="0"/>
                    <w:rPr>
                      <w:rFonts w:ascii="Trebuchet MS" w:hAnsi="Trebuchet MS"/>
                    </w:rPr>
                  </w:pPr>
                  <w:r w:rsidRPr="00DC6BF2">
                    <w:rPr>
                      <w:rFonts w:ascii="Trebuchet MS" w:hAnsi="Trebuchet MS"/>
                    </w:rPr>
                    <w:t xml:space="preserve">consilier/expert/inspector/referent/economist </w:t>
                  </w:r>
                  <w:r w:rsidR="007640DF">
                    <w:rPr>
                      <w:rFonts w:ascii="Trebuchet MS" w:hAnsi="Trebuchet MS"/>
                    </w:rPr>
                    <w:t>î</w:t>
                  </w:r>
                  <w:r w:rsidRPr="00DC6BF2">
                    <w:rPr>
                      <w:rFonts w:ascii="Trebuchet MS" w:hAnsi="Trebuchet MS"/>
                    </w:rPr>
                    <w:t>n economie general</w:t>
                  </w:r>
                  <w:r w:rsidR="007640DF">
                    <w:rPr>
                      <w:rFonts w:ascii="Trebuchet MS" w:hAnsi="Trebuchet MS"/>
                    </w:rPr>
                    <w:t>ă</w:t>
                  </w:r>
                </w:p>
              </w:tc>
            </w:tr>
            <w:tr w:rsidR="00A06688" w:rsidRPr="00FF4732" w:rsidTr="00DC6BF2">
              <w:trPr>
                <w:trHeight w:val="255"/>
              </w:trPr>
              <w:tc>
                <w:tcPr>
                  <w:tcW w:w="988" w:type="dxa"/>
                  <w:noWrap/>
                  <w:hideMark/>
                </w:tcPr>
                <w:p w:rsidR="00A06688" w:rsidRPr="00DC6BF2" w:rsidRDefault="00A06688" w:rsidP="006244CC">
                  <w:pPr>
                    <w:spacing w:after="0"/>
                    <w:rPr>
                      <w:rFonts w:ascii="Trebuchet MS" w:hAnsi="Trebuchet MS"/>
                    </w:rPr>
                  </w:pPr>
                  <w:r w:rsidRPr="00DC6BF2">
                    <w:rPr>
                      <w:rFonts w:ascii="Trebuchet MS" w:hAnsi="Trebuchet MS"/>
                    </w:rPr>
                    <w:lastRenderedPageBreak/>
                    <w:t>263106</w:t>
                  </w:r>
                </w:p>
              </w:tc>
              <w:tc>
                <w:tcPr>
                  <w:tcW w:w="8074" w:type="dxa"/>
                  <w:noWrap/>
                  <w:hideMark/>
                </w:tcPr>
                <w:p w:rsidR="00A06688" w:rsidRPr="00DC6BF2" w:rsidRDefault="00A06688" w:rsidP="006244CC">
                  <w:pPr>
                    <w:spacing w:after="0"/>
                    <w:rPr>
                      <w:rFonts w:ascii="Trebuchet MS" w:hAnsi="Trebuchet MS"/>
                    </w:rPr>
                  </w:pPr>
                  <w:r w:rsidRPr="00DC6BF2">
                    <w:rPr>
                      <w:rFonts w:ascii="Trebuchet MS" w:hAnsi="Trebuchet MS"/>
                    </w:rPr>
                    <w:t xml:space="preserve">consilier/expert/inspector/referent/economist </w:t>
                  </w:r>
                  <w:r w:rsidR="007640DF">
                    <w:rPr>
                      <w:rFonts w:ascii="Trebuchet MS" w:hAnsi="Trebuchet MS"/>
                    </w:rPr>
                    <w:t>î</w:t>
                  </w:r>
                  <w:r w:rsidRPr="00DC6BF2">
                    <w:rPr>
                      <w:rFonts w:ascii="Trebuchet MS" w:hAnsi="Trebuchet MS"/>
                    </w:rPr>
                    <w:t>n gestiunea economic</w:t>
                  </w:r>
                  <w:r w:rsidR="007640DF">
                    <w:rPr>
                      <w:rFonts w:ascii="Trebuchet MS" w:hAnsi="Trebuchet MS"/>
                    </w:rPr>
                    <w:t>ă</w:t>
                  </w:r>
                </w:p>
              </w:tc>
            </w:tr>
            <w:tr w:rsidR="00A06688" w:rsidRPr="00FF4732" w:rsidTr="00DC6BF2">
              <w:trPr>
                <w:trHeight w:val="255"/>
              </w:trPr>
              <w:tc>
                <w:tcPr>
                  <w:tcW w:w="988" w:type="dxa"/>
                  <w:noWrap/>
                  <w:hideMark/>
                </w:tcPr>
                <w:p w:rsidR="00A06688" w:rsidRPr="00DC6BF2" w:rsidRDefault="00A06688" w:rsidP="006244CC">
                  <w:pPr>
                    <w:spacing w:after="0"/>
                    <w:rPr>
                      <w:rFonts w:ascii="Trebuchet MS" w:hAnsi="Trebuchet MS"/>
                    </w:rPr>
                  </w:pPr>
                  <w:r w:rsidRPr="00DC6BF2">
                    <w:rPr>
                      <w:rFonts w:ascii="Trebuchet MS" w:hAnsi="Trebuchet MS"/>
                    </w:rPr>
                    <w:t>263101</w:t>
                  </w:r>
                </w:p>
              </w:tc>
              <w:tc>
                <w:tcPr>
                  <w:tcW w:w="8074" w:type="dxa"/>
                  <w:noWrap/>
                  <w:hideMark/>
                </w:tcPr>
                <w:p w:rsidR="00A06688" w:rsidRPr="00DC6BF2" w:rsidRDefault="00A06688" w:rsidP="006244CC">
                  <w:pPr>
                    <w:spacing w:after="0"/>
                    <w:rPr>
                      <w:rFonts w:ascii="Trebuchet MS" w:hAnsi="Trebuchet MS"/>
                    </w:rPr>
                  </w:pPr>
                  <w:r w:rsidRPr="00DC6BF2">
                    <w:rPr>
                      <w:rFonts w:ascii="Trebuchet MS" w:hAnsi="Trebuchet MS"/>
                    </w:rPr>
                    <w:t xml:space="preserve">consilier/expert/inspector/referent/economist </w:t>
                  </w:r>
                  <w:r w:rsidR="007640DF">
                    <w:rPr>
                      <w:rFonts w:ascii="Trebuchet MS" w:hAnsi="Trebuchet MS"/>
                    </w:rPr>
                    <w:t>î</w:t>
                  </w:r>
                  <w:r w:rsidRPr="00DC6BF2">
                    <w:rPr>
                      <w:rFonts w:ascii="Trebuchet MS" w:hAnsi="Trebuchet MS"/>
                    </w:rPr>
                    <w:t>n management</w:t>
                  </w:r>
                </w:p>
              </w:tc>
            </w:tr>
            <w:tr w:rsidR="00A06688" w:rsidRPr="00FF4732" w:rsidTr="00DC6BF2">
              <w:trPr>
                <w:trHeight w:val="255"/>
              </w:trPr>
              <w:tc>
                <w:tcPr>
                  <w:tcW w:w="988" w:type="dxa"/>
                  <w:noWrap/>
                  <w:hideMark/>
                </w:tcPr>
                <w:p w:rsidR="00A06688" w:rsidRPr="00DC6BF2" w:rsidRDefault="00A06688" w:rsidP="006244CC">
                  <w:pPr>
                    <w:spacing w:after="0"/>
                    <w:rPr>
                      <w:rFonts w:ascii="Trebuchet MS" w:hAnsi="Trebuchet MS"/>
                    </w:rPr>
                  </w:pPr>
                  <w:r w:rsidRPr="00DC6BF2">
                    <w:rPr>
                      <w:rFonts w:ascii="Trebuchet MS" w:hAnsi="Trebuchet MS"/>
                    </w:rPr>
                    <w:t>241222</w:t>
                  </w:r>
                </w:p>
              </w:tc>
              <w:tc>
                <w:tcPr>
                  <w:tcW w:w="8074" w:type="dxa"/>
                  <w:noWrap/>
                  <w:hideMark/>
                </w:tcPr>
                <w:p w:rsidR="00A06688" w:rsidRPr="00DC6BF2" w:rsidRDefault="00A06688" w:rsidP="006244CC">
                  <w:pPr>
                    <w:spacing w:after="0"/>
                    <w:rPr>
                      <w:rFonts w:ascii="Trebuchet MS" w:hAnsi="Trebuchet MS"/>
                    </w:rPr>
                  </w:pPr>
                  <w:r w:rsidRPr="00DC6BF2">
                    <w:rPr>
                      <w:rFonts w:ascii="Trebuchet MS" w:hAnsi="Trebuchet MS"/>
                    </w:rPr>
                    <w:t>consultant fiscal</w:t>
                  </w:r>
                </w:p>
              </w:tc>
            </w:tr>
            <w:tr w:rsidR="00A06688" w:rsidRPr="00FF4732" w:rsidTr="00DC6BF2">
              <w:trPr>
                <w:trHeight w:val="255"/>
              </w:trPr>
              <w:tc>
                <w:tcPr>
                  <w:tcW w:w="988" w:type="dxa"/>
                  <w:noWrap/>
                  <w:hideMark/>
                </w:tcPr>
                <w:p w:rsidR="00A06688" w:rsidRPr="00DC6BF2" w:rsidRDefault="00A06688" w:rsidP="006244CC">
                  <w:pPr>
                    <w:spacing w:after="0"/>
                    <w:rPr>
                      <w:rFonts w:ascii="Trebuchet MS" w:hAnsi="Trebuchet MS"/>
                    </w:rPr>
                  </w:pPr>
                  <w:r w:rsidRPr="00DC6BF2">
                    <w:rPr>
                      <w:rFonts w:ascii="Trebuchet MS" w:hAnsi="Trebuchet MS"/>
                    </w:rPr>
                    <w:t>242205</w:t>
                  </w:r>
                </w:p>
              </w:tc>
              <w:tc>
                <w:tcPr>
                  <w:tcW w:w="8074" w:type="dxa"/>
                  <w:noWrap/>
                  <w:hideMark/>
                </w:tcPr>
                <w:p w:rsidR="00A06688" w:rsidRPr="00DC6BF2" w:rsidRDefault="00A06688" w:rsidP="006244CC">
                  <w:pPr>
                    <w:spacing w:after="0"/>
                    <w:rPr>
                      <w:rFonts w:ascii="Trebuchet MS" w:hAnsi="Trebuchet MS"/>
                    </w:rPr>
                  </w:pPr>
                  <w:r w:rsidRPr="00DC6BF2">
                    <w:rPr>
                      <w:rFonts w:ascii="Trebuchet MS" w:hAnsi="Trebuchet MS"/>
                    </w:rPr>
                    <w:t xml:space="preserve">consultant </w:t>
                  </w:r>
                  <w:r w:rsidR="007640DF">
                    <w:rPr>
                      <w:rFonts w:ascii="Trebuchet MS" w:hAnsi="Trebuchet MS"/>
                    </w:rPr>
                    <w:t>î</w:t>
                  </w:r>
                  <w:r w:rsidRPr="00DC6BF2">
                    <w:rPr>
                      <w:rFonts w:ascii="Trebuchet MS" w:hAnsi="Trebuchet MS"/>
                    </w:rPr>
                    <w:t>n administra</w:t>
                  </w:r>
                  <w:r w:rsidR="007640DF">
                    <w:rPr>
                      <w:rFonts w:ascii="Trebuchet MS" w:hAnsi="Trebuchet MS"/>
                    </w:rPr>
                    <w:t>ț</w:t>
                  </w:r>
                  <w:r w:rsidRPr="00DC6BF2">
                    <w:rPr>
                      <w:rFonts w:ascii="Trebuchet MS" w:hAnsi="Trebuchet MS"/>
                    </w:rPr>
                    <w:t>ia public</w:t>
                  </w:r>
                  <w:r w:rsidR="007640DF">
                    <w:rPr>
                      <w:rFonts w:ascii="Trebuchet MS" w:hAnsi="Trebuchet MS"/>
                    </w:rPr>
                    <w:t>ă</w:t>
                  </w:r>
                </w:p>
              </w:tc>
            </w:tr>
            <w:tr w:rsidR="00A06688" w:rsidRPr="00FF4732" w:rsidTr="00DC6BF2">
              <w:trPr>
                <w:trHeight w:val="255"/>
              </w:trPr>
              <w:tc>
                <w:tcPr>
                  <w:tcW w:w="988" w:type="dxa"/>
                  <w:noWrap/>
                  <w:hideMark/>
                </w:tcPr>
                <w:p w:rsidR="00A06688" w:rsidRPr="00DC6BF2" w:rsidRDefault="00A06688" w:rsidP="006244CC">
                  <w:pPr>
                    <w:spacing w:after="0"/>
                    <w:rPr>
                      <w:rFonts w:ascii="Trebuchet MS" w:hAnsi="Trebuchet MS"/>
                    </w:rPr>
                  </w:pPr>
                  <w:r w:rsidRPr="00DC6BF2">
                    <w:rPr>
                      <w:rFonts w:ascii="Trebuchet MS" w:hAnsi="Trebuchet MS"/>
                    </w:rPr>
                    <w:t>242307</w:t>
                  </w:r>
                </w:p>
              </w:tc>
              <w:tc>
                <w:tcPr>
                  <w:tcW w:w="8074" w:type="dxa"/>
                  <w:noWrap/>
                  <w:hideMark/>
                </w:tcPr>
                <w:p w:rsidR="00A06688" w:rsidRPr="00DC6BF2" w:rsidRDefault="00A06688" w:rsidP="006244CC">
                  <w:pPr>
                    <w:spacing w:after="0"/>
                    <w:rPr>
                      <w:rFonts w:ascii="Trebuchet MS" w:hAnsi="Trebuchet MS"/>
                    </w:rPr>
                  </w:pPr>
                  <w:r w:rsidRPr="00DC6BF2">
                    <w:rPr>
                      <w:rFonts w:ascii="Trebuchet MS" w:hAnsi="Trebuchet MS"/>
                    </w:rPr>
                    <w:t xml:space="preserve">consultant </w:t>
                  </w:r>
                  <w:r w:rsidR="007640DF">
                    <w:rPr>
                      <w:rFonts w:ascii="Trebuchet MS" w:hAnsi="Trebuchet MS"/>
                    </w:rPr>
                    <w:t>î</w:t>
                  </w:r>
                  <w:r w:rsidRPr="00DC6BF2">
                    <w:rPr>
                      <w:rFonts w:ascii="Trebuchet MS" w:hAnsi="Trebuchet MS"/>
                    </w:rPr>
                    <w:t>n domeniul for</w:t>
                  </w:r>
                  <w:r w:rsidR="007640DF">
                    <w:rPr>
                      <w:rFonts w:ascii="Trebuchet MS" w:hAnsi="Trebuchet MS"/>
                    </w:rPr>
                    <w:t>ț</w:t>
                  </w:r>
                  <w:r w:rsidRPr="00DC6BF2">
                    <w:rPr>
                      <w:rFonts w:ascii="Trebuchet MS" w:hAnsi="Trebuchet MS"/>
                    </w:rPr>
                    <w:t>ei de munc</w:t>
                  </w:r>
                  <w:r w:rsidR="007640DF">
                    <w:rPr>
                      <w:rFonts w:ascii="Trebuchet MS" w:hAnsi="Trebuchet MS"/>
                    </w:rPr>
                    <w:t>ă</w:t>
                  </w:r>
                </w:p>
              </w:tc>
            </w:tr>
            <w:tr w:rsidR="00A06688" w:rsidRPr="00FF4732" w:rsidTr="00DC6BF2">
              <w:trPr>
                <w:trHeight w:val="255"/>
              </w:trPr>
              <w:tc>
                <w:tcPr>
                  <w:tcW w:w="988" w:type="dxa"/>
                  <w:noWrap/>
                  <w:hideMark/>
                </w:tcPr>
                <w:p w:rsidR="00A06688" w:rsidRPr="00DC6BF2" w:rsidRDefault="00A06688" w:rsidP="006244CC">
                  <w:pPr>
                    <w:spacing w:after="0"/>
                    <w:rPr>
                      <w:rFonts w:ascii="Trebuchet MS" w:hAnsi="Trebuchet MS"/>
                    </w:rPr>
                  </w:pPr>
                  <w:r w:rsidRPr="00DC6BF2">
                    <w:rPr>
                      <w:rFonts w:ascii="Trebuchet MS" w:hAnsi="Trebuchet MS"/>
                    </w:rPr>
                    <w:t>251901</w:t>
                  </w:r>
                </w:p>
              </w:tc>
              <w:tc>
                <w:tcPr>
                  <w:tcW w:w="8074" w:type="dxa"/>
                  <w:noWrap/>
                  <w:hideMark/>
                </w:tcPr>
                <w:p w:rsidR="00A06688" w:rsidRPr="00DC6BF2" w:rsidRDefault="00A06688" w:rsidP="006244CC">
                  <w:pPr>
                    <w:spacing w:after="0"/>
                    <w:rPr>
                      <w:rFonts w:ascii="Trebuchet MS" w:hAnsi="Trebuchet MS"/>
                    </w:rPr>
                  </w:pPr>
                  <w:r w:rsidRPr="00DC6BF2">
                    <w:rPr>
                      <w:rFonts w:ascii="Trebuchet MS" w:hAnsi="Trebuchet MS"/>
                    </w:rPr>
                    <w:t xml:space="preserve">consultant </w:t>
                  </w:r>
                  <w:r w:rsidR="007640DF">
                    <w:rPr>
                      <w:rFonts w:ascii="Trebuchet MS" w:hAnsi="Trebuchet MS"/>
                    </w:rPr>
                    <w:t>î</w:t>
                  </w:r>
                  <w:r w:rsidRPr="00DC6BF2">
                    <w:rPr>
                      <w:rFonts w:ascii="Trebuchet MS" w:hAnsi="Trebuchet MS"/>
                    </w:rPr>
                    <w:t>n informatic</w:t>
                  </w:r>
                  <w:r w:rsidR="007640DF">
                    <w:rPr>
                      <w:rFonts w:ascii="Trebuchet MS" w:hAnsi="Trebuchet MS"/>
                    </w:rPr>
                    <w:t>ă</w:t>
                  </w:r>
                </w:p>
              </w:tc>
            </w:tr>
            <w:tr w:rsidR="00A06688" w:rsidRPr="00FF4732" w:rsidTr="00DC6BF2">
              <w:trPr>
                <w:trHeight w:val="255"/>
              </w:trPr>
              <w:tc>
                <w:tcPr>
                  <w:tcW w:w="988" w:type="dxa"/>
                  <w:noWrap/>
                  <w:hideMark/>
                </w:tcPr>
                <w:p w:rsidR="00A06688" w:rsidRPr="00DC6BF2" w:rsidRDefault="00A06688" w:rsidP="006244CC">
                  <w:pPr>
                    <w:spacing w:after="0"/>
                    <w:rPr>
                      <w:rFonts w:ascii="Trebuchet MS" w:hAnsi="Trebuchet MS"/>
                    </w:rPr>
                  </w:pPr>
                  <w:r w:rsidRPr="00DC6BF2">
                    <w:rPr>
                      <w:rFonts w:ascii="Trebuchet MS" w:hAnsi="Trebuchet MS"/>
                    </w:rPr>
                    <w:t>263107</w:t>
                  </w:r>
                </w:p>
              </w:tc>
              <w:tc>
                <w:tcPr>
                  <w:tcW w:w="8074" w:type="dxa"/>
                  <w:noWrap/>
                  <w:hideMark/>
                </w:tcPr>
                <w:p w:rsidR="00A06688" w:rsidRPr="00DC6BF2" w:rsidRDefault="00A06688" w:rsidP="006244CC">
                  <w:pPr>
                    <w:spacing w:after="0"/>
                    <w:rPr>
                      <w:rFonts w:ascii="Trebuchet MS" w:hAnsi="Trebuchet MS"/>
                    </w:rPr>
                  </w:pPr>
                  <w:r w:rsidRPr="00DC6BF2">
                    <w:rPr>
                      <w:rFonts w:ascii="Trebuchet MS" w:hAnsi="Trebuchet MS"/>
                    </w:rPr>
                    <w:t xml:space="preserve">consultant </w:t>
                  </w:r>
                  <w:r w:rsidR="007640DF">
                    <w:rPr>
                      <w:rFonts w:ascii="Trebuchet MS" w:hAnsi="Trebuchet MS"/>
                    </w:rPr>
                    <w:t>î</w:t>
                  </w:r>
                  <w:r w:rsidRPr="00DC6BF2">
                    <w:rPr>
                      <w:rFonts w:ascii="Trebuchet MS" w:hAnsi="Trebuchet MS"/>
                    </w:rPr>
                    <w:t>n management</w:t>
                  </w:r>
                </w:p>
              </w:tc>
            </w:tr>
            <w:tr w:rsidR="00A06688" w:rsidRPr="00FF4732" w:rsidTr="00DC6BF2">
              <w:trPr>
                <w:trHeight w:val="255"/>
              </w:trPr>
              <w:tc>
                <w:tcPr>
                  <w:tcW w:w="988" w:type="dxa"/>
                  <w:noWrap/>
                  <w:hideMark/>
                </w:tcPr>
                <w:p w:rsidR="00A06688" w:rsidRPr="00DC6BF2" w:rsidRDefault="00A06688" w:rsidP="006244CC">
                  <w:pPr>
                    <w:spacing w:after="0"/>
                    <w:rPr>
                      <w:rFonts w:ascii="Trebuchet MS" w:hAnsi="Trebuchet MS"/>
                    </w:rPr>
                  </w:pPr>
                  <w:r w:rsidRPr="00DC6BF2">
                    <w:rPr>
                      <w:rFonts w:ascii="Trebuchet MS" w:hAnsi="Trebuchet MS"/>
                    </w:rPr>
                    <w:t>242317</w:t>
                  </w:r>
                </w:p>
              </w:tc>
              <w:tc>
                <w:tcPr>
                  <w:tcW w:w="8074" w:type="dxa"/>
                  <w:noWrap/>
                  <w:hideMark/>
                </w:tcPr>
                <w:p w:rsidR="00A06688" w:rsidRPr="00DC6BF2" w:rsidRDefault="00A06688" w:rsidP="006244CC">
                  <w:pPr>
                    <w:spacing w:after="0"/>
                    <w:rPr>
                      <w:rFonts w:ascii="Trebuchet MS" w:hAnsi="Trebuchet MS"/>
                    </w:rPr>
                  </w:pPr>
                  <w:r w:rsidRPr="00DC6BF2">
                    <w:rPr>
                      <w:rFonts w:ascii="Trebuchet MS" w:hAnsi="Trebuchet MS"/>
                    </w:rPr>
                    <w:t xml:space="preserve">consultant </w:t>
                  </w:r>
                  <w:r w:rsidR="007640DF">
                    <w:rPr>
                      <w:rFonts w:ascii="Trebuchet MS" w:hAnsi="Trebuchet MS"/>
                    </w:rPr>
                    <w:t>î</w:t>
                  </w:r>
                  <w:r w:rsidRPr="00DC6BF2">
                    <w:rPr>
                      <w:rFonts w:ascii="Trebuchet MS" w:hAnsi="Trebuchet MS"/>
                    </w:rPr>
                    <w:t>n resurse umane</w:t>
                  </w:r>
                </w:p>
              </w:tc>
            </w:tr>
            <w:tr w:rsidR="00A06688" w:rsidRPr="00FF4732" w:rsidTr="00DC6BF2">
              <w:trPr>
                <w:trHeight w:val="255"/>
              </w:trPr>
              <w:tc>
                <w:tcPr>
                  <w:tcW w:w="988" w:type="dxa"/>
                  <w:noWrap/>
                  <w:hideMark/>
                </w:tcPr>
                <w:p w:rsidR="00A06688" w:rsidRPr="00DC6BF2" w:rsidRDefault="00A06688" w:rsidP="006244CC">
                  <w:pPr>
                    <w:spacing w:after="0"/>
                    <w:rPr>
                      <w:rFonts w:ascii="Trebuchet MS" w:hAnsi="Trebuchet MS"/>
                    </w:rPr>
                  </w:pPr>
                  <w:r w:rsidRPr="00DC6BF2">
                    <w:rPr>
                      <w:rFonts w:ascii="Trebuchet MS" w:hAnsi="Trebuchet MS"/>
                    </w:rPr>
                    <w:t>242318</w:t>
                  </w:r>
                </w:p>
              </w:tc>
              <w:tc>
                <w:tcPr>
                  <w:tcW w:w="8074" w:type="dxa"/>
                  <w:noWrap/>
                  <w:hideMark/>
                </w:tcPr>
                <w:p w:rsidR="00A06688" w:rsidRPr="00DC6BF2" w:rsidRDefault="00A06688" w:rsidP="006244CC">
                  <w:pPr>
                    <w:spacing w:after="0"/>
                    <w:rPr>
                      <w:rFonts w:ascii="Trebuchet MS" w:hAnsi="Trebuchet MS"/>
                    </w:rPr>
                  </w:pPr>
                  <w:r w:rsidRPr="00DC6BF2">
                    <w:rPr>
                      <w:rFonts w:ascii="Trebuchet MS" w:hAnsi="Trebuchet MS"/>
                    </w:rPr>
                    <w:t xml:space="preserve">consultant intern </w:t>
                  </w:r>
                  <w:r w:rsidR="007640DF">
                    <w:rPr>
                      <w:rFonts w:ascii="Trebuchet MS" w:hAnsi="Trebuchet MS"/>
                    </w:rPr>
                    <w:t>î</w:t>
                  </w:r>
                  <w:r w:rsidRPr="00DC6BF2">
                    <w:rPr>
                      <w:rFonts w:ascii="Trebuchet MS" w:hAnsi="Trebuchet MS"/>
                    </w:rPr>
                    <w:t>n resurse umane</w:t>
                  </w:r>
                </w:p>
              </w:tc>
            </w:tr>
            <w:tr w:rsidR="00A06688" w:rsidRPr="00FF4732" w:rsidTr="00DC6BF2">
              <w:trPr>
                <w:trHeight w:val="255"/>
              </w:trPr>
              <w:tc>
                <w:tcPr>
                  <w:tcW w:w="988" w:type="dxa"/>
                  <w:noWrap/>
                  <w:hideMark/>
                </w:tcPr>
                <w:p w:rsidR="00A06688" w:rsidRPr="00DC6BF2" w:rsidRDefault="00A06688" w:rsidP="006244CC">
                  <w:pPr>
                    <w:spacing w:after="0"/>
                    <w:rPr>
                      <w:rFonts w:ascii="Trebuchet MS" w:hAnsi="Trebuchet MS"/>
                    </w:rPr>
                  </w:pPr>
                  <w:r w:rsidRPr="00DC6BF2">
                    <w:rPr>
                      <w:rFonts w:ascii="Trebuchet MS" w:hAnsi="Trebuchet MS"/>
                    </w:rPr>
                    <w:t>331302</w:t>
                  </w:r>
                </w:p>
              </w:tc>
              <w:tc>
                <w:tcPr>
                  <w:tcW w:w="8074" w:type="dxa"/>
                  <w:noWrap/>
                  <w:hideMark/>
                </w:tcPr>
                <w:p w:rsidR="00A06688" w:rsidRPr="00DC6BF2" w:rsidRDefault="00A06688" w:rsidP="006244CC">
                  <w:pPr>
                    <w:spacing w:after="0"/>
                    <w:rPr>
                      <w:rFonts w:ascii="Trebuchet MS" w:hAnsi="Trebuchet MS"/>
                    </w:rPr>
                  </w:pPr>
                  <w:r w:rsidRPr="00DC6BF2">
                    <w:rPr>
                      <w:rFonts w:ascii="Trebuchet MS" w:hAnsi="Trebuchet MS"/>
                    </w:rPr>
                    <w:t>contabil</w:t>
                  </w:r>
                </w:p>
              </w:tc>
            </w:tr>
            <w:tr w:rsidR="00A06688" w:rsidRPr="00FF4732" w:rsidTr="00DC6BF2">
              <w:trPr>
                <w:trHeight w:val="255"/>
              </w:trPr>
              <w:tc>
                <w:tcPr>
                  <w:tcW w:w="988" w:type="dxa"/>
                  <w:noWrap/>
                  <w:hideMark/>
                </w:tcPr>
                <w:p w:rsidR="00A06688" w:rsidRPr="00DC6BF2" w:rsidRDefault="00A06688" w:rsidP="006244CC">
                  <w:pPr>
                    <w:spacing w:after="0"/>
                    <w:rPr>
                      <w:rFonts w:ascii="Trebuchet MS" w:hAnsi="Trebuchet MS"/>
                    </w:rPr>
                  </w:pPr>
                  <w:r w:rsidRPr="00DC6BF2">
                    <w:rPr>
                      <w:rFonts w:ascii="Trebuchet MS" w:hAnsi="Trebuchet MS"/>
                    </w:rPr>
                    <w:t>331306</w:t>
                  </w:r>
                </w:p>
              </w:tc>
              <w:tc>
                <w:tcPr>
                  <w:tcW w:w="8074" w:type="dxa"/>
                  <w:noWrap/>
                  <w:hideMark/>
                </w:tcPr>
                <w:p w:rsidR="00A06688" w:rsidRPr="00DC6BF2" w:rsidRDefault="00A06688" w:rsidP="006244CC">
                  <w:pPr>
                    <w:spacing w:after="0"/>
                    <w:rPr>
                      <w:rFonts w:ascii="Trebuchet MS" w:hAnsi="Trebuchet MS"/>
                    </w:rPr>
                  </w:pPr>
                  <w:r w:rsidRPr="00DC6BF2">
                    <w:rPr>
                      <w:rFonts w:ascii="Trebuchet MS" w:hAnsi="Trebuchet MS"/>
                    </w:rPr>
                    <w:t>contabil bugetar</w:t>
                  </w:r>
                </w:p>
              </w:tc>
            </w:tr>
            <w:tr w:rsidR="00A06688" w:rsidRPr="00FF4732" w:rsidTr="00DC6BF2">
              <w:trPr>
                <w:trHeight w:val="255"/>
              </w:trPr>
              <w:tc>
                <w:tcPr>
                  <w:tcW w:w="988" w:type="dxa"/>
                  <w:noWrap/>
                  <w:hideMark/>
                </w:tcPr>
                <w:p w:rsidR="00A06688" w:rsidRPr="00DC6BF2" w:rsidRDefault="00A06688" w:rsidP="006244CC">
                  <w:pPr>
                    <w:spacing w:after="0"/>
                    <w:rPr>
                      <w:rFonts w:ascii="Trebuchet MS" w:hAnsi="Trebuchet MS"/>
                    </w:rPr>
                  </w:pPr>
                  <w:r w:rsidRPr="00DC6BF2">
                    <w:rPr>
                      <w:rFonts w:ascii="Trebuchet MS" w:hAnsi="Trebuchet MS"/>
                    </w:rPr>
                    <w:t>431202</w:t>
                  </w:r>
                </w:p>
              </w:tc>
              <w:tc>
                <w:tcPr>
                  <w:tcW w:w="8074" w:type="dxa"/>
                  <w:noWrap/>
                  <w:hideMark/>
                </w:tcPr>
                <w:p w:rsidR="00A06688" w:rsidRPr="00DC6BF2" w:rsidRDefault="00A06688" w:rsidP="006244CC">
                  <w:pPr>
                    <w:spacing w:after="0"/>
                    <w:rPr>
                      <w:rFonts w:ascii="Trebuchet MS" w:hAnsi="Trebuchet MS"/>
                    </w:rPr>
                  </w:pPr>
                  <w:r w:rsidRPr="00DC6BF2">
                    <w:rPr>
                      <w:rFonts w:ascii="Trebuchet MS" w:hAnsi="Trebuchet MS"/>
                    </w:rPr>
                    <w:t>contabil financiar bancar</w:t>
                  </w:r>
                </w:p>
              </w:tc>
            </w:tr>
            <w:tr w:rsidR="00A06688" w:rsidRPr="00FF4732" w:rsidTr="00DC6BF2">
              <w:trPr>
                <w:trHeight w:val="255"/>
              </w:trPr>
              <w:tc>
                <w:tcPr>
                  <w:tcW w:w="988" w:type="dxa"/>
                  <w:noWrap/>
                  <w:hideMark/>
                </w:tcPr>
                <w:p w:rsidR="00A06688" w:rsidRPr="00DC6BF2" w:rsidRDefault="00A06688" w:rsidP="006244CC">
                  <w:pPr>
                    <w:spacing w:after="0"/>
                    <w:rPr>
                      <w:rFonts w:ascii="Trebuchet MS" w:hAnsi="Trebuchet MS"/>
                    </w:rPr>
                  </w:pPr>
                  <w:r w:rsidRPr="00DC6BF2">
                    <w:rPr>
                      <w:rFonts w:ascii="Trebuchet MS" w:hAnsi="Trebuchet MS"/>
                    </w:rPr>
                    <w:t>121120</w:t>
                  </w:r>
                </w:p>
              </w:tc>
              <w:tc>
                <w:tcPr>
                  <w:tcW w:w="8074" w:type="dxa"/>
                  <w:noWrap/>
                  <w:hideMark/>
                </w:tcPr>
                <w:p w:rsidR="00A06688" w:rsidRPr="00DC6BF2" w:rsidRDefault="00A06688" w:rsidP="006244CC">
                  <w:pPr>
                    <w:spacing w:after="0"/>
                    <w:rPr>
                      <w:rFonts w:ascii="Trebuchet MS" w:hAnsi="Trebuchet MS"/>
                    </w:rPr>
                  </w:pPr>
                  <w:r w:rsidRPr="00DC6BF2">
                    <w:rPr>
                      <w:rFonts w:ascii="Trebuchet MS" w:hAnsi="Trebuchet MS"/>
                    </w:rPr>
                    <w:t>contabil-</w:t>
                  </w:r>
                  <w:r w:rsidR="007640DF">
                    <w:rPr>
                      <w:rFonts w:ascii="Trebuchet MS" w:hAnsi="Trebuchet MS"/>
                    </w:rPr>
                    <w:t>ș</w:t>
                  </w:r>
                  <w:r w:rsidRPr="00DC6BF2">
                    <w:rPr>
                      <w:rFonts w:ascii="Trebuchet MS" w:hAnsi="Trebuchet MS"/>
                    </w:rPr>
                    <w:t>ef</w:t>
                  </w:r>
                </w:p>
              </w:tc>
            </w:tr>
            <w:tr w:rsidR="00A06688" w:rsidRPr="00FF4732" w:rsidTr="00DC6BF2">
              <w:trPr>
                <w:trHeight w:val="255"/>
              </w:trPr>
              <w:tc>
                <w:tcPr>
                  <w:tcW w:w="988" w:type="dxa"/>
                  <w:noWrap/>
                  <w:hideMark/>
                </w:tcPr>
                <w:p w:rsidR="00A06688" w:rsidRPr="00DC6BF2" w:rsidRDefault="00A06688" w:rsidP="006244CC">
                  <w:pPr>
                    <w:spacing w:after="0"/>
                    <w:rPr>
                      <w:rFonts w:ascii="Trebuchet MS" w:hAnsi="Trebuchet MS"/>
                    </w:rPr>
                  </w:pPr>
                  <w:r w:rsidRPr="00DC6BF2">
                    <w:rPr>
                      <w:rFonts w:ascii="Trebuchet MS" w:hAnsi="Trebuchet MS"/>
                    </w:rPr>
                    <w:t>121112</w:t>
                  </w:r>
                </w:p>
              </w:tc>
              <w:tc>
                <w:tcPr>
                  <w:tcW w:w="8074" w:type="dxa"/>
                  <w:noWrap/>
                  <w:hideMark/>
                </w:tcPr>
                <w:p w:rsidR="00A06688" w:rsidRPr="00DC6BF2" w:rsidRDefault="00A06688" w:rsidP="006244CC">
                  <w:pPr>
                    <w:spacing w:after="0"/>
                    <w:rPr>
                      <w:rFonts w:ascii="Trebuchet MS" w:hAnsi="Trebuchet MS"/>
                    </w:rPr>
                  </w:pPr>
                  <w:r w:rsidRPr="00DC6BF2">
                    <w:rPr>
                      <w:rFonts w:ascii="Trebuchet MS" w:hAnsi="Trebuchet MS"/>
                    </w:rPr>
                    <w:t>contabil-</w:t>
                  </w:r>
                  <w:r w:rsidR="007640DF">
                    <w:rPr>
                      <w:rFonts w:ascii="Trebuchet MS" w:hAnsi="Trebuchet MS"/>
                    </w:rPr>
                    <w:t>ș</w:t>
                  </w:r>
                  <w:r w:rsidRPr="00DC6BF2">
                    <w:rPr>
                      <w:rFonts w:ascii="Trebuchet MS" w:hAnsi="Trebuchet MS"/>
                    </w:rPr>
                    <w:t>ef/director financiar/banc</w:t>
                  </w:r>
                  <w:r w:rsidR="007640DF">
                    <w:rPr>
                      <w:rFonts w:ascii="Trebuchet MS" w:hAnsi="Trebuchet MS"/>
                    </w:rPr>
                    <w:t>ă</w:t>
                  </w:r>
                  <w:r w:rsidRPr="00DC6BF2">
                    <w:rPr>
                      <w:rFonts w:ascii="Trebuchet MS" w:hAnsi="Trebuchet MS"/>
                    </w:rPr>
                    <w:t>/societate de leasing</w:t>
                  </w:r>
                </w:p>
              </w:tc>
            </w:tr>
            <w:tr w:rsidR="00A06688" w:rsidRPr="00FF4732" w:rsidTr="00DC6BF2">
              <w:trPr>
                <w:trHeight w:val="255"/>
              </w:trPr>
              <w:tc>
                <w:tcPr>
                  <w:tcW w:w="988" w:type="dxa"/>
                  <w:noWrap/>
                  <w:hideMark/>
                </w:tcPr>
                <w:p w:rsidR="00A06688" w:rsidRPr="00DC6BF2" w:rsidRDefault="00A06688" w:rsidP="006244CC">
                  <w:pPr>
                    <w:spacing w:after="0"/>
                    <w:rPr>
                      <w:rFonts w:ascii="Trebuchet MS" w:hAnsi="Trebuchet MS"/>
                    </w:rPr>
                  </w:pPr>
                  <w:r w:rsidRPr="00DC6BF2">
                    <w:rPr>
                      <w:rFonts w:ascii="Trebuchet MS" w:hAnsi="Trebuchet MS"/>
                    </w:rPr>
                    <w:t>122313</w:t>
                  </w:r>
                </w:p>
              </w:tc>
              <w:tc>
                <w:tcPr>
                  <w:tcW w:w="8074" w:type="dxa"/>
                  <w:noWrap/>
                  <w:hideMark/>
                </w:tcPr>
                <w:p w:rsidR="00A06688" w:rsidRPr="00DC6BF2" w:rsidRDefault="00A06688" w:rsidP="006244CC">
                  <w:pPr>
                    <w:spacing w:after="0"/>
                    <w:rPr>
                      <w:rFonts w:ascii="Trebuchet MS" w:hAnsi="Trebuchet MS"/>
                    </w:rPr>
                  </w:pPr>
                  <w:r w:rsidRPr="00DC6BF2">
                    <w:rPr>
                      <w:rFonts w:ascii="Trebuchet MS" w:hAnsi="Trebuchet MS"/>
                    </w:rPr>
                    <w:t>director proiect</w:t>
                  </w:r>
                </w:p>
              </w:tc>
            </w:tr>
            <w:tr w:rsidR="00A06688" w:rsidRPr="00FF4732" w:rsidTr="00DC6BF2">
              <w:trPr>
                <w:trHeight w:val="255"/>
              </w:trPr>
              <w:tc>
                <w:tcPr>
                  <w:tcW w:w="988" w:type="dxa"/>
                  <w:noWrap/>
                  <w:hideMark/>
                </w:tcPr>
                <w:p w:rsidR="00A06688" w:rsidRPr="00DC6BF2" w:rsidRDefault="00A06688" w:rsidP="006244CC">
                  <w:pPr>
                    <w:spacing w:after="0"/>
                    <w:rPr>
                      <w:rFonts w:ascii="Trebuchet MS" w:hAnsi="Trebuchet MS"/>
                    </w:rPr>
                  </w:pPr>
                  <w:r w:rsidRPr="00DC6BF2">
                    <w:rPr>
                      <w:rFonts w:ascii="Trebuchet MS" w:hAnsi="Trebuchet MS"/>
                    </w:rPr>
                    <w:t>242405</w:t>
                  </w:r>
                </w:p>
              </w:tc>
              <w:tc>
                <w:tcPr>
                  <w:tcW w:w="8074" w:type="dxa"/>
                  <w:noWrap/>
                  <w:hideMark/>
                </w:tcPr>
                <w:p w:rsidR="00A06688" w:rsidRPr="00DC6BF2" w:rsidRDefault="00A06688" w:rsidP="006244CC">
                  <w:pPr>
                    <w:spacing w:after="0"/>
                    <w:rPr>
                      <w:rFonts w:ascii="Trebuchet MS" w:hAnsi="Trebuchet MS"/>
                    </w:rPr>
                  </w:pPr>
                  <w:r w:rsidRPr="00DC6BF2">
                    <w:rPr>
                      <w:rFonts w:ascii="Trebuchet MS" w:hAnsi="Trebuchet MS"/>
                    </w:rPr>
                    <w:t>evaluator de competen</w:t>
                  </w:r>
                  <w:r w:rsidR="007640DF">
                    <w:rPr>
                      <w:rFonts w:ascii="Trebuchet MS" w:hAnsi="Trebuchet MS"/>
                    </w:rPr>
                    <w:t>ț</w:t>
                  </w:r>
                  <w:r w:rsidRPr="00DC6BF2">
                    <w:rPr>
                      <w:rFonts w:ascii="Trebuchet MS" w:hAnsi="Trebuchet MS"/>
                    </w:rPr>
                    <w:t>e profesionale</w:t>
                  </w:r>
                </w:p>
              </w:tc>
            </w:tr>
            <w:tr w:rsidR="00A06688" w:rsidRPr="00FF4732" w:rsidTr="00DC6BF2">
              <w:trPr>
                <w:trHeight w:val="255"/>
              </w:trPr>
              <w:tc>
                <w:tcPr>
                  <w:tcW w:w="988" w:type="dxa"/>
                  <w:noWrap/>
                  <w:hideMark/>
                </w:tcPr>
                <w:p w:rsidR="00A06688" w:rsidRPr="00DC6BF2" w:rsidRDefault="00A06688" w:rsidP="006244CC">
                  <w:pPr>
                    <w:spacing w:after="0"/>
                    <w:rPr>
                      <w:rFonts w:ascii="Trebuchet MS" w:hAnsi="Trebuchet MS"/>
                    </w:rPr>
                  </w:pPr>
                  <w:r w:rsidRPr="00DC6BF2">
                    <w:rPr>
                      <w:rFonts w:ascii="Trebuchet MS" w:hAnsi="Trebuchet MS"/>
                    </w:rPr>
                    <w:t>242409</w:t>
                  </w:r>
                </w:p>
              </w:tc>
              <w:tc>
                <w:tcPr>
                  <w:tcW w:w="8074" w:type="dxa"/>
                  <w:noWrap/>
                  <w:hideMark/>
                </w:tcPr>
                <w:p w:rsidR="00A06688" w:rsidRPr="00DC6BF2" w:rsidRDefault="00A06688" w:rsidP="006244CC">
                  <w:pPr>
                    <w:spacing w:after="0"/>
                    <w:rPr>
                      <w:rFonts w:ascii="Trebuchet MS" w:hAnsi="Trebuchet MS"/>
                    </w:rPr>
                  </w:pPr>
                  <w:r w:rsidRPr="00DC6BF2">
                    <w:rPr>
                      <w:rFonts w:ascii="Trebuchet MS" w:hAnsi="Trebuchet MS"/>
                    </w:rPr>
                    <w:t>evaluator de evaluatori</w:t>
                  </w:r>
                </w:p>
              </w:tc>
            </w:tr>
            <w:tr w:rsidR="00A06688" w:rsidRPr="00FF4732" w:rsidTr="00DC6BF2">
              <w:trPr>
                <w:trHeight w:val="255"/>
              </w:trPr>
              <w:tc>
                <w:tcPr>
                  <w:tcW w:w="988" w:type="dxa"/>
                  <w:noWrap/>
                  <w:hideMark/>
                </w:tcPr>
                <w:p w:rsidR="00A06688" w:rsidRPr="00DC6BF2" w:rsidRDefault="00A06688" w:rsidP="006244CC">
                  <w:pPr>
                    <w:spacing w:after="0"/>
                    <w:rPr>
                      <w:rFonts w:ascii="Trebuchet MS" w:hAnsi="Trebuchet MS"/>
                    </w:rPr>
                  </w:pPr>
                  <w:r w:rsidRPr="00DC6BF2">
                    <w:rPr>
                      <w:rFonts w:ascii="Trebuchet MS" w:hAnsi="Trebuchet MS"/>
                    </w:rPr>
                    <w:t>242408</w:t>
                  </w:r>
                </w:p>
              </w:tc>
              <w:tc>
                <w:tcPr>
                  <w:tcW w:w="8074" w:type="dxa"/>
                  <w:noWrap/>
                  <w:hideMark/>
                </w:tcPr>
                <w:p w:rsidR="00A06688" w:rsidRPr="00DC6BF2" w:rsidRDefault="00A06688" w:rsidP="006244CC">
                  <w:pPr>
                    <w:spacing w:after="0"/>
                    <w:rPr>
                      <w:rFonts w:ascii="Trebuchet MS" w:hAnsi="Trebuchet MS"/>
                    </w:rPr>
                  </w:pPr>
                  <w:r w:rsidRPr="00DC6BF2">
                    <w:rPr>
                      <w:rFonts w:ascii="Trebuchet MS" w:hAnsi="Trebuchet MS"/>
                    </w:rPr>
                    <w:t xml:space="preserve">evaluator de furnizori </w:t>
                  </w:r>
                  <w:r w:rsidR="007640DF">
                    <w:rPr>
                      <w:rFonts w:ascii="Trebuchet MS" w:hAnsi="Trebuchet MS"/>
                    </w:rPr>
                    <w:t>ș</w:t>
                  </w:r>
                  <w:r w:rsidRPr="00DC6BF2">
                    <w:rPr>
                      <w:rFonts w:ascii="Trebuchet MS" w:hAnsi="Trebuchet MS"/>
                    </w:rPr>
                    <w:t>i programe de formare</w:t>
                  </w:r>
                </w:p>
              </w:tc>
            </w:tr>
            <w:tr w:rsidR="00A06688" w:rsidRPr="00FF4732" w:rsidTr="00DC6BF2">
              <w:trPr>
                <w:trHeight w:val="255"/>
              </w:trPr>
              <w:tc>
                <w:tcPr>
                  <w:tcW w:w="988" w:type="dxa"/>
                  <w:noWrap/>
                  <w:hideMark/>
                </w:tcPr>
                <w:p w:rsidR="00A06688" w:rsidRPr="00DC6BF2" w:rsidRDefault="00A06688" w:rsidP="006244CC">
                  <w:pPr>
                    <w:spacing w:after="0"/>
                    <w:rPr>
                      <w:rFonts w:ascii="Trebuchet MS" w:hAnsi="Trebuchet MS"/>
                    </w:rPr>
                  </w:pPr>
                  <w:r w:rsidRPr="00DC6BF2">
                    <w:rPr>
                      <w:rFonts w:ascii="Trebuchet MS" w:hAnsi="Trebuchet MS"/>
                    </w:rPr>
                    <w:t>242410</w:t>
                  </w:r>
                </w:p>
              </w:tc>
              <w:tc>
                <w:tcPr>
                  <w:tcW w:w="8074" w:type="dxa"/>
                  <w:noWrap/>
                  <w:hideMark/>
                </w:tcPr>
                <w:p w:rsidR="00A06688" w:rsidRPr="00DC6BF2" w:rsidRDefault="00A06688" w:rsidP="006244CC">
                  <w:pPr>
                    <w:spacing w:after="0"/>
                    <w:rPr>
                      <w:rFonts w:ascii="Trebuchet MS" w:hAnsi="Trebuchet MS"/>
                    </w:rPr>
                  </w:pPr>
                  <w:r w:rsidRPr="00DC6BF2">
                    <w:rPr>
                      <w:rFonts w:ascii="Trebuchet MS" w:hAnsi="Trebuchet MS"/>
                    </w:rPr>
                    <w:t>evaluator extern</w:t>
                  </w:r>
                </w:p>
              </w:tc>
            </w:tr>
            <w:tr w:rsidR="00A06688" w:rsidRPr="00FF4732" w:rsidTr="00DC6BF2">
              <w:trPr>
                <w:trHeight w:val="255"/>
              </w:trPr>
              <w:tc>
                <w:tcPr>
                  <w:tcW w:w="988" w:type="dxa"/>
                  <w:noWrap/>
                  <w:hideMark/>
                </w:tcPr>
                <w:p w:rsidR="00A06688" w:rsidRPr="00DC6BF2" w:rsidRDefault="00A06688" w:rsidP="006244CC">
                  <w:pPr>
                    <w:spacing w:after="0"/>
                    <w:rPr>
                      <w:rFonts w:ascii="Trebuchet MS" w:hAnsi="Trebuchet MS"/>
                    </w:rPr>
                  </w:pPr>
                  <w:r w:rsidRPr="00DC6BF2">
                    <w:rPr>
                      <w:rFonts w:ascii="Trebuchet MS" w:hAnsi="Trebuchet MS"/>
                    </w:rPr>
                    <w:t>241263</w:t>
                  </w:r>
                </w:p>
              </w:tc>
              <w:tc>
                <w:tcPr>
                  <w:tcW w:w="8074" w:type="dxa"/>
                  <w:noWrap/>
                  <w:hideMark/>
                </w:tcPr>
                <w:p w:rsidR="00A06688" w:rsidRPr="00DC6BF2" w:rsidRDefault="00A06688" w:rsidP="006244CC">
                  <w:pPr>
                    <w:spacing w:after="0"/>
                    <w:rPr>
                      <w:rFonts w:ascii="Trebuchet MS" w:hAnsi="Trebuchet MS"/>
                    </w:rPr>
                  </w:pPr>
                  <w:r w:rsidRPr="00DC6BF2">
                    <w:rPr>
                      <w:rFonts w:ascii="Trebuchet MS" w:hAnsi="Trebuchet MS"/>
                    </w:rPr>
                    <w:t>evaluator proiecte</w:t>
                  </w:r>
                </w:p>
              </w:tc>
            </w:tr>
            <w:tr w:rsidR="00A06688" w:rsidRPr="00FF4732" w:rsidTr="00DC6BF2">
              <w:trPr>
                <w:trHeight w:val="255"/>
              </w:trPr>
              <w:tc>
                <w:tcPr>
                  <w:tcW w:w="988" w:type="dxa"/>
                  <w:noWrap/>
                  <w:hideMark/>
                </w:tcPr>
                <w:p w:rsidR="00A06688" w:rsidRPr="00DC6BF2" w:rsidRDefault="00A06688" w:rsidP="006244CC">
                  <w:pPr>
                    <w:spacing w:after="0"/>
                    <w:rPr>
                      <w:rFonts w:ascii="Trebuchet MS" w:hAnsi="Trebuchet MS"/>
                    </w:rPr>
                  </w:pPr>
                  <w:r w:rsidRPr="00DC6BF2">
                    <w:rPr>
                      <w:rFonts w:ascii="Trebuchet MS" w:hAnsi="Trebuchet MS"/>
                    </w:rPr>
                    <w:t>242213</w:t>
                  </w:r>
                </w:p>
              </w:tc>
              <w:tc>
                <w:tcPr>
                  <w:tcW w:w="8074" w:type="dxa"/>
                  <w:noWrap/>
                  <w:hideMark/>
                </w:tcPr>
                <w:p w:rsidR="00A06688" w:rsidRPr="00DC6BF2" w:rsidRDefault="00A06688" w:rsidP="006244CC">
                  <w:pPr>
                    <w:spacing w:after="0"/>
                    <w:rPr>
                      <w:rFonts w:ascii="Trebuchet MS" w:hAnsi="Trebuchet MS"/>
                    </w:rPr>
                  </w:pPr>
                  <w:r w:rsidRPr="00DC6BF2">
                    <w:rPr>
                      <w:rFonts w:ascii="Trebuchet MS" w:hAnsi="Trebuchet MS"/>
                    </w:rPr>
                    <w:t xml:space="preserve">expert accesare fonduri structurale </w:t>
                  </w:r>
                  <w:r w:rsidR="007640DF">
                    <w:rPr>
                      <w:rFonts w:ascii="Trebuchet MS" w:hAnsi="Trebuchet MS"/>
                    </w:rPr>
                    <w:t>ș</w:t>
                  </w:r>
                  <w:r w:rsidRPr="00DC6BF2">
                    <w:rPr>
                      <w:rFonts w:ascii="Trebuchet MS" w:hAnsi="Trebuchet MS"/>
                    </w:rPr>
                    <w:t>i de coeziune europene</w:t>
                  </w:r>
                </w:p>
              </w:tc>
            </w:tr>
            <w:tr w:rsidR="00A06688" w:rsidRPr="00FF4732" w:rsidTr="00DC6BF2">
              <w:trPr>
                <w:trHeight w:val="255"/>
              </w:trPr>
              <w:tc>
                <w:tcPr>
                  <w:tcW w:w="988" w:type="dxa"/>
                  <w:noWrap/>
                  <w:hideMark/>
                </w:tcPr>
                <w:p w:rsidR="00A06688" w:rsidRPr="00DC6BF2" w:rsidRDefault="00A06688" w:rsidP="006244CC">
                  <w:pPr>
                    <w:spacing w:after="0"/>
                    <w:rPr>
                      <w:rFonts w:ascii="Trebuchet MS" w:hAnsi="Trebuchet MS"/>
                    </w:rPr>
                  </w:pPr>
                  <w:r w:rsidRPr="00DC6BF2">
                    <w:rPr>
                      <w:rFonts w:ascii="Trebuchet MS" w:hAnsi="Trebuchet MS"/>
                    </w:rPr>
                    <w:t>214946</w:t>
                  </w:r>
                </w:p>
              </w:tc>
              <w:tc>
                <w:tcPr>
                  <w:tcW w:w="8074" w:type="dxa"/>
                  <w:noWrap/>
                  <w:hideMark/>
                </w:tcPr>
                <w:p w:rsidR="00A06688" w:rsidRPr="00DC6BF2" w:rsidRDefault="00A06688" w:rsidP="006244CC">
                  <w:pPr>
                    <w:spacing w:after="0"/>
                    <w:rPr>
                      <w:rFonts w:ascii="Trebuchet MS" w:hAnsi="Trebuchet MS"/>
                    </w:rPr>
                  </w:pPr>
                  <w:r w:rsidRPr="00DC6BF2">
                    <w:rPr>
                      <w:rFonts w:ascii="Trebuchet MS" w:hAnsi="Trebuchet MS"/>
                    </w:rPr>
                    <w:t>expert achizi</w:t>
                  </w:r>
                  <w:r w:rsidR="007640DF">
                    <w:rPr>
                      <w:rFonts w:ascii="Trebuchet MS" w:hAnsi="Trebuchet MS"/>
                    </w:rPr>
                    <w:t>ț</w:t>
                  </w:r>
                  <w:r w:rsidRPr="00DC6BF2">
                    <w:rPr>
                      <w:rFonts w:ascii="Trebuchet MS" w:hAnsi="Trebuchet MS"/>
                    </w:rPr>
                    <w:t>ii publice</w:t>
                  </w:r>
                </w:p>
              </w:tc>
            </w:tr>
            <w:tr w:rsidR="00A06688" w:rsidRPr="00FF4732" w:rsidTr="00DC6BF2">
              <w:trPr>
                <w:trHeight w:val="255"/>
              </w:trPr>
              <w:tc>
                <w:tcPr>
                  <w:tcW w:w="988" w:type="dxa"/>
                  <w:noWrap/>
                  <w:hideMark/>
                </w:tcPr>
                <w:p w:rsidR="00A06688" w:rsidRPr="00DC6BF2" w:rsidRDefault="00A06688" w:rsidP="006244CC">
                  <w:pPr>
                    <w:spacing w:after="0"/>
                    <w:rPr>
                      <w:rFonts w:ascii="Trebuchet MS" w:hAnsi="Trebuchet MS"/>
                    </w:rPr>
                  </w:pPr>
                  <w:r w:rsidRPr="00DC6BF2">
                    <w:rPr>
                      <w:rFonts w:ascii="Trebuchet MS" w:hAnsi="Trebuchet MS"/>
                    </w:rPr>
                    <w:t>242202</w:t>
                  </w:r>
                </w:p>
              </w:tc>
              <w:tc>
                <w:tcPr>
                  <w:tcW w:w="8074" w:type="dxa"/>
                  <w:noWrap/>
                  <w:hideMark/>
                </w:tcPr>
                <w:p w:rsidR="00A06688" w:rsidRPr="00DC6BF2" w:rsidRDefault="00A06688" w:rsidP="006244CC">
                  <w:pPr>
                    <w:spacing w:after="0"/>
                    <w:rPr>
                      <w:rFonts w:ascii="Trebuchet MS" w:hAnsi="Trebuchet MS"/>
                    </w:rPr>
                  </w:pPr>
                  <w:r w:rsidRPr="00DC6BF2">
                    <w:rPr>
                      <w:rFonts w:ascii="Trebuchet MS" w:hAnsi="Trebuchet MS"/>
                    </w:rPr>
                    <w:t>expert administra</w:t>
                  </w:r>
                  <w:r w:rsidR="007640DF">
                    <w:rPr>
                      <w:rFonts w:ascii="Trebuchet MS" w:hAnsi="Trebuchet MS"/>
                    </w:rPr>
                    <w:t>ț</w:t>
                  </w:r>
                  <w:r w:rsidRPr="00DC6BF2">
                    <w:rPr>
                      <w:rFonts w:ascii="Trebuchet MS" w:hAnsi="Trebuchet MS"/>
                    </w:rPr>
                    <w:t>ia public</w:t>
                  </w:r>
                  <w:r w:rsidR="007640DF">
                    <w:rPr>
                      <w:rFonts w:ascii="Trebuchet MS" w:hAnsi="Trebuchet MS"/>
                    </w:rPr>
                    <w:t>ă</w:t>
                  </w:r>
                </w:p>
              </w:tc>
            </w:tr>
            <w:tr w:rsidR="00A06688" w:rsidRPr="00FF4732" w:rsidTr="00DC6BF2">
              <w:trPr>
                <w:trHeight w:val="255"/>
              </w:trPr>
              <w:tc>
                <w:tcPr>
                  <w:tcW w:w="988" w:type="dxa"/>
                  <w:noWrap/>
                  <w:hideMark/>
                </w:tcPr>
                <w:p w:rsidR="00A06688" w:rsidRPr="00DC6BF2" w:rsidRDefault="00A06688" w:rsidP="006244CC">
                  <w:pPr>
                    <w:spacing w:after="0"/>
                    <w:rPr>
                      <w:rFonts w:ascii="Trebuchet MS" w:hAnsi="Trebuchet MS"/>
                    </w:rPr>
                  </w:pPr>
                  <w:r w:rsidRPr="00DC6BF2">
                    <w:rPr>
                      <w:rFonts w:ascii="Trebuchet MS" w:hAnsi="Trebuchet MS"/>
                    </w:rPr>
                    <w:t>241261</w:t>
                  </w:r>
                </w:p>
              </w:tc>
              <w:tc>
                <w:tcPr>
                  <w:tcW w:w="8074" w:type="dxa"/>
                  <w:noWrap/>
                  <w:hideMark/>
                </w:tcPr>
                <w:p w:rsidR="00A06688" w:rsidRPr="00DC6BF2" w:rsidRDefault="00A06688" w:rsidP="006244CC">
                  <w:pPr>
                    <w:spacing w:after="0"/>
                    <w:rPr>
                      <w:rFonts w:ascii="Trebuchet MS" w:hAnsi="Trebuchet MS"/>
                    </w:rPr>
                  </w:pPr>
                  <w:r w:rsidRPr="00DC6BF2">
                    <w:rPr>
                      <w:rFonts w:ascii="Trebuchet MS" w:hAnsi="Trebuchet MS"/>
                    </w:rPr>
                    <w:t>expert elaborare-evaluare documenta</w:t>
                  </w:r>
                  <w:r w:rsidR="007640DF">
                    <w:rPr>
                      <w:rFonts w:ascii="Trebuchet MS" w:hAnsi="Trebuchet MS"/>
                    </w:rPr>
                    <w:t>ț</w:t>
                  </w:r>
                  <w:r w:rsidRPr="00DC6BF2">
                    <w:rPr>
                      <w:rFonts w:ascii="Trebuchet MS" w:hAnsi="Trebuchet MS"/>
                    </w:rPr>
                    <w:t>ii achizi</w:t>
                  </w:r>
                  <w:r w:rsidR="007640DF">
                    <w:rPr>
                      <w:rFonts w:ascii="Trebuchet MS" w:hAnsi="Trebuchet MS"/>
                    </w:rPr>
                    <w:t>ț</w:t>
                  </w:r>
                  <w:r w:rsidRPr="00DC6BF2">
                    <w:rPr>
                      <w:rFonts w:ascii="Trebuchet MS" w:hAnsi="Trebuchet MS"/>
                    </w:rPr>
                    <w:t>ii investi</w:t>
                  </w:r>
                  <w:r w:rsidR="007640DF">
                    <w:rPr>
                      <w:rFonts w:ascii="Trebuchet MS" w:hAnsi="Trebuchet MS"/>
                    </w:rPr>
                    <w:t>ț</w:t>
                  </w:r>
                  <w:r w:rsidRPr="00DC6BF2">
                    <w:rPr>
                      <w:rFonts w:ascii="Trebuchet MS" w:hAnsi="Trebuchet MS"/>
                    </w:rPr>
                    <w:t>ionale</w:t>
                  </w:r>
                </w:p>
              </w:tc>
            </w:tr>
            <w:tr w:rsidR="00A06688" w:rsidRPr="00FF4732" w:rsidTr="00DC6BF2">
              <w:trPr>
                <w:trHeight w:val="255"/>
              </w:trPr>
              <w:tc>
                <w:tcPr>
                  <w:tcW w:w="988" w:type="dxa"/>
                  <w:noWrap/>
                  <w:hideMark/>
                </w:tcPr>
                <w:p w:rsidR="00A06688" w:rsidRPr="00DC6BF2" w:rsidRDefault="00A06688" w:rsidP="006244CC">
                  <w:pPr>
                    <w:spacing w:after="0"/>
                    <w:rPr>
                      <w:rFonts w:ascii="Trebuchet MS" w:hAnsi="Trebuchet MS"/>
                    </w:rPr>
                  </w:pPr>
                  <w:r w:rsidRPr="00DC6BF2">
                    <w:rPr>
                      <w:rFonts w:ascii="Trebuchet MS" w:hAnsi="Trebuchet MS"/>
                    </w:rPr>
                    <w:t>241204</w:t>
                  </w:r>
                </w:p>
              </w:tc>
              <w:tc>
                <w:tcPr>
                  <w:tcW w:w="8074" w:type="dxa"/>
                  <w:noWrap/>
                  <w:hideMark/>
                </w:tcPr>
                <w:p w:rsidR="00A06688" w:rsidRPr="00DC6BF2" w:rsidRDefault="00A06688" w:rsidP="006244CC">
                  <w:pPr>
                    <w:spacing w:after="0"/>
                    <w:rPr>
                      <w:rFonts w:ascii="Trebuchet MS" w:hAnsi="Trebuchet MS"/>
                    </w:rPr>
                  </w:pPr>
                  <w:r w:rsidRPr="00DC6BF2">
                    <w:rPr>
                      <w:rFonts w:ascii="Trebuchet MS" w:hAnsi="Trebuchet MS"/>
                    </w:rPr>
                    <w:t>expert financiar-bancar</w:t>
                  </w:r>
                </w:p>
              </w:tc>
            </w:tr>
            <w:tr w:rsidR="00A06688" w:rsidRPr="00FF4732" w:rsidTr="00DC6BF2">
              <w:trPr>
                <w:trHeight w:val="255"/>
              </w:trPr>
              <w:tc>
                <w:tcPr>
                  <w:tcW w:w="988" w:type="dxa"/>
                  <w:noWrap/>
                  <w:hideMark/>
                </w:tcPr>
                <w:p w:rsidR="00A06688" w:rsidRPr="00DC6BF2" w:rsidRDefault="00A06688" w:rsidP="006244CC">
                  <w:pPr>
                    <w:spacing w:after="0"/>
                    <w:rPr>
                      <w:rFonts w:ascii="Trebuchet MS" w:hAnsi="Trebuchet MS"/>
                    </w:rPr>
                  </w:pPr>
                  <w:r w:rsidRPr="00DC6BF2">
                    <w:rPr>
                      <w:rFonts w:ascii="Trebuchet MS" w:hAnsi="Trebuchet MS"/>
                    </w:rPr>
                    <w:t>241262</w:t>
                  </w:r>
                </w:p>
              </w:tc>
              <w:tc>
                <w:tcPr>
                  <w:tcW w:w="8074" w:type="dxa"/>
                  <w:noWrap/>
                  <w:hideMark/>
                </w:tcPr>
                <w:p w:rsidR="00A06688" w:rsidRPr="00DC6BF2" w:rsidRDefault="00A06688" w:rsidP="006244CC">
                  <w:pPr>
                    <w:spacing w:after="0"/>
                    <w:rPr>
                      <w:rFonts w:ascii="Trebuchet MS" w:hAnsi="Trebuchet MS"/>
                    </w:rPr>
                  </w:pPr>
                  <w:r w:rsidRPr="00DC6BF2">
                    <w:rPr>
                      <w:rFonts w:ascii="Trebuchet MS" w:hAnsi="Trebuchet MS"/>
                    </w:rPr>
                    <w:t xml:space="preserve">expert </w:t>
                  </w:r>
                  <w:r w:rsidR="007640DF">
                    <w:rPr>
                      <w:rFonts w:ascii="Trebuchet MS" w:hAnsi="Trebuchet MS"/>
                    </w:rPr>
                    <w:t>î</w:t>
                  </w:r>
                  <w:r w:rsidRPr="00DC6BF2">
                    <w:rPr>
                      <w:rFonts w:ascii="Trebuchet MS" w:hAnsi="Trebuchet MS"/>
                    </w:rPr>
                    <w:t>n management activit</w:t>
                  </w:r>
                  <w:r w:rsidR="007640DF">
                    <w:rPr>
                      <w:rFonts w:ascii="Trebuchet MS" w:hAnsi="Trebuchet MS"/>
                    </w:rPr>
                    <w:t>ăț</w:t>
                  </w:r>
                  <w:r w:rsidRPr="00DC6BF2">
                    <w:rPr>
                      <w:rFonts w:ascii="Trebuchet MS" w:hAnsi="Trebuchet MS"/>
                    </w:rPr>
                    <w:t>i investi</w:t>
                  </w:r>
                  <w:r w:rsidR="007640DF">
                    <w:rPr>
                      <w:rFonts w:ascii="Trebuchet MS" w:hAnsi="Trebuchet MS"/>
                    </w:rPr>
                    <w:t>ț</w:t>
                  </w:r>
                  <w:r w:rsidRPr="00DC6BF2">
                    <w:rPr>
                      <w:rFonts w:ascii="Trebuchet MS" w:hAnsi="Trebuchet MS"/>
                    </w:rPr>
                    <w:t>ionale</w:t>
                  </w:r>
                </w:p>
              </w:tc>
            </w:tr>
            <w:tr w:rsidR="00A06688" w:rsidRPr="00FF4732" w:rsidTr="00DC6BF2">
              <w:trPr>
                <w:trHeight w:val="255"/>
              </w:trPr>
              <w:tc>
                <w:tcPr>
                  <w:tcW w:w="988" w:type="dxa"/>
                  <w:noWrap/>
                  <w:hideMark/>
                </w:tcPr>
                <w:p w:rsidR="00A06688" w:rsidRPr="00DC6BF2" w:rsidRDefault="00A06688" w:rsidP="006244CC">
                  <w:pPr>
                    <w:spacing w:after="0"/>
                    <w:rPr>
                      <w:rFonts w:ascii="Trebuchet MS" w:hAnsi="Trebuchet MS"/>
                    </w:rPr>
                  </w:pPr>
                  <w:r w:rsidRPr="00DC6BF2">
                    <w:rPr>
                      <w:rFonts w:ascii="Trebuchet MS" w:hAnsi="Trebuchet MS"/>
                    </w:rPr>
                    <w:t>261903</w:t>
                  </w:r>
                </w:p>
              </w:tc>
              <w:tc>
                <w:tcPr>
                  <w:tcW w:w="8074" w:type="dxa"/>
                  <w:noWrap/>
                  <w:hideMark/>
                </w:tcPr>
                <w:p w:rsidR="00A06688" w:rsidRPr="00DC6BF2" w:rsidRDefault="00A06688" w:rsidP="006244CC">
                  <w:pPr>
                    <w:spacing w:after="0"/>
                    <w:rPr>
                      <w:rFonts w:ascii="Trebuchet MS" w:hAnsi="Trebuchet MS"/>
                    </w:rPr>
                  </w:pPr>
                  <w:r w:rsidRPr="00DC6BF2">
                    <w:rPr>
                      <w:rFonts w:ascii="Trebuchet MS" w:hAnsi="Trebuchet MS"/>
                    </w:rPr>
                    <w:t>expert jurist</w:t>
                  </w:r>
                </w:p>
              </w:tc>
            </w:tr>
            <w:tr w:rsidR="00A06688" w:rsidRPr="00FF4732" w:rsidTr="00DC6BF2">
              <w:trPr>
                <w:trHeight w:val="255"/>
              </w:trPr>
              <w:tc>
                <w:tcPr>
                  <w:tcW w:w="988" w:type="dxa"/>
                  <w:noWrap/>
                  <w:hideMark/>
                </w:tcPr>
                <w:p w:rsidR="00A06688" w:rsidRPr="00DC6BF2" w:rsidRDefault="00A06688" w:rsidP="006244CC">
                  <w:pPr>
                    <w:spacing w:after="0"/>
                    <w:rPr>
                      <w:rFonts w:ascii="Trebuchet MS" w:hAnsi="Trebuchet MS"/>
                    </w:rPr>
                  </w:pPr>
                  <w:r w:rsidRPr="00DC6BF2">
                    <w:rPr>
                      <w:rFonts w:ascii="Trebuchet MS" w:hAnsi="Trebuchet MS"/>
                    </w:rPr>
                    <w:t>242401</w:t>
                  </w:r>
                </w:p>
              </w:tc>
              <w:tc>
                <w:tcPr>
                  <w:tcW w:w="8074" w:type="dxa"/>
                  <w:noWrap/>
                  <w:hideMark/>
                </w:tcPr>
                <w:p w:rsidR="00A06688" w:rsidRPr="00DC6BF2" w:rsidRDefault="007640DF" w:rsidP="006244CC">
                  <w:pPr>
                    <w:spacing w:after="0"/>
                    <w:rPr>
                      <w:rFonts w:ascii="Trebuchet MS" w:hAnsi="Trebuchet MS"/>
                    </w:rPr>
                  </w:pPr>
                  <w:r>
                    <w:rPr>
                      <w:rFonts w:ascii="Trebuchet MS" w:hAnsi="Trebuchet MS"/>
                    </w:rPr>
                    <w:t>f</w:t>
                  </w:r>
                  <w:r w:rsidR="00A06688" w:rsidRPr="00DC6BF2">
                    <w:rPr>
                      <w:rFonts w:ascii="Trebuchet MS" w:hAnsi="Trebuchet MS"/>
                    </w:rPr>
                    <w:t>ormator</w:t>
                  </w:r>
                </w:p>
              </w:tc>
            </w:tr>
            <w:tr w:rsidR="00A06688" w:rsidRPr="00FF4732" w:rsidTr="00DC6BF2">
              <w:trPr>
                <w:trHeight w:val="255"/>
              </w:trPr>
              <w:tc>
                <w:tcPr>
                  <w:tcW w:w="988" w:type="dxa"/>
                  <w:noWrap/>
                  <w:hideMark/>
                </w:tcPr>
                <w:p w:rsidR="00A06688" w:rsidRPr="00DC6BF2" w:rsidRDefault="00A06688" w:rsidP="006244CC">
                  <w:pPr>
                    <w:spacing w:after="0"/>
                    <w:rPr>
                      <w:rFonts w:ascii="Trebuchet MS" w:hAnsi="Trebuchet MS"/>
                    </w:rPr>
                  </w:pPr>
                  <w:r w:rsidRPr="00DC6BF2">
                    <w:rPr>
                      <w:rFonts w:ascii="Trebuchet MS" w:hAnsi="Trebuchet MS"/>
                    </w:rPr>
                    <w:t>242402</w:t>
                  </w:r>
                </w:p>
              </w:tc>
              <w:tc>
                <w:tcPr>
                  <w:tcW w:w="8074" w:type="dxa"/>
                  <w:noWrap/>
                  <w:hideMark/>
                </w:tcPr>
                <w:p w:rsidR="00A06688" w:rsidRPr="00DC6BF2" w:rsidRDefault="00A06688" w:rsidP="006244CC">
                  <w:pPr>
                    <w:spacing w:after="0"/>
                    <w:rPr>
                      <w:rFonts w:ascii="Trebuchet MS" w:hAnsi="Trebuchet MS"/>
                    </w:rPr>
                  </w:pPr>
                  <w:r w:rsidRPr="00DC6BF2">
                    <w:rPr>
                      <w:rFonts w:ascii="Trebuchet MS" w:hAnsi="Trebuchet MS"/>
                    </w:rPr>
                    <w:t>formator de formatori</w:t>
                  </w:r>
                </w:p>
              </w:tc>
            </w:tr>
            <w:tr w:rsidR="00A06688" w:rsidRPr="00FF4732" w:rsidTr="00DC6BF2">
              <w:trPr>
                <w:trHeight w:val="255"/>
              </w:trPr>
              <w:tc>
                <w:tcPr>
                  <w:tcW w:w="988" w:type="dxa"/>
                  <w:noWrap/>
                  <w:hideMark/>
                </w:tcPr>
                <w:p w:rsidR="00A06688" w:rsidRPr="00DC6BF2" w:rsidRDefault="00A06688" w:rsidP="006244CC">
                  <w:pPr>
                    <w:spacing w:after="0"/>
                    <w:rPr>
                      <w:rFonts w:ascii="Trebuchet MS" w:hAnsi="Trebuchet MS"/>
                    </w:rPr>
                  </w:pPr>
                  <w:r w:rsidRPr="00DC6BF2">
                    <w:rPr>
                      <w:rFonts w:ascii="Trebuchet MS" w:hAnsi="Trebuchet MS"/>
                    </w:rPr>
                    <w:t>411001</w:t>
                  </w:r>
                </w:p>
              </w:tc>
              <w:tc>
                <w:tcPr>
                  <w:tcW w:w="8074" w:type="dxa"/>
                  <w:noWrap/>
                  <w:hideMark/>
                </w:tcPr>
                <w:p w:rsidR="00A06688" w:rsidRPr="00DC6BF2" w:rsidRDefault="00A06688" w:rsidP="006244CC">
                  <w:pPr>
                    <w:spacing w:after="0"/>
                    <w:rPr>
                      <w:rFonts w:ascii="Trebuchet MS" w:hAnsi="Trebuchet MS"/>
                    </w:rPr>
                  </w:pPr>
                  <w:r w:rsidRPr="00DC6BF2">
                    <w:rPr>
                      <w:rFonts w:ascii="Trebuchet MS" w:hAnsi="Trebuchet MS"/>
                    </w:rPr>
                    <w:t>func</w:t>
                  </w:r>
                  <w:r w:rsidR="007640DF">
                    <w:rPr>
                      <w:rFonts w:ascii="Trebuchet MS" w:hAnsi="Trebuchet MS"/>
                    </w:rPr>
                    <w:t>ț</w:t>
                  </w:r>
                  <w:r w:rsidRPr="00DC6BF2">
                    <w:rPr>
                      <w:rFonts w:ascii="Trebuchet MS" w:hAnsi="Trebuchet MS"/>
                    </w:rPr>
                    <w:t>ionar administrativ</w:t>
                  </w:r>
                </w:p>
              </w:tc>
            </w:tr>
            <w:tr w:rsidR="00A06688" w:rsidRPr="00FF4732" w:rsidTr="00DC6BF2">
              <w:trPr>
                <w:trHeight w:val="255"/>
              </w:trPr>
              <w:tc>
                <w:tcPr>
                  <w:tcW w:w="988" w:type="dxa"/>
                  <w:noWrap/>
                  <w:hideMark/>
                </w:tcPr>
                <w:p w:rsidR="00A06688" w:rsidRPr="00DC6BF2" w:rsidRDefault="00A06688" w:rsidP="006244CC">
                  <w:pPr>
                    <w:spacing w:after="0"/>
                    <w:rPr>
                      <w:rFonts w:ascii="Trebuchet MS" w:hAnsi="Trebuchet MS"/>
                    </w:rPr>
                  </w:pPr>
                  <w:r w:rsidRPr="00DC6BF2">
                    <w:rPr>
                      <w:rFonts w:ascii="Trebuchet MS" w:hAnsi="Trebuchet MS"/>
                    </w:rPr>
                    <w:t>431102</w:t>
                  </w:r>
                </w:p>
              </w:tc>
              <w:tc>
                <w:tcPr>
                  <w:tcW w:w="8074" w:type="dxa"/>
                  <w:noWrap/>
                  <w:hideMark/>
                </w:tcPr>
                <w:p w:rsidR="00A06688" w:rsidRPr="00DC6BF2" w:rsidRDefault="00A06688" w:rsidP="006244CC">
                  <w:pPr>
                    <w:spacing w:after="0"/>
                    <w:rPr>
                      <w:rFonts w:ascii="Trebuchet MS" w:hAnsi="Trebuchet MS"/>
                    </w:rPr>
                  </w:pPr>
                  <w:r w:rsidRPr="00DC6BF2">
                    <w:rPr>
                      <w:rFonts w:ascii="Trebuchet MS" w:hAnsi="Trebuchet MS"/>
                    </w:rPr>
                    <w:t>func</w:t>
                  </w:r>
                  <w:r w:rsidR="007640DF">
                    <w:rPr>
                      <w:rFonts w:ascii="Trebuchet MS" w:hAnsi="Trebuchet MS"/>
                    </w:rPr>
                    <w:t>ț</w:t>
                  </w:r>
                  <w:r w:rsidRPr="00DC6BF2">
                    <w:rPr>
                      <w:rFonts w:ascii="Trebuchet MS" w:hAnsi="Trebuchet MS"/>
                    </w:rPr>
                    <w:t>ionar economic</w:t>
                  </w:r>
                </w:p>
              </w:tc>
            </w:tr>
            <w:tr w:rsidR="00A06688" w:rsidRPr="00FF4732" w:rsidTr="00DC6BF2">
              <w:trPr>
                <w:trHeight w:val="255"/>
              </w:trPr>
              <w:tc>
                <w:tcPr>
                  <w:tcW w:w="988" w:type="dxa"/>
                  <w:noWrap/>
                  <w:hideMark/>
                </w:tcPr>
                <w:p w:rsidR="00A06688" w:rsidRPr="00DC6BF2" w:rsidRDefault="00A06688" w:rsidP="006244CC">
                  <w:pPr>
                    <w:spacing w:after="0"/>
                    <w:rPr>
                      <w:rFonts w:ascii="Trebuchet MS" w:hAnsi="Trebuchet MS"/>
                    </w:rPr>
                  </w:pPr>
                  <w:r w:rsidRPr="00DC6BF2">
                    <w:rPr>
                      <w:rFonts w:ascii="Trebuchet MS" w:hAnsi="Trebuchet MS"/>
                    </w:rPr>
                    <w:t>241239</w:t>
                  </w:r>
                </w:p>
              </w:tc>
              <w:tc>
                <w:tcPr>
                  <w:tcW w:w="8074" w:type="dxa"/>
                  <w:noWrap/>
                  <w:hideMark/>
                </w:tcPr>
                <w:p w:rsidR="00A06688" w:rsidRPr="00DC6BF2" w:rsidRDefault="00A06688" w:rsidP="006244CC">
                  <w:pPr>
                    <w:spacing w:after="0"/>
                    <w:rPr>
                      <w:rFonts w:ascii="Trebuchet MS" w:hAnsi="Trebuchet MS"/>
                    </w:rPr>
                  </w:pPr>
                  <w:r w:rsidRPr="00DC6BF2">
                    <w:rPr>
                      <w:rFonts w:ascii="Trebuchet MS" w:hAnsi="Trebuchet MS"/>
                    </w:rPr>
                    <w:t>ofi</w:t>
                  </w:r>
                  <w:r w:rsidR="007640DF">
                    <w:rPr>
                      <w:rFonts w:ascii="Trebuchet MS" w:hAnsi="Trebuchet MS"/>
                    </w:rPr>
                    <w:t>ț</w:t>
                  </w:r>
                  <w:r w:rsidRPr="00DC6BF2">
                    <w:rPr>
                      <w:rFonts w:ascii="Trebuchet MS" w:hAnsi="Trebuchet MS"/>
                    </w:rPr>
                    <w:t>er securitatea informa</w:t>
                  </w:r>
                  <w:r w:rsidR="007640DF">
                    <w:rPr>
                      <w:rFonts w:ascii="Trebuchet MS" w:hAnsi="Trebuchet MS"/>
                    </w:rPr>
                    <w:t>ț</w:t>
                  </w:r>
                  <w:r w:rsidRPr="00DC6BF2">
                    <w:rPr>
                      <w:rFonts w:ascii="Trebuchet MS" w:hAnsi="Trebuchet MS"/>
                    </w:rPr>
                    <w:t>iei (Security Officer - SO)</w:t>
                  </w:r>
                </w:p>
              </w:tc>
            </w:tr>
            <w:tr w:rsidR="00A06688" w:rsidRPr="00FF4732" w:rsidTr="00DC6BF2">
              <w:trPr>
                <w:trHeight w:val="255"/>
              </w:trPr>
              <w:tc>
                <w:tcPr>
                  <w:tcW w:w="988" w:type="dxa"/>
                  <w:noWrap/>
                  <w:hideMark/>
                </w:tcPr>
                <w:p w:rsidR="00A06688" w:rsidRPr="00DC6BF2" w:rsidRDefault="00A06688" w:rsidP="006244CC">
                  <w:pPr>
                    <w:spacing w:after="0"/>
                    <w:rPr>
                      <w:rFonts w:ascii="Trebuchet MS" w:hAnsi="Trebuchet MS"/>
                    </w:rPr>
                  </w:pPr>
                  <w:r w:rsidRPr="00DC6BF2">
                    <w:rPr>
                      <w:rFonts w:ascii="Trebuchet MS" w:hAnsi="Trebuchet MS"/>
                    </w:rPr>
                    <w:t>413201</w:t>
                  </w:r>
                </w:p>
              </w:tc>
              <w:tc>
                <w:tcPr>
                  <w:tcW w:w="8074" w:type="dxa"/>
                  <w:noWrap/>
                  <w:hideMark/>
                </w:tcPr>
                <w:p w:rsidR="00A06688" w:rsidRPr="00DC6BF2" w:rsidRDefault="00A06688" w:rsidP="006244CC">
                  <w:pPr>
                    <w:spacing w:after="0"/>
                    <w:rPr>
                      <w:rFonts w:ascii="Trebuchet MS" w:hAnsi="Trebuchet MS"/>
                    </w:rPr>
                  </w:pPr>
                  <w:r w:rsidRPr="00DC6BF2">
                    <w:rPr>
                      <w:rFonts w:ascii="Trebuchet MS" w:hAnsi="Trebuchet MS"/>
                    </w:rPr>
                    <w:t xml:space="preserve">operator introducere, validare </w:t>
                  </w:r>
                  <w:r w:rsidR="007640DF">
                    <w:rPr>
                      <w:rFonts w:ascii="Trebuchet MS" w:hAnsi="Trebuchet MS"/>
                    </w:rPr>
                    <w:t>ș</w:t>
                  </w:r>
                  <w:r w:rsidRPr="00DC6BF2">
                    <w:rPr>
                      <w:rFonts w:ascii="Trebuchet MS" w:hAnsi="Trebuchet MS"/>
                    </w:rPr>
                    <w:t>i prelucrare date</w:t>
                  </w:r>
                </w:p>
              </w:tc>
            </w:tr>
            <w:tr w:rsidR="00A06688" w:rsidRPr="00FF4732" w:rsidTr="00DC6BF2">
              <w:trPr>
                <w:trHeight w:val="255"/>
              </w:trPr>
              <w:tc>
                <w:tcPr>
                  <w:tcW w:w="988" w:type="dxa"/>
                  <w:noWrap/>
                  <w:hideMark/>
                </w:tcPr>
                <w:p w:rsidR="00A06688" w:rsidRPr="00DC6BF2" w:rsidRDefault="00A06688" w:rsidP="006244CC">
                  <w:pPr>
                    <w:spacing w:after="0"/>
                    <w:rPr>
                      <w:rFonts w:ascii="Trebuchet MS" w:hAnsi="Trebuchet MS"/>
                    </w:rPr>
                  </w:pPr>
                  <w:r w:rsidRPr="00DC6BF2">
                    <w:rPr>
                      <w:rFonts w:ascii="Trebuchet MS" w:hAnsi="Trebuchet MS"/>
                    </w:rPr>
                    <w:t>516903</w:t>
                  </w:r>
                </w:p>
              </w:tc>
              <w:tc>
                <w:tcPr>
                  <w:tcW w:w="8074" w:type="dxa"/>
                  <w:noWrap/>
                  <w:hideMark/>
                </w:tcPr>
                <w:p w:rsidR="00A06688" w:rsidRPr="00DC6BF2" w:rsidRDefault="00A06688" w:rsidP="006244CC">
                  <w:pPr>
                    <w:spacing w:after="0"/>
                    <w:rPr>
                      <w:rFonts w:ascii="Trebuchet MS" w:hAnsi="Trebuchet MS"/>
                    </w:rPr>
                  </w:pPr>
                  <w:r w:rsidRPr="00DC6BF2">
                    <w:rPr>
                      <w:rFonts w:ascii="Trebuchet MS" w:hAnsi="Trebuchet MS"/>
                    </w:rPr>
                    <w:t>organizator prest</w:t>
                  </w:r>
                  <w:r w:rsidR="007640DF">
                    <w:rPr>
                      <w:rFonts w:ascii="Trebuchet MS" w:hAnsi="Trebuchet MS"/>
                    </w:rPr>
                    <w:t>ă</w:t>
                  </w:r>
                  <w:r w:rsidRPr="00DC6BF2">
                    <w:rPr>
                      <w:rFonts w:ascii="Trebuchet MS" w:hAnsi="Trebuchet MS"/>
                    </w:rPr>
                    <w:t>ri servicii</w:t>
                  </w:r>
                </w:p>
              </w:tc>
            </w:tr>
            <w:tr w:rsidR="00A06688" w:rsidRPr="00FF4732" w:rsidTr="00DC6BF2">
              <w:trPr>
                <w:trHeight w:val="255"/>
              </w:trPr>
              <w:tc>
                <w:tcPr>
                  <w:tcW w:w="988" w:type="dxa"/>
                  <w:noWrap/>
                  <w:hideMark/>
                </w:tcPr>
                <w:p w:rsidR="00A06688" w:rsidRPr="00DC6BF2" w:rsidRDefault="00A06688" w:rsidP="006244CC">
                  <w:pPr>
                    <w:spacing w:after="0"/>
                    <w:rPr>
                      <w:rFonts w:ascii="Trebuchet MS" w:hAnsi="Trebuchet MS"/>
                    </w:rPr>
                  </w:pPr>
                  <w:r w:rsidRPr="00DC6BF2">
                    <w:rPr>
                      <w:rFonts w:ascii="Trebuchet MS" w:hAnsi="Trebuchet MS"/>
                    </w:rPr>
                    <w:t>242403</w:t>
                  </w:r>
                </w:p>
              </w:tc>
              <w:tc>
                <w:tcPr>
                  <w:tcW w:w="8074" w:type="dxa"/>
                  <w:noWrap/>
                  <w:hideMark/>
                </w:tcPr>
                <w:p w:rsidR="00A06688" w:rsidRPr="00DC6BF2" w:rsidRDefault="00A06688" w:rsidP="006244CC">
                  <w:pPr>
                    <w:spacing w:after="0"/>
                    <w:rPr>
                      <w:rFonts w:ascii="Trebuchet MS" w:hAnsi="Trebuchet MS"/>
                    </w:rPr>
                  </w:pPr>
                  <w:r w:rsidRPr="00DC6BF2">
                    <w:rPr>
                      <w:rFonts w:ascii="Trebuchet MS" w:hAnsi="Trebuchet MS"/>
                    </w:rPr>
                    <w:t>organizator/conceptor/consultant formare</w:t>
                  </w:r>
                </w:p>
              </w:tc>
            </w:tr>
            <w:tr w:rsidR="00A06688" w:rsidRPr="00FF4732" w:rsidTr="00DC6BF2">
              <w:trPr>
                <w:trHeight w:val="255"/>
              </w:trPr>
              <w:tc>
                <w:tcPr>
                  <w:tcW w:w="988" w:type="dxa"/>
                  <w:noWrap/>
                  <w:hideMark/>
                </w:tcPr>
                <w:p w:rsidR="00A06688" w:rsidRPr="00DC6BF2" w:rsidRDefault="00A06688" w:rsidP="006244CC">
                  <w:pPr>
                    <w:spacing w:after="0"/>
                    <w:rPr>
                      <w:rFonts w:ascii="Trebuchet MS" w:hAnsi="Trebuchet MS"/>
                    </w:rPr>
                  </w:pPr>
                  <w:r w:rsidRPr="00DC6BF2">
                    <w:rPr>
                      <w:rFonts w:ascii="Trebuchet MS" w:hAnsi="Trebuchet MS"/>
                    </w:rPr>
                    <w:t>251101</w:t>
                  </w:r>
                </w:p>
              </w:tc>
              <w:tc>
                <w:tcPr>
                  <w:tcW w:w="8074" w:type="dxa"/>
                  <w:noWrap/>
                  <w:hideMark/>
                </w:tcPr>
                <w:p w:rsidR="00A06688" w:rsidRPr="00DC6BF2" w:rsidRDefault="00A06688" w:rsidP="006244CC">
                  <w:pPr>
                    <w:spacing w:after="0"/>
                    <w:rPr>
                      <w:rFonts w:ascii="Trebuchet MS" w:hAnsi="Trebuchet MS"/>
                    </w:rPr>
                  </w:pPr>
                  <w:r w:rsidRPr="00DC6BF2">
                    <w:rPr>
                      <w:rFonts w:ascii="Trebuchet MS" w:hAnsi="Trebuchet MS"/>
                    </w:rPr>
                    <w:t>proiectant sisteme informatice</w:t>
                  </w:r>
                </w:p>
              </w:tc>
            </w:tr>
            <w:tr w:rsidR="00A06688" w:rsidRPr="00FF4732" w:rsidTr="00DC6BF2">
              <w:trPr>
                <w:trHeight w:val="255"/>
              </w:trPr>
              <w:tc>
                <w:tcPr>
                  <w:tcW w:w="988" w:type="dxa"/>
                  <w:noWrap/>
                  <w:hideMark/>
                </w:tcPr>
                <w:p w:rsidR="00A06688" w:rsidRPr="00DC6BF2" w:rsidRDefault="00A06688" w:rsidP="006244CC">
                  <w:pPr>
                    <w:spacing w:after="0"/>
                    <w:rPr>
                      <w:rFonts w:ascii="Trebuchet MS" w:hAnsi="Trebuchet MS"/>
                    </w:rPr>
                  </w:pPr>
                  <w:r w:rsidRPr="00DC6BF2">
                    <w:rPr>
                      <w:rFonts w:ascii="Trebuchet MS" w:hAnsi="Trebuchet MS"/>
                    </w:rPr>
                    <w:t>331309</w:t>
                  </w:r>
                </w:p>
              </w:tc>
              <w:tc>
                <w:tcPr>
                  <w:tcW w:w="8074" w:type="dxa"/>
                  <w:noWrap/>
                  <w:hideMark/>
                </w:tcPr>
                <w:p w:rsidR="00A06688" w:rsidRPr="00DC6BF2" w:rsidRDefault="007640DF" w:rsidP="006244CC">
                  <w:pPr>
                    <w:spacing w:after="0"/>
                    <w:rPr>
                      <w:rFonts w:ascii="Trebuchet MS" w:hAnsi="Trebuchet MS"/>
                    </w:rPr>
                  </w:pPr>
                  <w:r>
                    <w:rPr>
                      <w:rFonts w:ascii="Trebuchet MS" w:hAnsi="Trebuchet MS"/>
                    </w:rPr>
                    <w:t>r</w:t>
                  </w:r>
                  <w:r w:rsidR="00A06688" w:rsidRPr="00DC6BF2">
                    <w:rPr>
                      <w:rFonts w:ascii="Trebuchet MS" w:hAnsi="Trebuchet MS"/>
                    </w:rPr>
                    <w:t>eferent</w:t>
                  </w:r>
                </w:p>
              </w:tc>
            </w:tr>
            <w:tr w:rsidR="00A06688" w:rsidRPr="00FF4732" w:rsidTr="00DC6BF2">
              <w:trPr>
                <w:trHeight w:val="255"/>
              </w:trPr>
              <w:tc>
                <w:tcPr>
                  <w:tcW w:w="988" w:type="dxa"/>
                  <w:noWrap/>
                  <w:hideMark/>
                </w:tcPr>
                <w:p w:rsidR="00A06688" w:rsidRPr="00DC6BF2" w:rsidRDefault="00A06688" w:rsidP="006244CC">
                  <w:pPr>
                    <w:spacing w:after="0"/>
                    <w:rPr>
                      <w:rFonts w:ascii="Trebuchet MS" w:hAnsi="Trebuchet MS"/>
                    </w:rPr>
                  </w:pPr>
                  <w:r w:rsidRPr="00DC6BF2">
                    <w:rPr>
                      <w:rFonts w:ascii="Trebuchet MS" w:hAnsi="Trebuchet MS"/>
                    </w:rPr>
                    <w:t>241104</w:t>
                  </w:r>
                </w:p>
              </w:tc>
              <w:tc>
                <w:tcPr>
                  <w:tcW w:w="8074" w:type="dxa"/>
                  <w:noWrap/>
                  <w:hideMark/>
                </w:tcPr>
                <w:p w:rsidR="00A06688" w:rsidRPr="00DC6BF2" w:rsidRDefault="00A06688" w:rsidP="006244CC">
                  <w:pPr>
                    <w:spacing w:after="0"/>
                    <w:rPr>
                      <w:rFonts w:ascii="Trebuchet MS" w:hAnsi="Trebuchet MS"/>
                    </w:rPr>
                  </w:pPr>
                  <w:r w:rsidRPr="00DC6BF2">
                    <w:rPr>
                      <w:rFonts w:ascii="Trebuchet MS" w:hAnsi="Trebuchet MS"/>
                    </w:rPr>
                    <w:t>referent de specialitate financiar-contabilitate</w:t>
                  </w:r>
                </w:p>
              </w:tc>
            </w:tr>
            <w:tr w:rsidR="00A06688" w:rsidRPr="00FF4732" w:rsidTr="00DC6BF2">
              <w:trPr>
                <w:trHeight w:val="255"/>
              </w:trPr>
              <w:tc>
                <w:tcPr>
                  <w:tcW w:w="988" w:type="dxa"/>
                  <w:noWrap/>
                  <w:hideMark/>
                </w:tcPr>
                <w:p w:rsidR="00A06688" w:rsidRPr="00DC6BF2" w:rsidRDefault="00A06688" w:rsidP="006244CC">
                  <w:pPr>
                    <w:spacing w:after="0"/>
                    <w:rPr>
                      <w:rFonts w:ascii="Trebuchet MS" w:hAnsi="Trebuchet MS"/>
                    </w:rPr>
                  </w:pPr>
                  <w:r w:rsidRPr="00DC6BF2">
                    <w:rPr>
                      <w:rFonts w:ascii="Trebuchet MS" w:hAnsi="Trebuchet MS"/>
                    </w:rPr>
                    <w:t>242204</w:t>
                  </w:r>
                </w:p>
              </w:tc>
              <w:tc>
                <w:tcPr>
                  <w:tcW w:w="8074" w:type="dxa"/>
                  <w:noWrap/>
                  <w:hideMark/>
                </w:tcPr>
                <w:p w:rsidR="00A06688" w:rsidRPr="00DC6BF2" w:rsidRDefault="00A06688" w:rsidP="006244CC">
                  <w:pPr>
                    <w:spacing w:after="0"/>
                    <w:rPr>
                      <w:rFonts w:ascii="Trebuchet MS" w:hAnsi="Trebuchet MS"/>
                    </w:rPr>
                  </w:pPr>
                  <w:r w:rsidRPr="00DC6BF2">
                    <w:rPr>
                      <w:rFonts w:ascii="Trebuchet MS" w:hAnsi="Trebuchet MS"/>
                    </w:rPr>
                    <w:t xml:space="preserve">referent de specialitate </w:t>
                  </w:r>
                  <w:r w:rsidR="007640DF">
                    <w:rPr>
                      <w:rFonts w:ascii="Trebuchet MS" w:hAnsi="Trebuchet MS"/>
                    </w:rPr>
                    <w:t>î</w:t>
                  </w:r>
                  <w:r w:rsidRPr="00DC6BF2">
                    <w:rPr>
                      <w:rFonts w:ascii="Trebuchet MS" w:hAnsi="Trebuchet MS"/>
                    </w:rPr>
                    <w:t>n administra</w:t>
                  </w:r>
                  <w:r w:rsidR="007640DF">
                    <w:rPr>
                      <w:rFonts w:ascii="Trebuchet MS" w:hAnsi="Trebuchet MS"/>
                    </w:rPr>
                    <w:t>ț</w:t>
                  </w:r>
                  <w:r w:rsidRPr="00DC6BF2">
                    <w:rPr>
                      <w:rFonts w:ascii="Trebuchet MS" w:hAnsi="Trebuchet MS"/>
                    </w:rPr>
                    <w:t>ia public</w:t>
                  </w:r>
                  <w:r w:rsidR="007640DF">
                    <w:rPr>
                      <w:rFonts w:ascii="Trebuchet MS" w:hAnsi="Trebuchet MS"/>
                    </w:rPr>
                    <w:t>ă</w:t>
                  </w:r>
                </w:p>
              </w:tc>
            </w:tr>
            <w:tr w:rsidR="00A06688" w:rsidRPr="00FF4732" w:rsidTr="00DC6BF2">
              <w:trPr>
                <w:trHeight w:val="255"/>
              </w:trPr>
              <w:tc>
                <w:tcPr>
                  <w:tcW w:w="988" w:type="dxa"/>
                  <w:noWrap/>
                  <w:hideMark/>
                </w:tcPr>
                <w:p w:rsidR="00A06688" w:rsidRPr="00DC6BF2" w:rsidRDefault="00A06688" w:rsidP="006244CC">
                  <w:pPr>
                    <w:spacing w:after="0"/>
                    <w:rPr>
                      <w:rFonts w:ascii="Trebuchet MS" w:hAnsi="Trebuchet MS"/>
                    </w:rPr>
                  </w:pPr>
                  <w:r w:rsidRPr="00DC6BF2">
                    <w:rPr>
                      <w:rFonts w:ascii="Trebuchet MS" w:hAnsi="Trebuchet MS"/>
                    </w:rPr>
                    <w:t>261914</w:t>
                  </w:r>
                </w:p>
              </w:tc>
              <w:tc>
                <w:tcPr>
                  <w:tcW w:w="8074" w:type="dxa"/>
                  <w:noWrap/>
                  <w:hideMark/>
                </w:tcPr>
                <w:p w:rsidR="00A06688" w:rsidRPr="00DC6BF2" w:rsidRDefault="00A06688" w:rsidP="006244CC">
                  <w:pPr>
                    <w:spacing w:after="0"/>
                    <w:rPr>
                      <w:rFonts w:ascii="Trebuchet MS" w:hAnsi="Trebuchet MS"/>
                    </w:rPr>
                  </w:pPr>
                  <w:r w:rsidRPr="00DC6BF2">
                    <w:rPr>
                      <w:rFonts w:ascii="Trebuchet MS" w:hAnsi="Trebuchet MS"/>
                    </w:rPr>
                    <w:t>revizor jurist</w:t>
                  </w:r>
                </w:p>
              </w:tc>
            </w:tr>
            <w:tr w:rsidR="00A06688" w:rsidRPr="00FF4732" w:rsidTr="00DC6BF2">
              <w:trPr>
                <w:trHeight w:val="255"/>
              </w:trPr>
              <w:tc>
                <w:tcPr>
                  <w:tcW w:w="988" w:type="dxa"/>
                  <w:noWrap/>
                  <w:hideMark/>
                </w:tcPr>
                <w:p w:rsidR="00A06688" w:rsidRPr="00DC6BF2" w:rsidRDefault="00A06688" w:rsidP="006244CC">
                  <w:pPr>
                    <w:spacing w:after="0"/>
                    <w:rPr>
                      <w:rFonts w:ascii="Trebuchet MS" w:hAnsi="Trebuchet MS"/>
                    </w:rPr>
                  </w:pPr>
                  <w:r w:rsidRPr="00DC6BF2">
                    <w:rPr>
                      <w:rFonts w:ascii="Trebuchet MS" w:hAnsi="Trebuchet MS"/>
                    </w:rPr>
                    <w:t>334301</w:t>
                  </w:r>
                </w:p>
              </w:tc>
              <w:tc>
                <w:tcPr>
                  <w:tcW w:w="8074" w:type="dxa"/>
                  <w:noWrap/>
                  <w:hideMark/>
                </w:tcPr>
                <w:p w:rsidR="00A06688" w:rsidRPr="00DC6BF2" w:rsidRDefault="00A06688" w:rsidP="006244CC">
                  <w:pPr>
                    <w:spacing w:after="0"/>
                    <w:rPr>
                      <w:rFonts w:ascii="Trebuchet MS" w:hAnsi="Trebuchet MS"/>
                    </w:rPr>
                  </w:pPr>
                  <w:r w:rsidRPr="00DC6BF2">
                    <w:rPr>
                      <w:rFonts w:ascii="Trebuchet MS" w:hAnsi="Trebuchet MS"/>
                    </w:rPr>
                    <w:t>secretar administrativ</w:t>
                  </w:r>
                </w:p>
              </w:tc>
            </w:tr>
            <w:tr w:rsidR="00A06688" w:rsidRPr="00FF4732" w:rsidTr="00DC6BF2">
              <w:trPr>
                <w:trHeight w:val="255"/>
              </w:trPr>
              <w:tc>
                <w:tcPr>
                  <w:tcW w:w="988" w:type="dxa"/>
                  <w:noWrap/>
                  <w:hideMark/>
                </w:tcPr>
                <w:p w:rsidR="00A06688" w:rsidRPr="00DC6BF2" w:rsidRDefault="00A06688" w:rsidP="006244CC">
                  <w:pPr>
                    <w:spacing w:after="0"/>
                    <w:rPr>
                      <w:rFonts w:ascii="Trebuchet MS" w:hAnsi="Trebuchet MS"/>
                    </w:rPr>
                  </w:pPr>
                  <w:r w:rsidRPr="00DC6BF2">
                    <w:rPr>
                      <w:rFonts w:ascii="Trebuchet MS" w:hAnsi="Trebuchet MS"/>
                    </w:rPr>
                    <w:t>412001</w:t>
                  </w:r>
                </w:p>
              </w:tc>
              <w:tc>
                <w:tcPr>
                  <w:tcW w:w="8074" w:type="dxa"/>
                  <w:noWrap/>
                  <w:hideMark/>
                </w:tcPr>
                <w:p w:rsidR="00A06688" w:rsidRPr="00DC6BF2" w:rsidRDefault="007640DF" w:rsidP="006244CC">
                  <w:pPr>
                    <w:spacing w:after="0"/>
                    <w:rPr>
                      <w:rFonts w:ascii="Trebuchet MS" w:hAnsi="Trebuchet MS"/>
                    </w:rPr>
                  </w:pPr>
                  <w:r>
                    <w:rPr>
                      <w:rFonts w:ascii="Trebuchet MS" w:hAnsi="Trebuchet MS"/>
                    </w:rPr>
                    <w:t>s</w:t>
                  </w:r>
                  <w:r w:rsidR="00A06688" w:rsidRPr="00DC6BF2">
                    <w:rPr>
                      <w:rFonts w:ascii="Trebuchet MS" w:hAnsi="Trebuchet MS"/>
                    </w:rPr>
                    <w:t>ecretar</w:t>
                  </w:r>
                  <w:r>
                    <w:rPr>
                      <w:rFonts w:ascii="Trebuchet MS" w:hAnsi="Trebuchet MS"/>
                    </w:rPr>
                    <w:t>ă</w:t>
                  </w:r>
                </w:p>
              </w:tc>
            </w:tr>
            <w:tr w:rsidR="00A06688" w:rsidRPr="00FF4732" w:rsidTr="00DC6BF2">
              <w:trPr>
                <w:trHeight w:val="255"/>
              </w:trPr>
              <w:tc>
                <w:tcPr>
                  <w:tcW w:w="988" w:type="dxa"/>
                  <w:noWrap/>
                  <w:hideMark/>
                </w:tcPr>
                <w:p w:rsidR="00A06688" w:rsidRPr="00DC6BF2" w:rsidRDefault="00A06688" w:rsidP="006244CC">
                  <w:pPr>
                    <w:spacing w:after="0"/>
                    <w:rPr>
                      <w:rFonts w:ascii="Trebuchet MS" w:hAnsi="Trebuchet MS"/>
                    </w:rPr>
                  </w:pPr>
                  <w:r w:rsidRPr="00DC6BF2">
                    <w:rPr>
                      <w:rFonts w:ascii="Trebuchet MS" w:hAnsi="Trebuchet MS"/>
                    </w:rPr>
                    <w:t>121124</w:t>
                  </w:r>
                </w:p>
              </w:tc>
              <w:tc>
                <w:tcPr>
                  <w:tcW w:w="8074" w:type="dxa"/>
                  <w:noWrap/>
                  <w:hideMark/>
                </w:tcPr>
                <w:p w:rsidR="00A06688" w:rsidRPr="00DC6BF2" w:rsidRDefault="007640DF" w:rsidP="006244CC">
                  <w:pPr>
                    <w:spacing w:after="0"/>
                    <w:rPr>
                      <w:rFonts w:ascii="Trebuchet MS" w:hAnsi="Trebuchet MS"/>
                    </w:rPr>
                  </w:pPr>
                  <w:r>
                    <w:rPr>
                      <w:rFonts w:ascii="Trebuchet MS" w:hAnsi="Trebuchet MS"/>
                    </w:rPr>
                    <w:t>ș</w:t>
                  </w:r>
                  <w:r w:rsidR="00A06688" w:rsidRPr="00DC6BF2">
                    <w:rPr>
                      <w:rFonts w:ascii="Trebuchet MS" w:hAnsi="Trebuchet MS"/>
                    </w:rPr>
                    <w:t>ef birou/serviciu financiar-contabilitate</w:t>
                  </w:r>
                </w:p>
              </w:tc>
            </w:tr>
            <w:tr w:rsidR="00A06688" w:rsidRPr="00FF4732" w:rsidTr="00DC6BF2">
              <w:trPr>
                <w:trHeight w:val="255"/>
              </w:trPr>
              <w:tc>
                <w:tcPr>
                  <w:tcW w:w="988" w:type="dxa"/>
                  <w:noWrap/>
                  <w:hideMark/>
                </w:tcPr>
                <w:p w:rsidR="00A06688" w:rsidRPr="00DC6BF2" w:rsidRDefault="00A06688" w:rsidP="006244CC">
                  <w:pPr>
                    <w:spacing w:after="0"/>
                    <w:rPr>
                      <w:rFonts w:ascii="Trebuchet MS" w:hAnsi="Trebuchet MS"/>
                    </w:rPr>
                  </w:pPr>
                  <w:r w:rsidRPr="00DC6BF2">
                    <w:rPr>
                      <w:rFonts w:ascii="Trebuchet MS" w:hAnsi="Trebuchet MS"/>
                    </w:rPr>
                    <w:t>132414</w:t>
                  </w:r>
                </w:p>
              </w:tc>
              <w:tc>
                <w:tcPr>
                  <w:tcW w:w="8074" w:type="dxa"/>
                  <w:noWrap/>
                  <w:hideMark/>
                </w:tcPr>
                <w:p w:rsidR="00A06688" w:rsidRPr="00DC6BF2" w:rsidRDefault="007640DF" w:rsidP="006244CC">
                  <w:pPr>
                    <w:spacing w:after="0"/>
                    <w:rPr>
                      <w:rFonts w:ascii="Trebuchet MS" w:hAnsi="Trebuchet MS"/>
                    </w:rPr>
                  </w:pPr>
                  <w:r>
                    <w:rPr>
                      <w:rFonts w:ascii="Trebuchet MS" w:hAnsi="Trebuchet MS"/>
                    </w:rPr>
                    <w:t>ș</w:t>
                  </w:r>
                  <w:r w:rsidR="00A06688" w:rsidRPr="00DC6BF2">
                    <w:rPr>
                      <w:rFonts w:ascii="Trebuchet MS" w:hAnsi="Trebuchet MS"/>
                    </w:rPr>
                    <w:t>ef birou/serviciu rela</w:t>
                  </w:r>
                  <w:r>
                    <w:rPr>
                      <w:rFonts w:ascii="Trebuchet MS" w:hAnsi="Trebuchet MS"/>
                    </w:rPr>
                    <w:t>ț</w:t>
                  </w:r>
                  <w:r w:rsidR="00A06688" w:rsidRPr="00DC6BF2">
                    <w:rPr>
                      <w:rFonts w:ascii="Trebuchet MS" w:hAnsi="Trebuchet MS"/>
                    </w:rPr>
                    <w:t>ii interna</w:t>
                  </w:r>
                  <w:r>
                    <w:rPr>
                      <w:rFonts w:ascii="Trebuchet MS" w:hAnsi="Trebuchet MS"/>
                    </w:rPr>
                    <w:t>ț</w:t>
                  </w:r>
                  <w:r w:rsidR="00A06688" w:rsidRPr="00DC6BF2">
                    <w:rPr>
                      <w:rFonts w:ascii="Trebuchet MS" w:hAnsi="Trebuchet MS"/>
                    </w:rPr>
                    <w:t>ionale</w:t>
                  </w:r>
                </w:p>
              </w:tc>
            </w:tr>
            <w:tr w:rsidR="00A06688" w:rsidRPr="00FF4732" w:rsidTr="00DC6BF2">
              <w:trPr>
                <w:trHeight w:val="255"/>
              </w:trPr>
              <w:tc>
                <w:tcPr>
                  <w:tcW w:w="988" w:type="dxa"/>
                  <w:noWrap/>
                  <w:hideMark/>
                </w:tcPr>
                <w:p w:rsidR="00A06688" w:rsidRPr="00DC6BF2" w:rsidRDefault="00A06688" w:rsidP="006244CC">
                  <w:pPr>
                    <w:spacing w:after="0"/>
                    <w:rPr>
                      <w:rFonts w:ascii="Trebuchet MS" w:hAnsi="Trebuchet MS"/>
                    </w:rPr>
                  </w:pPr>
                  <w:r w:rsidRPr="00DC6BF2">
                    <w:rPr>
                      <w:rFonts w:ascii="Trebuchet MS" w:hAnsi="Trebuchet MS"/>
                    </w:rPr>
                    <w:t>134916</w:t>
                  </w:r>
                </w:p>
              </w:tc>
              <w:tc>
                <w:tcPr>
                  <w:tcW w:w="8074" w:type="dxa"/>
                  <w:noWrap/>
                  <w:hideMark/>
                </w:tcPr>
                <w:p w:rsidR="00A06688" w:rsidRPr="00DC6BF2" w:rsidRDefault="007640DF" w:rsidP="006244CC">
                  <w:pPr>
                    <w:spacing w:after="0"/>
                    <w:rPr>
                      <w:rFonts w:ascii="Trebuchet MS" w:hAnsi="Trebuchet MS"/>
                    </w:rPr>
                  </w:pPr>
                  <w:r>
                    <w:rPr>
                      <w:rFonts w:ascii="Trebuchet MS" w:hAnsi="Trebuchet MS"/>
                    </w:rPr>
                    <w:t>ș</w:t>
                  </w:r>
                  <w:r w:rsidR="00A06688" w:rsidRPr="00DC6BF2">
                    <w:rPr>
                      <w:rFonts w:ascii="Trebuchet MS" w:hAnsi="Trebuchet MS"/>
                    </w:rPr>
                    <w:t>ef oficiu juridic</w:t>
                  </w:r>
                </w:p>
              </w:tc>
            </w:tr>
            <w:tr w:rsidR="00A06688" w:rsidRPr="00FF4732" w:rsidTr="00DC6BF2">
              <w:trPr>
                <w:trHeight w:val="255"/>
              </w:trPr>
              <w:tc>
                <w:tcPr>
                  <w:tcW w:w="988" w:type="dxa"/>
                  <w:noWrap/>
                  <w:hideMark/>
                </w:tcPr>
                <w:p w:rsidR="00A06688" w:rsidRPr="00DC6BF2" w:rsidRDefault="00A06688" w:rsidP="006244CC">
                  <w:pPr>
                    <w:spacing w:after="0"/>
                    <w:rPr>
                      <w:rFonts w:ascii="Trebuchet MS" w:hAnsi="Trebuchet MS"/>
                    </w:rPr>
                  </w:pPr>
                  <w:r w:rsidRPr="00DC6BF2">
                    <w:rPr>
                      <w:rFonts w:ascii="Trebuchet MS" w:hAnsi="Trebuchet MS"/>
                    </w:rPr>
                    <w:t>214112</w:t>
                  </w:r>
                </w:p>
              </w:tc>
              <w:tc>
                <w:tcPr>
                  <w:tcW w:w="8074" w:type="dxa"/>
                  <w:noWrap/>
                  <w:hideMark/>
                </w:tcPr>
                <w:p w:rsidR="00A06688" w:rsidRPr="00DC6BF2" w:rsidRDefault="00A06688" w:rsidP="006244CC">
                  <w:pPr>
                    <w:spacing w:after="0"/>
                    <w:rPr>
                      <w:rFonts w:ascii="Trebuchet MS" w:hAnsi="Trebuchet MS"/>
                    </w:rPr>
                  </w:pPr>
                  <w:r w:rsidRPr="00DC6BF2">
                    <w:rPr>
                      <w:rFonts w:ascii="Trebuchet MS" w:hAnsi="Trebuchet MS"/>
                    </w:rPr>
                    <w:t>specialist documentatie studii</w:t>
                  </w:r>
                </w:p>
              </w:tc>
            </w:tr>
            <w:tr w:rsidR="00A06688" w:rsidRPr="00FF4732" w:rsidTr="00DC6BF2">
              <w:trPr>
                <w:trHeight w:val="255"/>
              </w:trPr>
              <w:tc>
                <w:tcPr>
                  <w:tcW w:w="988" w:type="dxa"/>
                  <w:noWrap/>
                  <w:hideMark/>
                </w:tcPr>
                <w:p w:rsidR="00A06688" w:rsidRPr="00DC6BF2" w:rsidRDefault="00A06688" w:rsidP="006244CC">
                  <w:pPr>
                    <w:spacing w:after="0"/>
                    <w:rPr>
                      <w:rFonts w:ascii="Trebuchet MS" w:hAnsi="Trebuchet MS"/>
                    </w:rPr>
                  </w:pPr>
                  <w:r w:rsidRPr="00DC6BF2">
                    <w:rPr>
                      <w:rFonts w:ascii="Trebuchet MS" w:hAnsi="Trebuchet MS"/>
                    </w:rPr>
                    <w:t>122314</w:t>
                  </w:r>
                </w:p>
              </w:tc>
              <w:tc>
                <w:tcPr>
                  <w:tcW w:w="8074" w:type="dxa"/>
                  <w:noWrap/>
                  <w:hideMark/>
                </w:tcPr>
                <w:p w:rsidR="00A06688" w:rsidRPr="00DC6BF2" w:rsidRDefault="007640DF" w:rsidP="006244CC">
                  <w:pPr>
                    <w:spacing w:after="0"/>
                    <w:rPr>
                      <w:rFonts w:ascii="Trebuchet MS" w:hAnsi="Trebuchet MS"/>
                    </w:rPr>
                  </w:pPr>
                  <w:r>
                    <w:rPr>
                      <w:rFonts w:ascii="Trebuchet MS" w:hAnsi="Trebuchet MS"/>
                    </w:rPr>
                    <w:t>ș</w:t>
                  </w:r>
                  <w:r w:rsidR="00A06688" w:rsidRPr="00DC6BF2">
                    <w:rPr>
                      <w:rFonts w:ascii="Trebuchet MS" w:hAnsi="Trebuchet MS"/>
                    </w:rPr>
                    <w:t>ef proiect/program</w:t>
                  </w:r>
                </w:p>
              </w:tc>
            </w:tr>
            <w:tr w:rsidR="00A06688" w:rsidRPr="00FF4732" w:rsidTr="00DC6BF2">
              <w:trPr>
                <w:trHeight w:val="255"/>
              </w:trPr>
              <w:tc>
                <w:tcPr>
                  <w:tcW w:w="988" w:type="dxa"/>
                  <w:noWrap/>
                  <w:hideMark/>
                </w:tcPr>
                <w:p w:rsidR="00A06688" w:rsidRPr="00DC6BF2" w:rsidRDefault="00A06688" w:rsidP="006244CC">
                  <w:pPr>
                    <w:spacing w:after="0"/>
                    <w:rPr>
                      <w:rFonts w:ascii="Trebuchet MS" w:hAnsi="Trebuchet MS"/>
                    </w:rPr>
                  </w:pPr>
                  <w:r w:rsidRPr="00DC6BF2">
                    <w:rPr>
                      <w:rFonts w:ascii="Trebuchet MS" w:hAnsi="Trebuchet MS"/>
                    </w:rPr>
                    <w:t>111225</w:t>
                  </w:r>
                </w:p>
              </w:tc>
              <w:tc>
                <w:tcPr>
                  <w:tcW w:w="8074" w:type="dxa"/>
                  <w:noWrap/>
                  <w:hideMark/>
                </w:tcPr>
                <w:p w:rsidR="00A06688" w:rsidRPr="00DC6BF2" w:rsidRDefault="007640DF" w:rsidP="006244CC">
                  <w:pPr>
                    <w:spacing w:after="0"/>
                    <w:rPr>
                      <w:rFonts w:ascii="Trebuchet MS" w:hAnsi="Trebuchet MS"/>
                    </w:rPr>
                  </w:pPr>
                  <w:r>
                    <w:rPr>
                      <w:rFonts w:ascii="Trebuchet MS" w:hAnsi="Trebuchet MS"/>
                    </w:rPr>
                    <w:t>ș</w:t>
                  </w:r>
                  <w:r w:rsidR="00A06688" w:rsidRPr="00DC6BF2">
                    <w:rPr>
                      <w:rFonts w:ascii="Trebuchet MS" w:hAnsi="Trebuchet MS"/>
                    </w:rPr>
                    <w:t>ef serviciu institu</w:t>
                  </w:r>
                  <w:r>
                    <w:rPr>
                      <w:rFonts w:ascii="Trebuchet MS" w:hAnsi="Trebuchet MS"/>
                    </w:rPr>
                    <w:t>ț</w:t>
                  </w:r>
                  <w:r w:rsidR="00A06688" w:rsidRPr="00DC6BF2">
                    <w:rPr>
                      <w:rFonts w:ascii="Trebuchet MS" w:hAnsi="Trebuchet MS"/>
                    </w:rPr>
                    <w:t>ie public</w:t>
                  </w:r>
                  <w:r>
                    <w:rPr>
                      <w:rFonts w:ascii="Trebuchet MS" w:hAnsi="Trebuchet MS"/>
                    </w:rPr>
                    <w:t>ă</w:t>
                  </w:r>
                </w:p>
              </w:tc>
            </w:tr>
            <w:tr w:rsidR="00A06688" w:rsidRPr="00FF4732" w:rsidTr="00DC6BF2">
              <w:trPr>
                <w:trHeight w:val="255"/>
              </w:trPr>
              <w:tc>
                <w:tcPr>
                  <w:tcW w:w="988" w:type="dxa"/>
                  <w:noWrap/>
                  <w:hideMark/>
                </w:tcPr>
                <w:p w:rsidR="00A06688" w:rsidRPr="00DC6BF2" w:rsidRDefault="00A06688" w:rsidP="006244CC">
                  <w:pPr>
                    <w:spacing w:after="0"/>
                    <w:rPr>
                      <w:rFonts w:ascii="Trebuchet MS" w:hAnsi="Trebuchet MS"/>
                    </w:rPr>
                  </w:pPr>
                  <w:r w:rsidRPr="00DC6BF2">
                    <w:rPr>
                      <w:rFonts w:ascii="Trebuchet MS" w:hAnsi="Trebuchet MS"/>
                    </w:rPr>
                    <w:lastRenderedPageBreak/>
                    <w:t>251302</w:t>
                  </w:r>
                </w:p>
              </w:tc>
              <w:tc>
                <w:tcPr>
                  <w:tcW w:w="8074" w:type="dxa"/>
                  <w:noWrap/>
                  <w:hideMark/>
                </w:tcPr>
                <w:p w:rsidR="00A06688" w:rsidRPr="00DC6BF2" w:rsidRDefault="00A06688" w:rsidP="006244CC">
                  <w:pPr>
                    <w:spacing w:after="0"/>
                    <w:rPr>
                      <w:rFonts w:ascii="Trebuchet MS" w:hAnsi="Trebuchet MS"/>
                    </w:rPr>
                  </w:pPr>
                  <w:r w:rsidRPr="00DC6BF2">
                    <w:rPr>
                      <w:rFonts w:ascii="Trebuchet MS" w:hAnsi="Trebuchet MS"/>
                    </w:rPr>
                    <w:t xml:space="preserve">specialist </w:t>
                  </w:r>
                  <w:r w:rsidR="007640DF">
                    <w:rPr>
                      <w:rFonts w:ascii="Trebuchet MS" w:hAnsi="Trebuchet MS"/>
                    </w:rPr>
                    <w:t>î</w:t>
                  </w:r>
                  <w:r w:rsidRPr="00DC6BF2">
                    <w:rPr>
                      <w:rFonts w:ascii="Trebuchet MS" w:hAnsi="Trebuchet MS"/>
                    </w:rPr>
                    <w:t>n e-Guvernare</w:t>
                  </w:r>
                </w:p>
              </w:tc>
            </w:tr>
            <w:tr w:rsidR="00A06688" w:rsidRPr="00FF4732" w:rsidTr="00DC6BF2">
              <w:trPr>
                <w:trHeight w:val="255"/>
              </w:trPr>
              <w:tc>
                <w:tcPr>
                  <w:tcW w:w="988" w:type="dxa"/>
                  <w:noWrap/>
                  <w:hideMark/>
                </w:tcPr>
                <w:p w:rsidR="00A06688" w:rsidRPr="00DC6BF2" w:rsidRDefault="00A06688" w:rsidP="006244CC">
                  <w:pPr>
                    <w:spacing w:after="0"/>
                    <w:rPr>
                      <w:rFonts w:ascii="Trebuchet MS" w:hAnsi="Trebuchet MS"/>
                    </w:rPr>
                  </w:pPr>
                  <w:r w:rsidRPr="00DC6BF2">
                    <w:rPr>
                      <w:rFonts w:ascii="Trebuchet MS" w:hAnsi="Trebuchet MS"/>
                    </w:rPr>
                    <w:t>251303</w:t>
                  </w:r>
                </w:p>
              </w:tc>
              <w:tc>
                <w:tcPr>
                  <w:tcW w:w="8074" w:type="dxa"/>
                  <w:noWrap/>
                  <w:hideMark/>
                </w:tcPr>
                <w:p w:rsidR="00A06688" w:rsidRPr="00DC6BF2" w:rsidRDefault="00A06688" w:rsidP="006244CC">
                  <w:pPr>
                    <w:spacing w:after="0"/>
                    <w:rPr>
                      <w:rFonts w:ascii="Trebuchet MS" w:hAnsi="Trebuchet MS"/>
                    </w:rPr>
                  </w:pPr>
                  <w:r w:rsidRPr="00DC6BF2">
                    <w:rPr>
                      <w:rFonts w:ascii="Trebuchet MS" w:hAnsi="Trebuchet MS"/>
                    </w:rPr>
                    <w:t xml:space="preserve">specialist </w:t>
                  </w:r>
                  <w:r w:rsidR="007640DF">
                    <w:rPr>
                      <w:rFonts w:ascii="Trebuchet MS" w:hAnsi="Trebuchet MS"/>
                    </w:rPr>
                    <w:t>î</w:t>
                  </w:r>
                  <w:r w:rsidRPr="00DC6BF2">
                    <w:rPr>
                      <w:rFonts w:ascii="Trebuchet MS" w:hAnsi="Trebuchet MS"/>
                    </w:rPr>
                    <w:t>n e-Media</w:t>
                  </w:r>
                </w:p>
              </w:tc>
            </w:tr>
            <w:tr w:rsidR="00A06688" w:rsidRPr="00FF4732" w:rsidTr="00DC6BF2">
              <w:trPr>
                <w:trHeight w:val="255"/>
              </w:trPr>
              <w:tc>
                <w:tcPr>
                  <w:tcW w:w="988" w:type="dxa"/>
                  <w:noWrap/>
                  <w:hideMark/>
                </w:tcPr>
                <w:p w:rsidR="00A06688" w:rsidRPr="00DC6BF2" w:rsidRDefault="00A06688" w:rsidP="006244CC">
                  <w:pPr>
                    <w:spacing w:after="0"/>
                    <w:rPr>
                      <w:rFonts w:ascii="Trebuchet MS" w:hAnsi="Trebuchet MS"/>
                    </w:rPr>
                  </w:pPr>
                  <w:r w:rsidRPr="00DC6BF2">
                    <w:rPr>
                      <w:rFonts w:ascii="Trebuchet MS" w:hAnsi="Trebuchet MS"/>
                    </w:rPr>
                    <w:t>251304</w:t>
                  </w:r>
                </w:p>
              </w:tc>
              <w:tc>
                <w:tcPr>
                  <w:tcW w:w="8074" w:type="dxa"/>
                  <w:noWrap/>
                  <w:hideMark/>
                </w:tcPr>
                <w:p w:rsidR="00A06688" w:rsidRPr="00DC6BF2" w:rsidRDefault="00A06688" w:rsidP="006244CC">
                  <w:pPr>
                    <w:spacing w:after="0"/>
                    <w:rPr>
                      <w:rFonts w:ascii="Trebuchet MS" w:hAnsi="Trebuchet MS"/>
                    </w:rPr>
                  </w:pPr>
                  <w:r w:rsidRPr="00DC6BF2">
                    <w:rPr>
                      <w:rFonts w:ascii="Trebuchet MS" w:hAnsi="Trebuchet MS"/>
                    </w:rPr>
                    <w:t xml:space="preserve">specialist </w:t>
                  </w:r>
                  <w:r w:rsidR="007640DF">
                    <w:rPr>
                      <w:rFonts w:ascii="Trebuchet MS" w:hAnsi="Trebuchet MS"/>
                    </w:rPr>
                    <w:t>î</w:t>
                  </w:r>
                  <w:r w:rsidRPr="00DC6BF2">
                    <w:rPr>
                      <w:rFonts w:ascii="Trebuchet MS" w:hAnsi="Trebuchet MS"/>
                    </w:rPr>
                    <w:t>n e-Sanatate</w:t>
                  </w:r>
                </w:p>
              </w:tc>
            </w:tr>
            <w:tr w:rsidR="00A06688" w:rsidRPr="00FF4732" w:rsidTr="00DC6BF2">
              <w:trPr>
                <w:trHeight w:val="255"/>
              </w:trPr>
              <w:tc>
                <w:tcPr>
                  <w:tcW w:w="988" w:type="dxa"/>
                  <w:noWrap/>
                  <w:hideMark/>
                </w:tcPr>
                <w:p w:rsidR="00A06688" w:rsidRPr="00DC6BF2" w:rsidRDefault="00A06688" w:rsidP="006244CC">
                  <w:pPr>
                    <w:spacing w:after="0"/>
                    <w:rPr>
                      <w:rFonts w:ascii="Trebuchet MS" w:hAnsi="Trebuchet MS"/>
                    </w:rPr>
                  </w:pPr>
                  <w:r w:rsidRPr="00DC6BF2">
                    <w:rPr>
                      <w:rFonts w:ascii="Trebuchet MS" w:hAnsi="Trebuchet MS"/>
                    </w:rPr>
                    <w:t>242319</w:t>
                  </w:r>
                </w:p>
              </w:tc>
              <w:tc>
                <w:tcPr>
                  <w:tcW w:w="8074" w:type="dxa"/>
                  <w:noWrap/>
                  <w:hideMark/>
                </w:tcPr>
                <w:p w:rsidR="00A06688" w:rsidRPr="00DC6BF2" w:rsidRDefault="00A06688" w:rsidP="006244CC">
                  <w:pPr>
                    <w:spacing w:after="0"/>
                    <w:rPr>
                      <w:rFonts w:ascii="Trebuchet MS" w:hAnsi="Trebuchet MS"/>
                    </w:rPr>
                  </w:pPr>
                  <w:r w:rsidRPr="00DC6BF2">
                    <w:rPr>
                      <w:rFonts w:ascii="Trebuchet MS" w:hAnsi="Trebuchet MS"/>
                    </w:rPr>
                    <w:t xml:space="preserve">specialist </w:t>
                  </w:r>
                  <w:r w:rsidR="007640DF">
                    <w:rPr>
                      <w:rFonts w:ascii="Trebuchet MS" w:hAnsi="Trebuchet MS"/>
                    </w:rPr>
                    <w:t>î</w:t>
                  </w:r>
                  <w:r w:rsidRPr="00DC6BF2">
                    <w:rPr>
                      <w:rFonts w:ascii="Trebuchet MS" w:hAnsi="Trebuchet MS"/>
                    </w:rPr>
                    <w:t>n formare</w:t>
                  </w:r>
                </w:p>
              </w:tc>
            </w:tr>
            <w:tr w:rsidR="00A06688" w:rsidRPr="00FF4732" w:rsidTr="00DC6BF2">
              <w:trPr>
                <w:trHeight w:val="255"/>
              </w:trPr>
              <w:tc>
                <w:tcPr>
                  <w:tcW w:w="988" w:type="dxa"/>
                  <w:noWrap/>
                  <w:hideMark/>
                </w:tcPr>
                <w:p w:rsidR="00A06688" w:rsidRPr="00DC6BF2" w:rsidRDefault="00A06688" w:rsidP="006244CC">
                  <w:pPr>
                    <w:spacing w:after="0"/>
                    <w:rPr>
                      <w:rFonts w:ascii="Trebuchet MS" w:hAnsi="Trebuchet MS"/>
                    </w:rPr>
                  </w:pPr>
                  <w:r w:rsidRPr="00DC6BF2">
                    <w:rPr>
                      <w:rFonts w:ascii="Trebuchet MS" w:hAnsi="Trebuchet MS"/>
                    </w:rPr>
                    <w:t>251402</w:t>
                  </w:r>
                </w:p>
              </w:tc>
              <w:tc>
                <w:tcPr>
                  <w:tcW w:w="8074" w:type="dxa"/>
                  <w:noWrap/>
                  <w:hideMark/>
                </w:tcPr>
                <w:p w:rsidR="00A06688" w:rsidRPr="00DC6BF2" w:rsidRDefault="00A06688" w:rsidP="006244CC">
                  <w:pPr>
                    <w:spacing w:after="0"/>
                    <w:rPr>
                      <w:rFonts w:ascii="Trebuchet MS" w:hAnsi="Trebuchet MS"/>
                    </w:rPr>
                  </w:pPr>
                  <w:r w:rsidRPr="00DC6BF2">
                    <w:rPr>
                      <w:rFonts w:ascii="Trebuchet MS" w:hAnsi="Trebuchet MS"/>
                    </w:rPr>
                    <w:t xml:space="preserve">specialist </w:t>
                  </w:r>
                  <w:r w:rsidR="007640DF">
                    <w:rPr>
                      <w:rFonts w:ascii="Trebuchet MS" w:hAnsi="Trebuchet MS"/>
                    </w:rPr>
                    <w:t>î</w:t>
                  </w:r>
                  <w:r w:rsidRPr="00DC6BF2">
                    <w:rPr>
                      <w:rFonts w:ascii="Trebuchet MS" w:hAnsi="Trebuchet MS"/>
                    </w:rPr>
                    <w:t xml:space="preserve">n proceduri </w:t>
                  </w:r>
                  <w:r w:rsidR="007640DF">
                    <w:rPr>
                      <w:rFonts w:ascii="Trebuchet MS" w:hAnsi="Trebuchet MS"/>
                    </w:rPr>
                    <w:t>ș</w:t>
                  </w:r>
                  <w:r w:rsidRPr="00DC6BF2">
                    <w:rPr>
                      <w:rFonts w:ascii="Trebuchet MS" w:hAnsi="Trebuchet MS"/>
                    </w:rPr>
                    <w:t xml:space="preserve">i instrumente de securitate a </w:t>
                  </w:r>
                  <w:r w:rsidR="007640DF">
                    <w:rPr>
                      <w:rFonts w:ascii="Trebuchet MS" w:hAnsi="Trebuchet MS"/>
                    </w:rPr>
                    <w:t>s</w:t>
                  </w:r>
                  <w:r w:rsidRPr="00DC6BF2">
                    <w:rPr>
                      <w:rFonts w:ascii="Trebuchet MS" w:hAnsi="Trebuchet MS"/>
                    </w:rPr>
                    <w:t>istemelor informatice</w:t>
                  </w:r>
                </w:p>
              </w:tc>
            </w:tr>
            <w:tr w:rsidR="00A06688" w:rsidRPr="00FF4732" w:rsidTr="00DC6BF2">
              <w:trPr>
                <w:trHeight w:val="255"/>
              </w:trPr>
              <w:tc>
                <w:tcPr>
                  <w:tcW w:w="988" w:type="dxa"/>
                  <w:noWrap/>
                  <w:hideMark/>
                </w:tcPr>
                <w:p w:rsidR="00A06688" w:rsidRPr="00DC6BF2" w:rsidRDefault="00A06688" w:rsidP="006244CC">
                  <w:pPr>
                    <w:spacing w:after="0"/>
                    <w:rPr>
                      <w:rFonts w:ascii="Trebuchet MS" w:hAnsi="Trebuchet MS"/>
                    </w:rPr>
                  </w:pPr>
                  <w:r w:rsidRPr="00DC6BF2">
                    <w:rPr>
                      <w:rFonts w:ascii="Trebuchet MS" w:hAnsi="Trebuchet MS"/>
                    </w:rPr>
                    <w:t>243201</w:t>
                  </w:r>
                </w:p>
              </w:tc>
              <w:tc>
                <w:tcPr>
                  <w:tcW w:w="8074" w:type="dxa"/>
                  <w:noWrap/>
                  <w:hideMark/>
                </w:tcPr>
                <w:p w:rsidR="00A06688" w:rsidRPr="00DC6BF2" w:rsidRDefault="00A06688" w:rsidP="006244CC">
                  <w:pPr>
                    <w:spacing w:after="0"/>
                    <w:rPr>
                      <w:rFonts w:ascii="Trebuchet MS" w:hAnsi="Trebuchet MS"/>
                    </w:rPr>
                  </w:pPr>
                  <w:r w:rsidRPr="00DC6BF2">
                    <w:rPr>
                      <w:rFonts w:ascii="Trebuchet MS" w:hAnsi="Trebuchet MS"/>
                    </w:rPr>
                    <w:t xml:space="preserve">specialist </w:t>
                  </w:r>
                  <w:r w:rsidR="007640DF">
                    <w:rPr>
                      <w:rFonts w:ascii="Trebuchet MS" w:hAnsi="Trebuchet MS"/>
                    </w:rPr>
                    <w:t>î</w:t>
                  </w:r>
                  <w:r w:rsidRPr="00DC6BF2">
                    <w:rPr>
                      <w:rFonts w:ascii="Trebuchet MS" w:hAnsi="Trebuchet MS"/>
                    </w:rPr>
                    <w:t>n rela</w:t>
                  </w:r>
                  <w:r w:rsidR="007640DF">
                    <w:rPr>
                      <w:rFonts w:ascii="Trebuchet MS" w:hAnsi="Trebuchet MS"/>
                    </w:rPr>
                    <w:t>ț</w:t>
                  </w:r>
                  <w:r w:rsidRPr="00DC6BF2">
                    <w:rPr>
                      <w:rFonts w:ascii="Trebuchet MS" w:hAnsi="Trebuchet MS"/>
                    </w:rPr>
                    <w:t>ii publice</w:t>
                  </w:r>
                </w:p>
              </w:tc>
            </w:tr>
            <w:tr w:rsidR="00A06688" w:rsidRPr="00FF4732" w:rsidTr="00DC6BF2">
              <w:trPr>
                <w:trHeight w:val="255"/>
              </w:trPr>
              <w:tc>
                <w:tcPr>
                  <w:tcW w:w="988" w:type="dxa"/>
                  <w:noWrap/>
                  <w:hideMark/>
                </w:tcPr>
                <w:p w:rsidR="00A06688" w:rsidRPr="00DC6BF2" w:rsidRDefault="00A06688" w:rsidP="006244CC">
                  <w:pPr>
                    <w:spacing w:after="0"/>
                    <w:rPr>
                      <w:rFonts w:ascii="Trebuchet MS" w:hAnsi="Trebuchet MS"/>
                    </w:rPr>
                  </w:pPr>
                  <w:r w:rsidRPr="00DC6BF2">
                    <w:rPr>
                      <w:rFonts w:ascii="Trebuchet MS" w:hAnsi="Trebuchet MS"/>
                    </w:rPr>
                    <w:t>242314</w:t>
                  </w:r>
                </w:p>
              </w:tc>
              <w:tc>
                <w:tcPr>
                  <w:tcW w:w="8074" w:type="dxa"/>
                  <w:noWrap/>
                  <w:hideMark/>
                </w:tcPr>
                <w:p w:rsidR="00A06688" w:rsidRPr="00DC6BF2" w:rsidRDefault="00A06688" w:rsidP="006244CC">
                  <w:pPr>
                    <w:spacing w:after="0"/>
                    <w:rPr>
                      <w:rFonts w:ascii="Trebuchet MS" w:hAnsi="Trebuchet MS"/>
                    </w:rPr>
                  </w:pPr>
                  <w:r w:rsidRPr="00DC6BF2">
                    <w:rPr>
                      <w:rFonts w:ascii="Trebuchet MS" w:hAnsi="Trebuchet MS"/>
                    </w:rPr>
                    <w:t>specialist resurse umane</w:t>
                  </w:r>
                </w:p>
              </w:tc>
            </w:tr>
            <w:tr w:rsidR="00A06688" w:rsidRPr="00FF4732" w:rsidTr="00DC6BF2">
              <w:trPr>
                <w:trHeight w:val="255"/>
              </w:trPr>
              <w:tc>
                <w:tcPr>
                  <w:tcW w:w="988" w:type="dxa"/>
                  <w:noWrap/>
                  <w:hideMark/>
                </w:tcPr>
                <w:p w:rsidR="00A06688" w:rsidRPr="00DC6BF2" w:rsidRDefault="00A06688" w:rsidP="006244CC">
                  <w:pPr>
                    <w:spacing w:after="0"/>
                    <w:rPr>
                      <w:rFonts w:ascii="Trebuchet MS" w:hAnsi="Trebuchet MS"/>
                    </w:rPr>
                  </w:pPr>
                  <w:r w:rsidRPr="00DC6BF2">
                    <w:rPr>
                      <w:rFonts w:ascii="Trebuchet MS" w:hAnsi="Trebuchet MS"/>
                    </w:rPr>
                    <w:t>132448</w:t>
                  </w:r>
                </w:p>
              </w:tc>
              <w:tc>
                <w:tcPr>
                  <w:tcW w:w="8074" w:type="dxa"/>
                  <w:noWrap/>
                  <w:hideMark/>
                </w:tcPr>
                <w:p w:rsidR="00A06688" w:rsidRPr="00DC6BF2" w:rsidRDefault="00A06688" w:rsidP="006244CC">
                  <w:pPr>
                    <w:spacing w:after="0"/>
                    <w:rPr>
                      <w:rFonts w:ascii="Trebuchet MS" w:hAnsi="Trebuchet MS"/>
                    </w:rPr>
                  </w:pPr>
                  <w:r w:rsidRPr="00DC6BF2">
                    <w:rPr>
                      <w:rFonts w:ascii="Trebuchet MS" w:hAnsi="Trebuchet MS"/>
                    </w:rPr>
                    <w:t>manager achizi</w:t>
                  </w:r>
                  <w:r w:rsidR="007640DF">
                    <w:rPr>
                      <w:rFonts w:ascii="Trebuchet MS" w:hAnsi="Trebuchet MS"/>
                    </w:rPr>
                    <w:t>ț</w:t>
                  </w:r>
                  <w:r w:rsidRPr="00DC6BF2">
                    <w:rPr>
                      <w:rFonts w:ascii="Trebuchet MS" w:hAnsi="Trebuchet MS"/>
                    </w:rPr>
                    <w:t>ii</w:t>
                  </w:r>
                </w:p>
              </w:tc>
            </w:tr>
            <w:tr w:rsidR="00A06688" w:rsidRPr="00FF4732" w:rsidTr="00DC6BF2">
              <w:trPr>
                <w:trHeight w:val="255"/>
              </w:trPr>
              <w:tc>
                <w:tcPr>
                  <w:tcW w:w="988" w:type="dxa"/>
                  <w:noWrap/>
                  <w:hideMark/>
                </w:tcPr>
                <w:p w:rsidR="00A06688" w:rsidRPr="00DC6BF2" w:rsidRDefault="00A06688" w:rsidP="006244CC">
                  <w:pPr>
                    <w:spacing w:after="0"/>
                    <w:rPr>
                      <w:rFonts w:ascii="Trebuchet MS" w:hAnsi="Trebuchet MS"/>
                    </w:rPr>
                  </w:pPr>
                  <w:r w:rsidRPr="00DC6BF2">
                    <w:rPr>
                      <w:rFonts w:ascii="Trebuchet MS" w:hAnsi="Trebuchet MS"/>
                    </w:rPr>
                    <w:t>242406</w:t>
                  </w:r>
                </w:p>
              </w:tc>
              <w:tc>
                <w:tcPr>
                  <w:tcW w:w="8074" w:type="dxa"/>
                  <w:noWrap/>
                  <w:hideMark/>
                </w:tcPr>
                <w:p w:rsidR="00A06688" w:rsidRPr="00DC6BF2" w:rsidRDefault="00A06688" w:rsidP="006244CC">
                  <w:pPr>
                    <w:spacing w:after="0"/>
                    <w:rPr>
                      <w:rFonts w:ascii="Trebuchet MS" w:hAnsi="Trebuchet MS"/>
                    </w:rPr>
                  </w:pPr>
                  <w:r w:rsidRPr="00DC6BF2">
                    <w:rPr>
                      <w:rFonts w:ascii="Trebuchet MS" w:hAnsi="Trebuchet MS"/>
                    </w:rPr>
                    <w:t>manager de formare</w:t>
                  </w:r>
                </w:p>
              </w:tc>
            </w:tr>
            <w:tr w:rsidR="00A06688" w:rsidRPr="00FF4732" w:rsidTr="00DC6BF2">
              <w:trPr>
                <w:trHeight w:val="255"/>
              </w:trPr>
              <w:tc>
                <w:tcPr>
                  <w:tcW w:w="988" w:type="dxa"/>
                  <w:noWrap/>
                  <w:hideMark/>
                </w:tcPr>
                <w:p w:rsidR="00A06688" w:rsidRPr="00DC6BF2" w:rsidRDefault="00A06688" w:rsidP="006244CC">
                  <w:pPr>
                    <w:spacing w:after="0"/>
                    <w:rPr>
                      <w:rFonts w:ascii="Trebuchet MS" w:hAnsi="Trebuchet MS"/>
                    </w:rPr>
                  </w:pPr>
                  <w:r w:rsidRPr="00DC6BF2">
                    <w:rPr>
                      <w:rFonts w:ascii="Trebuchet MS" w:hAnsi="Trebuchet MS"/>
                    </w:rPr>
                    <w:t>242101</w:t>
                  </w:r>
                </w:p>
              </w:tc>
              <w:tc>
                <w:tcPr>
                  <w:tcW w:w="8074" w:type="dxa"/>
                  <w:noWrap/>
                  <w:hideMark/>
                </w:tcPr>
                <w:p w:rsidR="00A06688" w:rsidRPr="00DC6BF2" w:rsidRDefault="00A06688" w:rsidP="006244CC">
                  <w:pPr>
                    <w:spacing w:after="0"/>
                    <w:rPr>
                      <w:rFonts w:ascii="Trebuchet MS" w:hAnsi="Trebuchet MS"/>
                    </w:rPr>
                  </w:pPr>
                  <w:r w:rsidRPr="00DC6BF2">
                    <w:rPr>
                      <w:rFonts w:ascii="Trebuchet MS" w:hAnsi="Trebuchet MS"/>
                    </w:rPr>
                    <w:t>manager proiect</w:t>
                  </w:r>
                </w:p>
              </w:tc>
            </w:tr>
            <w:tr w:rsidR="00A06688" w:rsidRPr="00FF4732" w:rsidTr="00DC6BF2">
              <w:trPr>
                <w:trHeight w:val="255"/>
              </w:trPr>
              <w:tc>
                <w:tcPr>
                  <w:tcW w:w="988" w:type="dxa"/>
                  <w:noWrap/>
                  <w:hideMark/>
                </w:tcPr>
                <w:p w:rsidR="00A06688" w:rsidRPr="00DC6BF2" w:rsidRDefault="00A06688" w:rsidP="006244CC">
                  <w:pPr>
                    <w:spacing w:after="0"/>
                    <w:rPr>
                      <w:rFonts w:ascii="Trebuchet MS" w:hAnsi="Trebuchet MS"/>
                    </w:rPr>
                  </w:pPr>
                  <w:r w:rsidRPr="00DC6BF2">
                    <w:rPr>
                      <w:rFonts w:ascii="Trebuchet MS" w:hAnsi="Trebuchet MS"/>
                    </w:rPr>
                    <w:t>251206</w:t>
                  </w:r>
                </w:p>
              </w:tc>
              <w:tc>
                <w:tcPr>
                  <w:tcW w:w="8074" w:type="dxa"/>
                  <w:noWrap/>
                  <w:hideMark/>
                </w:tcPr>
                <w:p w:rsidR="00A06688" w:rsidRPr="00DC6BF2" w:rsidRDefault="00A06688" w:rsidP="006244CC">
                  <w:pPr>
                    <w:spacing w:after="0"/>
                    <w:rPr>
                      <w:rFonts w:ascii="Trebuchet MS" w:hAnsi="Trebuchet MS"/>
                    </w:rPr>
                  </w:pPr>
                  <w:r w:rsidRPr="00DC6BF2">
                    <w:rPr>
                      <w:rFonts w:ascii="Trebuchet MS" w:hAnsi="Trebuchet MS"/>
                    </w:rPr>
                    <w:t>manager proiect informatic</w:t>
                  </w:r>
                </w:p>
              </w:tc>
            </w:tr>
            <w:tr w:rsidR="00A06688" w:rsidRPr="00FF4732" w:rsidTr="00DC6BF2">
              <w:trPr>
                <w:trHeight w:val="255"/>
              </w:trPr>
              <w:tc>
                <w:tcPr>
                  <w:tcW w:w="988" w:type="dxa"/>
                  <w:noWrap/>
                  <w:hideMark/>
                </w:tcPr>
                <w:p w:rsidR="00A06688" w:rsidRPr="00DC6BF2" w:rsidRDefault="00A06688" w:rsidP="006244CC">
                  <w:pPr>
                    <w:spacing w:after="0"/>
                    <w:rPr>
                      <w:rFonts w:ascii="Trebuchet MS" w:hAnsi="Trebuchet MS"/>
                    </w:rPr>
                  </w:pPr>
                  <w:r w:rsidRPr="00DC6BF2">
                    <w:rPr>
                      <w:rFonts w:ascii="Trebuchet MS" w:hAnsi="Trebuchet MS"/>
                    </w:rPr>
                    <w:t>121207</w:t>
                  </w:r>
                </w:p>
              </w:tc>
              <w:tc>
                <w:tcPr>
                  <w:tcW w:w="8074" w:type="dxa"/>
                  <w:noWrap/>
                  <w:hideMark/>
                </w:tcPr>
                <w:p w:rsidR="00A06688" w:rsidRPr="00DC6BF2" w:rsidRDefault="00A06688" w:rsidP="006244CC">
                  <w:pPr>
                    <w:spacing w:after="0"/>
                    <w:rPr>
                      <w:rFonts w:ascii="Trebuchet MS" w:hAnsi="Trebuchet MS"/>
                    </w:rPr>
                  </w:pPr>
                  <w:r w:rsidRPr="00DC6BF2">
                    <w:rPr>
                      <w:rFonts w:ascii="Trebuchet MS" w:hAnsi="Trebuchet MS"/>
                    </w:rPr>
                    <w:t>manager resurse umane</w:t>
                  </w:r>
                </w:p>
              </w:tc>
            </w:tr>
            <w:tr w:rsidR="00A06688" w:rsidRPr="00FF4732" w:rsidTr="00DC6BF2">
              <w:trPr>
                <w:trHeight w:val="255"/>
              </w:trPr>
              <w:tc>
                <w:tcPr>
                  <w:tcW w:w="988" w:type="dxa"/>
                  <w:noWrap/>
                  <w:hideMark/>
                </w:tcPr>
                <w:p w:rsidR="00A06688" w:rsidRPr="00DC6BF2" w:rsidRDefault="00A06688" w:rsidP="006244CC">
                  <w:pPr>
                    <w:spacing w:after="0"/>
                    <w:rPr>
                      <w:rFonts w:ascii="Trebuchet MS" w:hAnsi="Trebuchet MS"/>
                    </w:rPr>
                  </w:pPr>
                  <w:r w:rsidRPr="00DC6BF2">
                    <w:rPr>
                      <w:rFonts w:ascii="Trebuchet MS" w:hAnsi="Trebuchet MS"/>
                    </w:rPr>
                    <w:t>133007</w:t>
                  </w:r>
                </w:p>
              </w:tc>
              <w:tc>
                <w:tcPr>
                  <w:tcW w:w="8074" w:type="dxa"/>
                  <w:noWrap/>
                  <w:hideMark/>
                </w:tcPr>
                <w:p w:rsidR="00A06688" w:rsidRPr="00DC6BF2" w:rsidRDefault="00A06688" w:rsidP="006244CC">
                  <w:pPr>
                    <w:spacing w:after="0"/>
                    <w:rPr>
                      <w:rFonts w:ascii="Trebuchet MS" w:hAnsi="Trebuchet MS"/>
                    </w:rPr>
                  </w:pPr>
                  <w:r w:rsidRPr="00DC6BF2">
                    <w:rPr>
                      <w:rFonts w:ascii="Trebuchet MS" w:hAnsi="Trebuchet MS"/>
                    </w:rPr>
                    <w:t>manager tehnologia informa</w:t>
                  </w:r>
                  <w:r w:rsidR="007640DF">
                    <w:rPr>
                      <w:rFonts w:ascii="Trebuchet MS" w:hAnsi="Trebuchet MS"/>
                    </w:rPr>
                    <w:t>ț</w:t>
                  </w:r>
                  <w:r w:rsidRPr="00DC6BF2">
                    <w:rPr>
                      <w:rFonts w:ascii="Trebuchet MS" w:hAnsi="Trebuchet MS"/>
                    </w:rPr>
                    <w:t xml:space="preserve">iilor </w:t>
                  </w:r>
                  <w:r w:rsidR="007640DF">
                    <w:rPr>
                      <w:rFonts w:ascii="Trebuchet MS" w:hAnsi="Trebuchet MS"/>
                    </w:rPr>
                    <w:t>ș</w:t>
                  </w:r>
                  <w:r w:rsidRPr="00DC6BF2">
                    <w:rPr>
                      <w:rFonts w:ascii="Trebuchet MS" w:hAnsi="Trebuchet MS"/>
                    </w:rPr>
                    <w:t>i comunica</w:t>
                  </w:r>
                  <w:r w:rsidR="007640DF">
                    <w:rPr>
                      <w:rFonts w:ascii="Trebuchet MS" w:hAnsi="Trebuchet MS"/>
                    </w:rPr>
                    <w:t>ț</w:t>
                  </w:r>
                  <w:r w:rsidRPr="00DC6BF2">
                    <w:rPr>
                      <w:rFonts w:ascii="Trebuchet MS" w:hAnsi="Trebuchet MS"/>
                    </w:rPr>
                    <w:t>ii</w:t>
                  </w:r>
                </w:p>
              </w:tc>
            </w:tr>
            <w:tr w:rsidR="00A06688" w:rsidRPr="00FF4732" w:rsidTr="00DC6BF2">
              <w:trPr>
                <w:trHeight w:val="255"/>
              </w:trPr>
              <w:tc>
                <w:tcPr>
                  <w:tcW w:w="988" w:type="dxa"/>
                  <w:noWrap/>
                  <w:hideMark/>
                </w:tcPr>
                <w:p w:rsidR="00A06688" w:rsidRPr="00DC6BF2" w:rsidRDefault="00A06688" w:rsidP="006244CC">
                  <w:pPr>
                    <w:spacing w:after="0"/>
                    <w:rPr>
                      <w:rFonts w:ascii="Trebuchet MS" w:hAnsi="Trebuchet MS"/>
                    </w:rPr>
                  </w:pPr>
                  <w:r w:rsidRPr="00DC6BF2">
                    <w:rPr>
                      <w:rFonts w:ascii="Trebuchet MS" w:hAnsi="Trebuchet MS"/>
                    </w:rPr>
                    <w:t>335406</w:t>
                  </w:r>
                </w:p>
              </w:tc>
              <w:tc>
                <w:tcPr>
                  <w:tcW w:w="8074" w:type="dxa"/>
                  <w:noWrap/>
                  <w:hideMark/>
                </w:tcPr>
                <w:p w:rsidR="00A06688" w:rsidRPr="00DC6BF2" w:rsidRDefault="007640DF" w:rsidP="006244CC">
                  <w:pPr>
                    <w:spacing w:after="0"/>
                    <w:rPr>
                      <w:rFonts w:ascii="Trebuchet MS" w:hAnsi="Trebuchet MS"/>
                    </w:rPr>
                  </w:pPr>
                  <w:r>
                    <w:rPr>
                      <w:rFonts w:ascii="Trebuchet MS" w:hAnsi="Trebuchet MS"/>
                    </w:rPr>
                    <w:t>e</w:t>
                  </w:r>
                  <w:r w:rsidR="00A06688" w:rsidRPr="00DC6BF2">
                    <w:rPr>
                      <w:rFonts w:ascii="Trebuchet MS" w:hAnsi="Trebuchet MS"/>
                    </w:rPr>
                    <w:t>xpert</w:t>
                  </w:r>
                </w:p>
              </w:tc>
            </w:tr>
          </w:tbl>
          <w:p w:rsidR="00AE72AB" w:rsidRPr="00725822" w:rsidRDefault="00AE72AB" w:rsidP="00E15B84">
            <w:pPr>
              <w:jc w:val="both"/>
              <w:rPr>
                <w:rFonts w:ascii="Trebuchet MS" w:hAnsi="Trebuchet MS"/>
                <w:bCs/>
              </w:rPr>
            </w:pPr>
            <w:r w:rsidRPr="00725822">
              <w:rPr>
                <w:rFonts w:ascii="Trebuchet MS" w:hAnsi="Trebuchet MS"/>
                <w:bCs/>
              </w:rPr>
              <w:t xml:space="preserve">În cazul solicitanților instituții publice, după aprobarea proiectului este necesară nominalizarea echipei de proiect, conform art. </w:t>
            </w:r>
            <w:r w:rsidR="007640DF">
              <w:rPr>
                <w:rFonts w:ascii="Trebuchet MS" w:hAnsi="Trebuchet MS"/>
                <w:bCs/>
              </w:rPr>
              <w:t>16</w:t>
            </w:r>
            <w:r w:rsidRPr="00725822">
              <w:rPr>
                <w:rFonts w:ascii="Trebuchet MS" w:hAnsi="Trebuchet MS"/>
                <w:bCs/>
              </w:rPr>
              <w:t xml:space="preserve"> din Legea </w:t>
            </w:r>
            <w:r w:rsidR="007640DF">
              <w:rPr>
                <w:rFonts w:ascii="Trebuchet MS" w:hAnsi="Trebuchet MS"/>
                <w:bCs/>
              </w:rPr>
              <w:t>153/2017</w:t>
            </w:r>
            <w:r w:rsidRPr="00725822">
              <w:rPr>
                <w:rFonts w:ascii="Trebuchet MS" w:hAnsi="Trebuchet MS"/>
                <w:bCs/>
              </w:rPr>
              <w:t xml:space="preserve"> privind salarizarea personalului plătit din fonduri publice, și modificarea fișelor de proiect în mod corespunzător, acestea urmând a fi verificate în procesul de rambursare a cheltuielilor aferente membrilor echipei de proiect.</w:t>
            </w:r>
          </w:p>
          <w:p w:rsidR="00AE72AB" w:rsidRDefault="00AE72AB" w:rsidP="00E15B84">
            <w:pPr>
              <w:jc w:val="both"/>
              <w:rPr>
                <w:rFonts w:ascii="Trebuchet MS" w:hAnsi="Trebuchet MS"/>
                <w:bCs/>
              </w:rPr>
            </w:pPr>
            <w:r w:rsidRPr="00725822">
              <w:rPr>
                <w:rFonts w:ascii="Trebuchet MS" w:hAnsi="Trebuchet MS"/>
                <w:bCs/>
              </w:rPr>
              <w:t>NU se acceptă suprapunerea atribuțiilor membrilor echipei proprii cu cele ale echipei prestatorului de servicii.</w:t>
            </w:r>
          </w:p>
          <w:p w:rsidR="00AE72AB" w:rsidRDefault="00890AFA" w:rsidP="00E15B84">
            <w:pPr>
              <w:jc w:val="both"/>
              <w:rPr>
                <w:ins w:id="74" w:author="Daniela Balan" w:date="2018-04-23T16:00:00Z"/>
                <w:rFonts w:ascii="Trebuchet MS" w:hAnsi="Trebuchet MS"/>
                <w:bCs/>
              </w:rPr>
            </w:pPr>
            <w:r w:rsidRPr="00725822">
              <w:rPr>
                <w:rFonts w:ascii="Trebuchet MS" w:hAnsi="Trebuchet MS"/>
                <w:bCs/>
              </w:rPr>
              <w:t>Numărul de persoane care pot fi nominalizate în echipa de management de proiect finanțat din POAT 2014-2020 în cadrul căruia se solicită finanțarea cheltuielilor salariale cu echipa de proiect, trebuie stabilit în mod rezonabil, în funcție de complexitatea proiectului și nu poate depăși echivalentul a 5 persoane, normă întreagă în proiect.</w:t>
            </w:r>
            <w:r w:rsidR="003D1B26">
              <w:rPr>
                <w:rFonts w:ascii="Trebuchet MS" w:hAnsi="Trebuchet MS"/>
                <w:bCs/>
              </w:rPr>
              <w:t xml:space="preserve"> </w:t>
            </w:r>
          </w:p>
          <w:p w:rsidR="00C4011B" w:rsidRPr="00725822" w:rsidRDefault="00C4011B" w:rsidP="00E15B84">
            <w:pPr>
              <w:jc w:val="both"/>
              <w:rPr>
                <w:rFonts w:ascii="Trebuchet MS" w:hAnsi="Trebuchet MS"/>
                <w:bCs/>
              </w:rPr>
            </w:pPr>
            <w:ins w:id="75" w:author="Daniela Balan" w:date="2018-04-23T16:00:00Z">
              <w:r w:rsidRPr="003F7727">
                <w:rPr>
                  <w:rFonts w:ascii="Trebuchet MS" w:hAnsi="Trebuchet MS"/>
                </w:rPr>
                <w:t>În echipa de management a proiectului finanțat din POAT, o singură persoană poate ocupa poziţia de manager de proiect și aceasta trebuie să fie desemnată din cadrul personalul</w:t>
              </w:r>
              <w:r>
                <w:rPr>
                  <w:rFonts w:ascii="Trebuchet MS" w:hAnsi="Trebuchet MS"/>
                </w:rPr>
                <w:t>ui</w:t>
              </w:r>
              <w:r w:rsidRPr="003F7727">
                <w:rPr>
                  <w:rFonts w:ascii="Trebuchet MS" w:hAnsi="Trebuchet MS"/>
                </w:rPr>
                <w:t xml:space="preserve"> propriu al solicitantului și nu din cadrul personalului încadrat cu contract individual de muncă pe durată determinată pe posturi în afara organigramei în baza art. 16, alin (10) din Legea nr. 153/2017 sau personal externalizat prin prestare servicii.</w:t>
              </w:r>
            </w:ins>
          </w:p>
          <w:tbl>
            <w:tblPr>
              <w:tblStyle w:val="TableGrid"/>
              <w:tblW w:w="0" w:type="auto"/>
              <w:tblLook w:val="04A0" w:firstRow="1" w:lastRow="0" w:firstColumn="1" w:lastColumn="0" w:noHBand="0" w:noVBand="1"/>
            </w:tblPr>
            <w:tblGrid>
              <w:gridCol w:w="846"/>
              <w:gridCol w:w="992"/>
              <w:gridCol w:w="1701"/>
              <w:gridCol w:w="1418"/>
              <w:gridCol w:w="1512"/>
              <w:gridCol w:w="1294"/>
              <w:gridCol w:w="1294"/>
            </w:tblGrid>
            <w:tr w:rsidR="00725822" w:rsidRPr="00725822" w:rsidTr="00B161ED">
              <w:tc>
                <w:tcPr>
                  <w:tcW w:w="846" w:type="dxa"/>
                </w:tcPr>
                <w:p w:rsidR="00620DDE" w:rsidRPr="00725822" w:rsidRDefault="00620DDE" w:rsidP="00EA1997">
                  <w:pPr>
                    <w:spacing w:after="0"/>
                    <w:jc w:val="both"/>
                    <w:rPr>
                      <w:rFonts w:ascii="Trebuchet MS" w:hAnsi="Trebuchet MS"/>
                    </w:rPr>
                  </w:pPr>
                  <w:r w:rsidRPr="00725822">
                    <w:rPr>
                      <w:rFonts w:ascii="Trebuchet MS" w:hAnsi="Trebuchet MS"/>
                    </w:rPr>
                    <w:t>Nr. crt</w:t>
                  </w:r>
                </w:p>
              </w:tc>
              <w:tc>
                <w:tcPr>
                  <w:tcW w:w="992" w:type="dxa"/>
                </w:tcPr>
                <w:p w:rsidR="00620DDE" w:rsidRPr="00725822" w:rsidRDefault="00620DDE" w:rsidP="00EA1997">
                  <w:pPr>
                    <w:spacing w:after="0"/>
                    <w:jc w:val="both"/>
                    <w:rPr>
                      <w:rFonts w:ascii="Trebuchet MS" w:hAnsi="Trebuchet MS"/>
                    </w:rPr>
                  </w:pPr>
                  <w:r w:rsidRPr="00725822">
                    <w:rPr>
                      <w:rFonts w:ascii="Trebuchet MS" w:hAnsi="Trebuchet MS"/>
                    </w:rPr>
                    <w:t>Rol</w:t>
                  </w:r>
                </w:p>
              </w:tc>
              <w:tc>
                <w:tcPr>
                  <w:tcW w:w="1701" w:type="dxa"/>
                </w:tcPr>
                <w:p w:rsidR="00620DDE" w:rsidRPr="00725822" w:rsidRDefault="00620DDE" w:rsidP="00EA1997">
                  <w:pPr>
                    <w:spacing w:after="0"/>
                    <w:jc w:val="both"/>
                    <w:rPr>
                      <w:rFonts w:ascii="Trebuchet MS" w:hAnsi="Trebuchet MS"/>
                    </w:rPr>
                  </w:pPr>
                  <w:r w:rsidRPr="00725822">
                    <w:rPr>
                      <w:rFonts w:ascii="Trebuchet MS" w:hAnsi="Trebuchet MS"/>
                    </w:rPr>
                    <w:t>Nume persoană</w:t>
                  </w:r>
                </w:p>
              </w:tc>
              <w:tc>
                <w:tcPr>
                  <w:tcW w:w="1418" w:type="dxa"/>
                </w:tcPr>
                <w:p w:rsidR="00620DDE" w:rsidRPr="00725822" w:rsidRDefault="00620DDE" w:rsidP="00EA1997">
                  <w:pPr>
                    <w:spacing w:after="0"/>
                    <w:jc w:val="both"/>
                    <w:rPr>
                      <w:rFonts w:ascii="Trebuchet MS" w:hAnsi="Trebuchet MS"/>
                    </w:rPr>
                  </w:pPr>
                  <w:r w:rsidRPr="00725822">
                    <w:rPr>
                      <w:rFonts w:ascii="Trebuchet MS" w:hAnsi="Trebuchet MS"/>
                    </w:rPr>
                    <w:t>Codul ocupației</w:t>
                  </w:r>
                </w:p>
              </w:tc>
              <w:tc>
                <w:tcPr>
                  <w:tcW w:w="1512" w:type="dxa"/>
                </w:tcPr>
                <w:p w:rsidR="00620DDE" w:rsidRPr="00725822" w:rsidRDefault="00620DDE" w:rsidP="00EA1997">
                  <w:pPr>
                    <w:spacing w:after="0"/>
                    <w:jc w:val="both"/>
                    <w:rPr>
                      <w:rFonts w:ascii="Trebuchet MS" w:hAnsi="Trebuchet MS"/>
                    </w:rPr>
                  </w:pPr>
                  <w:r w:rsidRPr="00725822">
                    <w:rPr>
                      <w:rFonts w:ascii="Trebuchet MS" w:hAnsi="Trebuchet MS"/>
                    </w:rPr>
                    <w:t>Atribuții</w:t>
                  </w:r>
                </w:p>
              </w:tc>
              <w:tc>
                <w:tcPr>
                  <w:tcW w:w="1294" w:type="dxa"/>
                </w:tcPr>
                <w:p w:rsidR="00620DDE" w:rsidRPr="00725822" w:rsidRDefault="00620DDE" w:rsidP="00EA1997">
                  <w:pPr>
                    <w:spacing w:after="0"/>
                    <w:jc w:val="both"/>
                    <w:rPr>
                      <w:rFonts w:ascii="Trebuchet MS" w:hAnsi="Trebuchet MS"/>
                    </w:rPr>
                  </w:pPr>
                  <w:r w:rsidRPr="00725822">
                    <w:rPr>
                      <w:rFonts w:ascii="Trebuchet MS" w:hAnsi="Trebuchet MS"/>
                    </w:rPr>
                    <w:t>Fisă post</w:t>
                  </w:r>
                </w:p>
              </w:tc>
              <w:tc>
                <w:tcPr>
                  <w:tcW w:w="1294" w:type="dxa"/>
                </w:tcPr>
                <w:p w:rsidR="00620DDE" w:rsidRPr="00725822" w:rsidRDefault="00620DDE" w:rsidP="00EA1997">
                  <w:pPr>
                    <w:spacing w:after="0"/>
                    <w:jc w:val="both"/>
                    <w:rPr>
                      <w:rFonts w:ascii="Trebuchet MS" w:hAnsi="Trebuchet MS"/>
                    </w:rPr>
                  </w:pPr>
                  <w:r w:rsidRPr="00725822">
                    <w:rPr>
                      <w:rFonts w:ascii="Trebuchet MS" w:hAnsi="Trebuchet MS"/>
                    </w:rPr>
                    <w:t>CV</w:t>
                  </w:r>
                </w:p>
              </w:tc>
            </w:tr>
            <w:tr w:rsidR="00725822" w:rsidRPr="00725822" w:rsidTr="00B161ED">
              <w:tc>
                <w:tcPr>
                  <w:tcW w:w="846" w:type="dxa"/>
                </w:tcPr>
                <w:p w:rsidR="00620DDE" w:rsidRPr="00725822" w:rsidRDefault="00620DDE" w:rsidP="00EA1997">
                  <w:pPr>
                    <w:spacing w:after="0"/>
                    <w:jc w:val="both"/>
                    <w:rPr>
                      <w:rFonts w:ascii="Trebuchet MS" w:hAnsi="Trebuchet MS"/>
                    </w:rPr>
                  </w:pPr>
                </w:p>
              </w:tc>
              <w:tc>
                <w:tcPr>
                  <w:tcW w:w="992" w:type="dxa"/>
                </w:tcPr>
                <w:p w:rsidR="00620DDE" w:rsidRPr="00725822" w:rsidRDefault="00620DDE" w:rsidP="00EA1997">
                  <w:pPr>
                    <w:spacing w:after="0"/>
                    <w:jc w:val="both"/>
                    <w:rPr>
                      <w:rFonts w:ascii="Trebuchet MS" w:hAnsi="Trebuchet MS"/>
                    </w:rPr>
                  </w:pPr>
                </w:p>
              </w:tc>
              <w:tc>
                <w:tcPr>
                  <w:tcW w:w="1701" w:type="dxa"/>
                </w:tcPr>
                <w:p w:rsidR="00620DDE" w:rsidRPr="00725822" w:rsidRDefault="00620DDE" w:rsidP="00EA1997">
                  <w:pPr>
                    <w:spacing w:after="0"/>
                    <w:jc w:val="both"/>
                    <w:rPr>
                      <w:rFonts w:ascii="Trebuchet MS" w:hAnsi="Trebuchet MS"/>
                    </w:rPr>
                  </w:pPr>
                </w:p>
              </w:tc>
              <w:tc>
                <w:tcPr>
                  <w:tcW w:w="1418" w:type="dxa"/>
                </w:tcPr>
                <w:p w:rsidR="00620DDE" w:rsidRPr="00725822" w:rsidRDefault="00620DDE" w:rsidP="00EA1997">
                  <w:pPr>
                    <w:spacing w:after="0"/>
                    <w:jc w:val="both"/>
                    <w:rPr>
                      <w:rFonts w:ascii="Trebuchet MS" w:hAnsi="Trebuchet MS"/>
                    </w:rPr>
                  </w:pPr>
                </w:p>
              </w:tc>
              <w:tc>
                <w:tcPr>
                  <w:tcW w:w="1512" w:type="dxa"/>
                </w:tcPr>
                <w:p w:rsidR="00620DDE" w:rsidRPr="00725822" w:rsidRDefault="00620DDE" w:rsidP="00EA1997">
                  <w:pPr>
                    <w:spacing w:after="0"/>
                    <w:jc w:val="both"/>
                    <w:rPr>
                      <w:rFonts w:ascii="Trebuchet MS" w:hAnsi="Trebuchet MS"/>
                    </w:rPr>
                  </w:pPr>
                </w:p>
              </w:tc>
              <w:tc>
                <w:tcPr>
                  <w:tcW w:w="1294" w:type="dxa"/>
                </w:tcPr>
                <w:p w:rsidR="00620DDE" w:rsidRPr="00725822" w:rsidRDefault="00620DDE" w:rsidP="00EA1997">
                  <w:pPr>
                    <w:spacing w:after="0"/>
                    <w:jc w:val="both"/>
                    <w:rPr>
                      <w:rFonts w:ascii="Trebuchet MS" w:hAnsi="Trebuchet MS"/>
                    </w:rPr>
                  </w:pPr>
                </w:p>
              </w:tc>
              <w:tc>
                <w:tcPr>
                  <w:tcW w:w="1294" w:type="dxa"/>
                </w:tcPr>
                <w:p w:rsidR="00620DDE" w:rsidRPr="00725822" w:rsidRDefault="00620DDE" w:rsidP="00EA1997">
                  <w:pPr>
                    <w:spacing w:after="0"/>
                    <w:jc w:val="both"/>
                    <w:rPr>
                      <w:rFonts w:ascii="Trebuchet MS" w:hAnsi="Trebuchet MS"/>
                    </w:rPr>
                  </w:pPr>
                </w:p>
              </w:tc>
            </w:tr>
          </w:tbl>
          <w:p w:rsidR="005246A0" w:rsidRPr="00725822" w:rsidRDefault="005246A0" w:rsidP="00E15B84">
            <w:pPr>
              <w:jc w:val="both"/>
              <w:rPr>
                <w:rFonts w:ascii="Trebuchet MS" w:hAnsi="Trebuchet MS"/>
              </w:rPr>
            </w:pPr>
          </w:p>
        </w:tc>
      </w:tr>
    </w:tbl>
    <w:p w:rsidR="00591E4F" w:rsidRDefault="00591E4F" w:rsidP="00B55488">
      <w:pPr>
        <w:spacing w:after="120" w:line="240" w:lineRule="auto"/>
        <w:jc w:val="both"/>
        <w:rPr>
          <w:rFonts w:ascii="Trebuchet MS" w:hAnsi="Trebuchet MS"/>
          <w:b/>
          <w:color w:val="FF0000"/>
        </w:rPr>
      </w:pPr>
      <w:r w:rsidRPr="00B161ED">
        <w:rPr>
          <w:rFonts w:ascii="Trebuchet MS" w:hAnsi="Trebuchet MS"/>
          <w:noProof/>
          <w:lang w:eastAsia="ro-RO"/>
        </w:rPr>
        <w:lastRenderedPageBreak/>
        <w:drawing>
          <wp:anchor distT="0" distB="0" distL="114300" distR="114300" simplePos="0" relativeHeight="251669504" behindDoc="0" locked="0" layoutInCell="1" allowOverlap="1" wp14:anchorId="3BC84A09" wp14:editId="0DCCFCAF">
            <wp:simplePos x="0" y="0"/>
            <wp:positionH relativeFrom="column">
              <wp:posOffset>-88900</wp:posOffset>
            </wp:positionH>
            <wp:positionV relativeFrom="paragraph">
              <wp:posOffset>120015</wp:posOffset>
            </wp:positionV>
            <wp:extent cx="320040" cy="320040"/>
            <wp:effectExtent l="0" t="0" r="3810" b="3810"/>
            <wp:wrapSquare wrapText="left"/>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20040" cy="320040"/>
                    </a:xfrm>
                    <a:prstGeom prst="rect">
                      <a:avLst/>
                    </a:prstGeom>
                    <a:noFill/>
                  </pic:spPr>
                </pic:pic>
              </a:graphicData>
            </a:graphic>
            <wp14:sizeRelH relativeFrom="margin">
              <wp14:pctWidth>0</wp14:pctWidth>
            </wp14:sizeRelH>
            <wp14:sizeRelV relativeFrom="margin">
              <wp14:pctHeight>0</wp14:pctHeight>
            </wp14:sizeRelV>
          </wp:anchor>
        </w:drawing>
      </w:r>
    </w:p>
    <w:p w:rsidR="00B55488" w:rsidRPr="00B161ED" w:rsidRDefault="00B55488" w:rsidP="00B55488">
      <w:pPr>
        <w:spacing w:after="120" w:line="240" w:lineRule="auto"/>
        <w:jc w:val="both"/>
        <w:rPr>
          <w:rFonts w:ascii="Trebuchet MS" w:hAnsi="Trebuchet MS"/>
          <w:b/>
          <w:color w:val="FF0000"/>
        </w:rPr>
      </w:pPr>
      <w:r w:rsidRPr="00B161ED">
        <w:rPr>
          <w:rFonts w:ascii="Trebuchet MS" w:hAnsi="Trebuchet MS"/>
          <w:b/>
          <w:color w:val="FF0000"/>
        </w:rPr>
        <w:t>Atenție:</w:t>
      </w:r>
    </w:p>
    <w:p w:rsidR="00B55488" w:rsidRPr="00E0676A" w:rsidRDefault="00B55488" w:rsidP="00B55488">
      <w:pPr>
        <w:spacing w:after="0" w:line="240" w:lineRule="auto"/>
        <w:ind w:left="720"/>
        <w:jc w:val="both"/>
        <w:rPr>
          <w:rFonts w:ascii="Trebuchet MS" w:hAnsi="Trebuchet MS"/>
          <w:color w:val="FF0000"/>
        </w:rPr>
      </w:pPr>
      <w:r w:rsidRPr="00E0676A">
        <w:rPr>
          <w:rFonts w:ascii="Trebuchet MS" w:hAnsi="Trebuchet MS"/>
          <w:color w:val="FF0000"/>
        </w:rPr>
        <w:t>La această funcție se v</w:t>
      </w:r>
      <w:r w:rsidR="00F7625E" w:rsidRPr="00E0676A">
        <w:rPr>
          <w:rFonts w:ascii="Trebuchet MS" w:hAnsi="Trebuchet MS"/>
          <w:color w:val="FF0000"/>
        </w:rPr>
        <w:t>or</w:t>
      </w:r>
      <w:r w:rsidRPr="00E0676A">
        <w:rPr>
          <w:rFonts w:ascii="Trebuchet MS" w:hAnsi="Trebuchet MS"/>
          <w:color w:val="FF0000"/>
        </w:rPr>
        <w:t xml:space="preserve"> atașa:</w:t>
      </w:r>
    </w:p>
    <w:p w:rsidR="00B55488" w:rsidRPr="00E0676A" w:rsidRDefault="00296104" w:rsidP="00B55488">
      <w:pPr>
        <w:numPr>
          <w:ilvl w:val="0"/>
          <w:numId w:val="73"/>
        </w:numPr>
        <w:tabs>
          <w:tab w:val="clear" w:pos="630"/>
          <w:tab w:val="num" w:pos="318"/>
        </w:tabs>
        <w:spacing w:before="60" w:after="60" w:line="240" w:lineRule="auto"/>
        <w:ind w:left="318" w:hanging="313"/>
        <w:jc w:val="both"/>
        <w:rPr>
          <w:rFonts w:ascii="Trebuchet MS" w:hAnsi="Trebuchet MS"/>
          <w:color w:val="FF0000"/>
        </w:rPr>
      </w:pPr>
      <w:r w:rsidRPr="00E0676A">
        <w:rPr>
          <w:rFonts w:ascii="Trebuchet MS" w:hAnsi="Trebuchet MS"/>
          <w:color w:val="FF0000"/>
        </w:rPr>
        <w:t xml:space="preserve">pentru solicitanții instituții publice: </w:t>
      </w:r>
      <w:r w:rsidR="00B55488" w:rsidRPr="00E0676A">
        <w:rPr>
          <w:rFonts w:ascii="Trebuchet MS" w:hAnsi="Trebuchet MS"/>
          <w:color w:val="FF0000"/>
        </w:rPr>
        <w:t>ordinul de numire al echipei de proiect semnat sau un document aprobat la nivelul conducerii solicitantului privind membrii echipei nominalizați din cadrul personalului existent al solicitantului)</w:t>
      </w:r>
      <w:r w:rsidRPr="00E0676A">
        <w:rPr>
          <w:rFonts w:ascii="Trebuchet MS" w:hAnsi="Trebuchet MS"/>
          <w:color w:val="FF0000"/>
        </w:rPr>
        <w:t>,</w:t>
      </w:r>
    </w:p>
    <w:p w:rsidR="00296104" w:rsidRPr="00E0676A" w:rsidRDefault="00296104" w:rsidP="007C439F">
      <w:pPr>
        <w:numPr>
          <w:ilvl w:val="0"/>
          <w:numId w:val="73"/>
        </w:numPr>
        <w:tabs>
          <w:tab w:val="clear" w:pos="630"/>
          <w:tab w:val="num" w:pos="318"/>
        </w:tabs>
        <w:spacing w:before="60" w:after="60" w:line="240" w:lineRule="auto"/>
        <w:ind w:left="318" w:hanging="313"/>
        <w:jc w:val="both"/>
        <w:rPr>
          <w:rFonts w:ascii="Trebuchet MS" w:hAnsi="Trebuchet MS"/>
          <w:color w:val="FF0000"/>
        </w:rPr>
      </w:pPr>
      <w:r w:rsidRPr="00E0676A">
        <w:rPr>
          <w:rFonts w:ascii="Trebuchet MS" w:hAnsi="Trebuchet MS"/>
          <w:color w:val="FF0000"/>
        </w:rPr>
        <w:t>pentru solicitanții care nu sunt instituții publice: documentul de constituire a echipei de proiect (aprobat pentru membrii echipei nominalizați din cadrul personalului existent al solicitantului).</w:t>
      </w:r>
    </w:p>
    <w:p w:rsidR="005246A0" w:rsidRPr="00B161ED" w:rsidRDefault="005246A0" w:rsidP="005246A0">
      <w:pPr>
        <w:spacing w:after="0" w:line="240" w:lineRule="auto"/>
        <w:jc w:val="both"/>
        <w:rPr>
          <w:rFonts w:ascii="Trebuchet MS" w:hAnsi="Trebuchet MS"/>
        </w:rPr>
      </w:pPr>
    </w:p>
    <w:p w:rsidR="005246A0" w:rsidRPr="00B161ED" w:rsidRDefault="005246A0" w:rsidP="005246A0">
      <w:pPr>
        <w:pStyle w:val="Heading1"/>
        <w:shd w:val="clear" w:color="auto" w:fill="B2A1C7" w:themeFill="accent4" w:themeFillTint="99"/>
        <w:spacing w:before="0" w:line="240" w:lineRule="auto"/>
        <w:jc w:val="both"/>
        <w:rPr>
          <w:rFonts w:ascii="Trebuchet MS" w:hAnsi="Trebuchet MS"/>
          <w:color w:val="auto"/>
          <w:sz w:val="22"/>
          <w:szCs w:val="22"/>
        </w:rPr>
      </w:pPr>
      <w:bookmarkStart w:id="76" w:name="_Toc477197226"/>
      <w:bookmarkStart w:id="77" w:name="_Toc490668907"/>
      <w:r w:rsidRPr="00B161ED">
        <w:rPr>
          <w:rFonts w:ascii="Trebuchet MS" w:hAnsi="Trebuchet MS"/>
          <w:color w:val="auto"/>
          <w:sz w:val="22"/>
          <w:szCs w:val="22"/>
        </w:rPr>
        <w:t>20. Resurse materiale implicate</w:t>
      </w:r>
      <w:bookmarkEnd w:id="76"/>
      <w:bookmarkEnd w:id="77"/>
      <w:r w:rsidR="00AE72AB" w:rsidRPr="00B161ED">
        <w:rPr>
          <w:rFonts w:ascii="Trebuchet MS" w:hAnsi="Trebuchet MS"/>
          <w:color w:val="auto"/>
          <w:sz w:val="22"/>
          <w:szCs w:val="22"/>
        </w:rPr>
        <w:t xml:space="preserve"> </w:t>
      </w:r>
    </w:p>
    <w:p w:rsidR="005246A0" w:rsidRPr="00B161ED" w:rsidRDefault="005246A0" w:rsidP="005246A0">
      <w:pPr>
        <w:shd w:val="clear" w:color="auto" w:fill="FBFBFB"/>
        <w:spacing w:after="0" w:line="240" w:lineRule="auto"/>
        <w:jc w:val="both"/>
        <w:rPr>
          <w:rFonts w:ascii="Trebuchet MS" w:hAnsi="Trebuchet MS"/>
          <w:color w:val="262626"/>
        </w:rPr>
      </w:pPr>
    </w:p>
    <w:p w:rsidR="005246A0" w:rsidRPr="00B161ED" w:rsidRDefault="005246A0" w:rsidP="005246A0">
      <w:pPr>
        <w:shd w:val="clear" w:color="auto" w:fill="FBFBFB"/>
        <w:spacing w:after="0" w:line="240" w:lineRule="auto"/>
        <w:jc w:val="both"/>
        <w:rPr>
          <w:rFonts w:ascii="Trebuchet MS" w:hAnsi="Trebuchet MS"/>
          <w:color w:val="262626"/>
        </w:rPr>
      </w:pPr>
      <w:r w:rsidRPr="00B161ED">
        <w:rPr>
          <w:rFonts w:ascii="Trebuchet MS" w:hAnsi="Trebuchet MS"/>
          <w:color w:val="262626"/>
        </w:rPr>
        <w:t>Resurse materiale implicate</w:t>
      </w:r>
    </w:p>
    <w:tbl>
      <w:tblPr>
        <w:tblStyle w:val="TableGrid"/>
        <w:tblW w:w="0" w:type="auto"/>
        <w:tblLook w:val="04A0" w:firstRow="1" w:lastRow="0" w:firstColumn="1" w:lastColumn="0" w:noHBand="0" w:noVBand="1"/>
      </w:tblPr>
      <w:tblGrid>
        <w:gridCol w:w="9288"/>
      </w:tblGrid>
      <w:tr w:rsidR="005246A0" w:rsidRPr="00EE187E" w:rsidTr="00E15B84">
        <w:tc>
          <w:tcPr>
            <w:tcW w:w="9572" w:type="dxa"/>
          </w:tcPr>
          <w:p w:rsidR="00AE72AB" w:rsidRPr="002828DD" w:rsidRDefault="00AE72AB" w:rsidP="00E15B84">
            <w:pPr>
              <w:jc w:val="both"/>
              <w:rPr>
                <w:rFonts w:ascii="Trebuchet MS" w:hAnsi="Trebuchet MS"/>
                <w:bCs/>
              </w:rPr>
            </w:pPr>
            <w:r w:rsidRPr="002828DD">
              <w:rPr>
                <w:rFonts w:ascii="Trebuchet MS" w:hAnsi="Trebuchet MS"/>
                <w:bCs/>
              </w:rPr>
              <w:t xml:space="preserve">Pentru fiecare amplasament, se vor completa informaţii referitoare la sediul unde se află </w:t>
            </w:r>
            <w:r w:rsidRPr="002828DD">
              <w:rPr>
                <w:rFonts w:ascii="Trebuchet MS" w:hAnsi="Trebuchet MS"/>
                <w:bCs/>
              </w:rPr>
              <w:lastRenderedPageBreak/>
              <w:t>spațiile, dotările necesare și echipamentele IT pe care solicitantul le are la dispoziție şi le va utiliza pentru implementarea proiectului</w:t>
            </w:r>
            <w:r w:rsidR="00AB50B6" w:rsidRPr="002828DD">
              <w:rPr>
                <w:rFonts w:ascii="Trebuchet MS" w:hAnsi="Trebuchet MS"/>
                <w:bCs/>
              </w:rPr>
              <w:t xml:space="preserve"> cu menţiunea că trebuie exprimate cantităţile, în unităţi de măsură</w:t>
            </w:r>
            <w:r w:rsidRPr="002828DD">
              <w:rPr>
                <w:rFonts w:ascii="Trebuchet MS" w:hAnsi="Trebuchet MS"/>
                <w:bCs/>
              </w:rPr>
              <w:t xml:space="preserve">. </w:t>
            </w:r>
          </w:p>
          <w:p w:rsidR="002828DD" w:rsidRPr="0078683C" w:rsidRDefault="00AE72AB" w:rsidP="00E15B84">
            <w:pPr>
              <w:jc w:val="both"/>
              <w:rPr>
                <w:rFonts w:ascii="Trebuchet MS" w:hAnsi="Trebuchet MS"/>
                <w:bCs/>
                <w:color w:val="FF0000"/>
              </w:rPr>
            </w:pPr>
            <w:r w:rsidRPr="00B161ED">
              <w:rPr>
                <w:rFonts w:ascii="Trebuchet MS" w:hAnsi="Trebuchet MS"/>
                <w:b/>
                <w:bCs/>
                <w:color w:val="FF0000"/>
              </w:rPr>
              <w:t>ATENȚIE:</w:t>
            </w:r>
            <w:r w:rsidRPr="00B161ED">
              <w:rPr>
                <w:rFonts w:ascii="Trebuchet MS" w:hAnsi="Trebuchet MS"/>
                <w:bCs/>
                <w:color w:val="FF0000"/>
              </w:rPr>
              <w:t xml:space="preserve"> Pentru a completa funcția </w:t>
            </w:r>
            <w:r w:rsidRPr="00B161ED">
              <w:rPr>
                <w:rFonts w:ascii="Trebuchet MS" w:hAnsi="Trebuchet MS"/>
                <w:bCs/>
                <w:i/>
                <w:color w:val="FF0000"/>
              </w:rPr>
              <w:t>Resurse materiale implicate</w:t>
            </w:r>
            <w:r w:rsidRPr="00B161ED">
              <w:rPr>
                <w:rFonts w:ascii="Trebuchet MS" w:hAnsi="Trebuchet MS"/>
                <w:bCs/>
                <w:color w:val="FF0000"/>
              </w:rPr>
              <w:t xml:space="preserve">, este necesară apăsarea butonului “Adaugă”. Prin apăsarea acestui buton, aplicația deschide o căsuță de dialog în care beneficiarul va introduce mai întâi titlul amplasamentului și va apăsa apoi butonul “confirmă”. Odată confirmat amplasamentul, sistemul va deschide pentru acesta alte câmpuri pe care beneficiarul va putea să le completeze cu informații privind numele entității (instituția/organizația) care pune la dispoziție resursa, și adresa amplasamentului, respectiv câmpuri aferente resursei materiale (în care se vor completa informațiile privind: resursa, cantitatea, unitatea de măsură și partenerul (dacă este cazul). </w:t>
            </w:r>
          </w:p>
          <w:p w:rsidR="0033334F" w:rsidRDefault="0033334F" w:rsidP="00E15B84">
            <w:pPr>
              <w:jc w:val="both"/>
              <w:rPr>
                <w:rFonts w:ascii="Trebuchet MS" w:hAnsi="Trebuchet MS"/>
                <w:bCs/>
              </w:rPr>
            </w:pPr>
          </w:p>
          <w:p w:rsidR="005246A0" w:rsidRPr="006612AD" w:rsidRDefault="00AE72AB" w:rsidP="00E15B84">
            <w:pPr>
              <w:jc w:val="both"/>
              <w:rPr>
                <w:rFonts w:ascii="Trebuchet MS" w:hAnsi="Trebuchet MS"/>
                <w:bCs/>
              </w:rPr>
            </w:pPr>
            <w:r w:rsidRPr="002828DD">
              <w:rPr>
                <w:rFonts w:ascii="Trebuchet MS" w:hAnsi="Trebuchet MS"/>
                <w:bCs/>
              </w:rPr>
              <w:t xml:space="preserve">În câmpul </w:t>
            </w:r>
            <w:r w:rsidRPr="002828DD">
              <w:rPr>
                <w:rFonts w:ascii="Trebuchet MS" w:hAnsi="Trebuchet MS"/>
                <w:bCs/>
                <w:i/>
              </w:rPr>
              <w:t>Informații extra</w:t>
            </w:r>
            <w:r w:rsidRPr="002828DD">
              <w:rPr>
                <w:rFonts w:ascii="Trebuchet MS" w:hAnsi="Trebuchet MS"/>
                <w:bCs/>
              </w:rPr>
              <w:t xml:space="preserve"> aferente amplasamentului se vor menționa succint resursele materiale necesare derulării activităților din proiect pe care solicitantul le pune la dispoziție și, dacă este cazul, se va justifica necesitatea achiziționării de noi resurse și activitățile pentru care acestea sunt necesare (de exemplu: închirierea de săli și echipamente pentru organizare evenimente, achiziționarea de echipamente IT etc.)</w:t>
            </w:r>
          </w:p>
          <w:tbl>
            <w:tblPr>
              <w:tblStyle w:val="TableGrid"/>
              <w:tblW w:w="10060" w:type="dxa"/>
              <w:tblLook w:val="04A0" w:firstRow="1" w:lastRow="0" w:firstColumn="1" w:lastColumn="0" w:noHBand="0" w:noVBand="1"/>
            </w:tblPr>
            <w:tblGrid>
              <w:gridCol w:w="2263"/>
              <w:gridCol w:w="7797"/>
            </w:tblGrid>
            <w:tr w:rsidR="005246A0" w:rsidRPr="00EE187E" w:rsidTr="00E15B84">
              <w:tc>
                <w:tcPr>
                  <w:tcW w:w="2263" w:type="dxa"/>
                </w:tcPr>
                <w:p w:rsidR="005246A0" w:rsidRPr="00B161ED" w:rsidRDefault="005246A0" w:rsidP="00E15B84">
                  <w:pPr>
                    <w:jc w:val="both"/>
                    <w:rPr>
                      <w:rFonts w:ascii="Trebuchet MS" w:hAnsi="Trebuchet MS"/>
                    </w:rPr>
                  </w:pPr>
                  <w:r w:rsidRPr="00B161ED">
                    <w:rPr>
                      <w:rFonts w:ascii="Trebuchet MS" w:hAnsi="Trebuchet MS"/>
                    </w:rPr>
                    <w:t>Titlu</w:t>
                  </w:r>
                </w:p>
              </w:tc>
              <w:tc>
                <w:tcPr>
                  <w:tcW w:w="7797" w:type="dxa"/>
                </w:tcPr>
                <w:p w:rsidR="005246A0" w:rsidRPr="002828DD" w:rsidRDefault="00B4035B" w:rsidP="00E15B84">
                  <w:pPr>
                    <w:ind w:right="601"/>
                    <w:jc w:val="both"/>
                    <w:rPr>
                      <w:rFonts w:ascii="Trebuchet MS" w:hAnsi="Trebuchet MS"/>
                      <w:i/>
                    </w:rPr>
                  </w:pPr>
                  <w:r w:rsidRPr="002828DD">
                    <w:rPr>
                      <w:rFonts w:ascii="Trebuchet MS" w:hAnsi="Trebuchet MS"/>
                      <w:i/>
                    </w:rPr>
                    <w:t xml:space="preserve">Se completează cu obiectul pus la dispoziţie de către solicitant </w:t>
                  </w:r>
                </w:p>
                <w:p w:rsidR="005168DE" w:rsidRPr="002828DD" w:rsidRDefault="005168DE" w:rsidP="007E2260">
                  <w:pPr>
                    <w:ind w:right="601"/>
                    <w:jc w:val="both"/>
                    <w:rPr>
                      <w:rFonts w:ascii="Trebuchet MS" w:hAnsi="Trebuchet MS"/>
                      <w:i/>
                    </w:rPr>
                  </w:pPr>
                  <w:r w:rsidRPr="002828DD">
                    <w:rPr>
                      <w:rFonts w:ascii="Trebuchet MS" w:hAnsi="Trebuchet MS"/>
                      <w:i/>
                    </w:rPr>
                    <w:t xml:space="preserve">Ex.: </w:t>
                  </w:r>
                  <w:r w:rsidR="007E2260" w:rsidRPr="002828DD">
                    <w:rPr>
                      <w:rFonts w:ascii="Trebuchet MS" w:hAnsi="Trebuchet MS"/>
                      <w:i/>
                    </w:rPr>
                    <w:t>Birou</w:t>
                  </w:r>
                  <w:r w:rsidR="002A2CFF" w:rsidRPr="002828DD">
                    <w:rPr>
                      <w:rFonts w:ascii="Trebuchet MS" w:hAnsi="Trebuchet MS"/>
                      <w:i/>
                    </w:rPr>
                    <w:t xml:space="preserve"> pentru desfăşurarea activităţilor aferente proiectului</w:t>
                  </w:r>
                </w:p>
              </w:tc>
            </w:tr>
            <w:tr w:rsidR="005246A0" w:rsidRPr="00EE187E" w:rsidTr="00E15B84">
              <w:tc>
                <w:tcPr>
                  <w:tcW w:w="2263" w:type="dxa"/>
                </w:tcPr>
                <w:p w:rsidR="005246A0" w:rsidRPr="00B161ED" w:rsidRDefault="005246A0" w:rsidP="00E15B84">
                  <w:pPr>
                    <w:jc w:val="both"/>
                    <w:rPr>
                      <w:rFonts w:ascii="Trebuchet MS" w:hAnsi="Trebuchet MS"/>
                    </w:rPr>
                  </w:pPr>
                  <w:r w:rsidRPr="00B161ED">
                    <w:rPr>
                      <w:rFonts w:ascii="Trebuchet MS" w:hAnsi="Trebuchet MS"/>
                    </w:rPr>
                    <w:t>Pus la dispoziție de</w:t>
                  </w:r>
                </w:p>
              </w:tc>
              <w:tc>
                <w:tcPr>
                  <w:tcW w:w="7797" w:type="dxa"/>
                </w:tcPr>
                <w:p w:rsidR="005246A0" w:rsidRPr="002828DD" w:rsidRDefault="00B4035B" w:rsidP="00733E33">
                  <w:pPr>
                    <w:tabs>
                      <w:tab w:val="left" w:pos="6696"/>
                    </w:tabs>
                    <w:ind w:right="885"/>
                    <w:jc w:val="both"/>
                    <w:rPr>
                      <w:rFonts w:ascii="Trebuchet MS" w:hAnsi="Trebuchet MS"/>
                      <w:i/>
                    </w:rPr>
                  </w:pPr>
                  <w:r w:rsidRPr="002828DD">
                    <w:rPr>
                      <w:rFonts w:ascii="Trebuchet MS" w:hAnsi="Trebuchet MS"/>
                      <w:i/>
                    </w:rPr>
                    <w:t>Se selectează cu denumirea solicitantului (în cazul proiectelor depuse în parteneriat, apar atât liderul, cât şi partenerii)</w:t>
                  </w:r>
                </w:p>
              </w:tc>
            </w:tr>
            <w:tr w:rsidR="005246A0" w:rsidRPr="00EE187E" w:rsidTr="00E15B84">
              <w:tc>
                <w:tcPr>
                  <w:tcW w:w="2263" w:type="dxa"/>
                </w:tcPr>
                <w:p w:rsidR="005246A0" w:rsidRDefault="005246A0" w:rsidP="00EA1997">
                  <w:pPr>
                    <w:spacing w:after="0"/>
                    <w:jc w:val="both"/>
                    <w:rPr>
                      <w:rFonts w:ascii="Trebuchet MS" w:hAnsi="Trebuchet MS"/>
                    </w:rPr>
                  </w:pPr>
                  <w:r w:rsidRPr="00B161ED">
                    <w:rPr>
                      <w:rFonts w:ascii="Trebuchet MS" w:hAnsi="Trebuchet MS"/>
                    </w:rPr>
                    <w:t>Adresa</w:t>
                  </w:r>
                </w:p>
                <w:p w:rsidR="003E4E82" w:rsidRDefault="003E4E82" w:rsidP="00EA1997">
                  <w:pPr>
                    <w:spacing w:after="0"/>
                    <w:jc w:val="both"/>
                    <w:rPr>
                      <w:rFonts w:ascii="Trebuchet MS" w:hAnsi="Trebuchet MS"/>
                    </w:rPr>
                  </w:pPr>
                  <w:r>
                    <w:rPr>
                      <w:rFonts w:ascii="Trebuchet MS" w:hAnsi="Trebuchet MS"/>
                    </w:rPr>
                    <w:t>Strada (obligatoriu)</w:t>
                  </w:r>
                </w:p>
                <w:p w:rsidR="003E4E82" w:rsidRPr="00B161ED" w:rsidRDefault="003E4E82" w:rsidP="00EA1997">
                  <w:pPr>
                    <w:spacing w:after="0"/>
                    <w:jc w:val="both"/>
                    <w:rPr>
                      <w:rFonts w:ascii="Trebuchet MS" w:hAnsi="Trebuchet MS"/>
                    </w:rPr>
                  </w:pPr>
                  <w:r>
                    <w:rPr>
                      <w:rFonts w:ascii="Trebuchet MS" w:hAnsi="Trebuchet MS"/>
                    </w:rPr>
                    <w:t>Nr.</w:t>
                  </w:r>
                </w:p>
              </w:tc>
              <w:tc>
                <w:tcPr>
                  <w:tcW w:w="7797" w:type="dxa"/>
                </w:tcPr>
                <w:p w:rsidR="005246A0" w:rsidRPr="002828DD" w:rsidRDefault="002A2CFF" w:rsidP="00733E33">
                  <w:pPr>
                    <w:ind w:right="885"/>
                    <w:jc w:val="both"/>
                    <w:rPr>
                      <w:rFonts w:ascii="Trebuchet MS" w:hAnsi="Trebuchet MS"/>
                      <w:i/>
                    </w:rPr>
                  </w:pPr>
                  <w:r w:rsidRPr="002828DD">
                    <w:rPr>
                      <w:rFonts w:ascii="Trebuchet MS" w:hAnsi="Trebuchet MS"/>
                      <w:i/>
                    </w:rPr>
                    <w:t>Se complete</w:t>
                  </w:r>
                  <w:r w:rsidR="007E2260" w:rsidRPr="002828DD">
                    <w:rPr>
                      <w:rFonts w:ascii="Trebuchet MS" w:hAnsi="Trebuchet MS"/>
                      <w:i/>
                    </w:rPr>
                    <w:t xml:space="preserve">ază cu adresa sediului respectiv </w:t>
                  </w:r>
                  <w:r w:rsidRPr="002828DD">
                    <w:rPr>
                      <w:rFonts w:ascii="Trebuchet MS" w:hAnsi="Trebuchet MS"/>
                      <w:i/>
                    </w:rPr>
                    <w:t>a</w:t>
                  </w:r>
                  <w:r w:rsidR="007E2260" w:rsidRPr="002828DD">
                    <w:rPr>
                      <w:rFonts w:ascii="Trebuchet MS" w:hAnsi="Trebuchet MS"/>
                      <w:i/>
                    </w:rPr>
                    <w:t>l</w:t>
                  </w:r>
                  <w:r w:rsidRPr="002828DD">
                    <w:rPr>
                      <w:rFonts w:ascii="Trebuchet MS" w:hAnsi="Trebuchet MS"/>
                      <w:i/>
                    </w:rPr>
                    <w:t xml:space="preserve"> bunului pus la dispoziţie.</w:t>
                  </w:r>
                </w:p>
              </w:tc>
            </w:tr>
            <w:tr w:rsidR="005246A0" w:rsidRPr="00EE187E" w:rsidTr="00E15B84">
              <w:tc>
                <w:tcPr>
                  <w:tcW w:w="2263" w:type="dxa"/>
                </w:tcPr>
                <w:p w:rsidR="005246A0" w:rsidRPr="00B161ED" w:rsidRDefault="005246A0" w:rsidP="00E15B84">
                  <w:pPr>
                    <w:jc w:val="both"/>
                    <w:rPr>
                      <w:rFonts w:ascii="Trebuchet MS" w:hAnsi="Trebuchet MS"/>
                    </w:rPr>
                  </w:pPr>
                  <w:r w:rsidRPr="00B161ED">
                    <w:rPr>
                      <w:rFonts w:ascii="Trebuchet MS" w:hAnsi="Trebuchet MS"/>
                    </w:rPr>
                    <w:t>Informații extra</w:t>
                  </w:r>
                </w:p>
              </w:tc>
              <w:tc>
                <w:tcPr>
                  <w:tcW w:w="7797" w:type="dxa"/>
                </w:tcPr>
                <w:p w:rsidR="005246A0" w:rsidRPr="002828DD" w:rsidRDefault="002A2CFF" w:rsidP="00E15B84">
                  <w:pPr>
                    <w:ind w:right="743"/>
                    <w:jc w:val="both"/>
                    <w:rPr>
                      <w:rFonts w:ascii="Trebuchet MS" w:hAnsi="Trebuchet MS"/>
                      <w:i/>
                    </w:rPr>
                  </w:pPr>
                  <w:r w:rsidRPr="002828DD">
                    <w:rPr>
                      <w:rFonts w:ascii="Trebuchet MS" w:hAnsi="Trebuchet MS"/>
                      <w:i/>
                    </w:rPr>
                    <w:t>Nu se completează</w:t>
                  </w:r>
                </w:p>
              </w:tc>
            </w:tr>
            <w:tr w:rsidR="005246A0" w:rsidRPr="00EE187E" w:rsidTr="00E15B84">
              <w:tc>
                <w:tcPr>
                  <w:tcW w:w="2263" w:type="dxa"/>
                </w:tcPr>
                <w:p w:rsidR="005246A0" w:rsidRPr="00B161ED" w:rsidRDefault="005246A0" w:rsidP="00E15B84">
                  <w:pPr>
                    <w:jc w:val="both"/>
                    <w:rPr>
                      <w:rFonts w:ascii="Trebuchet MS" w:hAnsi="Trebuchet MS"/>
                    </w:rPr>
                  </w:pPr>
                  <w:r w:rsidRPr="00B161ED">
                    <w:rPr>
                      <w:rFonts w:ascii="Trebuchet MS" w:hAnsi="Trebuchet MS"/>
                    </w:rPr>
                    <w:t>ȚARĂ</w:t>
                  </w:r>
                  <w:r w:rsidR="003E4E82">
                    <w:rPr>
                      <w:rFonts w:ascii="Trebuchet MS" w:hAnsi="Trebuchet MS"/>
                    </w:rPr>
                    <w:t xml:space="preserve"> (obligatoriu)</w:t>
                  </w:r>
                </w:p>
              </w:tc>
              <w:tc>
                <w:tcPr>
                  <w:tcW w:w="7797" w:type="dxa"/>
                </w:tcPr>
                <w:p w:rsidR="005246A0" w:rsidRPr="002828DD" w:rsidRDefault="002A2CFF" w:rsidP="00E15B84">
                  <w:pPr>
                    <w:jc w:val="both"/>
                    <w:rPr>
                      <w:rFonts w:ascii="Trebuchet MS" w:hAnsi="Trebuchet MS"/>
                      <w:i/>
                    </w:rPr>
                  </w:pPr>
                  <w:r w:rsidRPr="002828DD">
                    <w:rPr>
                      <w:rFonts w:ascii="Trebuchet MS" w:hAnsi="Trebuchet MS"/>
                      <w:i/>
                    </w:rPr>
                    <w:t>Se selectează din nomenclator.</w:t>
                  </w:r>
                </w:p>
              </w:tc>
            </w:tr>
            <w:tr w:rsidR="003E4E82" w:rsidRPr="00EE187E" w:rsidTr="00E15B84">
              <w:tc>
                <w:tcPr>
                  <w:tcW w:w="2263" w:type="dxa"/>
                </w:tcPr>
                <w:p w:rsidR="003E4E82" w:rsidRPr="003E4E82" w:rsidRDefault="003E4E82" w:rsidP="00E15B84">
                  <w:pPr>
                    <w:jc w:val="both"/>
                    <w:rPr>
                      <w:rFonts w:ascii="Trebuchet MS" w:hAnsi="Trebuchet MS"/>
                    </w:rPr>
                  </w:pPr>
                  <w:r>
                    <w:rPr>
                      <w:rFonts w:ascii="Trebuchet MS" w:hAnsi="Trebuchet MS"/>
                    </w:rPr>
                    <w:t>Județul (obligatoriu)</w:t>
                  </w:r>
                </w:p>
              </w:tc>
              <w:tc>
                <w:tcPr>
                  <w:tcW w:w="7797" w:type="dxa"/>
                </w:tcPr>
                <w:p w:rsidR="003E4E82" w:rsidRPr="002828DD" w:rsidRDefault="002A2CFF" w:rsidP="00E15B84">
                  <w:pPr>
                    <w:jc w:val="both"/>
                    <w:rPr>
                      <w:rFonts w:ascii="Trebuchet MS" w:hAnsi="Trebuchet MS"/>
                    </w:rPr>
                  </w:pPr>
                  <w:r w:rsidRPr="002828DD">
                    <w:rPr>
                      <w:rFonts w:ascii="Trebuchet MS" w:hAnsi="Trebuchet MS"/>
                      <w:i/>
                    </w:rPr>
                    <w:t>Se selectează din nomenclator.</w:t>
                  </w:r>
                </w:p>
              </w:tc>
            </w:tr>
            <w:tr w:rsidR="005246A0" w:rsidRPr="00EE187E" w:rsidTr="00E15B84">
              <w:tc>
                <w:tcPr>
                  <w:tcW w:w="2263" w:type="dxa"/>
                </w:tcPr>
                <w:p w:rsidR="005246A0" w:rsidRPr="00B161ED" w:rsidRDefault="005246A0" w:rsidP="00E15B84">
                  <w:pPr>
                    <w:jc w:val="both"/>
                    <w:rPr>
                      <w:rFonts w:ascii="Trebuchet MS" w:hAnsi="Trebuchet MS"/>
                    </w:rPr>
                  </w:pPr>
                  <w:r w:rsidRPr="00B161ED">
                    <w:rPr>
                      <w:rFonts w:ascii="Trebuchet MS" w:hAnsi="Trebuchet MS"/>
                    </w:rPr>
                    <w:t>LOCALITATE</w:t>
                  </w:r>
                  <w:r w:rsidR="003E4E82">
                    <w:rPr>
                      <w:rFonts w:ascii="Trebuchet MS" w:hAnsi="Trebuchet MS"/>
                    </w:rPr>
                    <w:t xml:space="preserve"> (obligatoriu)</w:t>
                  </w:r>
                </w:p>
              </w:tc>
              <w:tc>
                <w:tcPr>
                  <w:tcW w:w="7797" w:type="dxa"/>
                </w:tcPr>
                <w:p w:rsidR="005246A0" w:rsidRPr="002828DD" w:rsidRDefault="002A2CFF" w:rsidP="00E15B84">
                  <w:pPr>
                    <w:jc w:val="both"/>
                    <w:rPr>
                      <w:rFonts w:ascii="Trebuchet MS" w:hAnsi="Trebuchet MS"/>
                    </w:rPr>
                  </w:pPr>
                  <w:r w:rsidRPr="002828DD">
                    <w:rPr>
                      <w:rFonts w:ascii="Trebuchet MS" w:hAnsi="Trebuchet MS"/>
                      <w:i/>
                    </w:rPr>
                    <w:t>Se selectează din nomenclator.</w:t>
                  </w:r>
                </w:p>
              </w:tc>
            </w:tr>
            <w:tr w:rsidR="005246A0" w:rsidRPr="00EE187E" w:rsidTr="00E15B84">
              <w:tc>
                <w:tcPr>
                  <w:tcW w:w="2263" w:type="dxa"/>
                </w:tcPr>
                <w:p w:rsidR="005246A0" w:rsidRPr="00B161ED" w:rsidRDefault="005246A0" w:rsidP="00E15B84">
                  <w:pPr>
                    <w:jc w:val="both"/>
                    <w:rPr>
                      <w:rFonts w:ascii="Trebuchet MS" w:hAnsi="Trebuchet MS"/>
                    </w:rPr>
                  </w:pPr>
                  <w:r w:rsidRPr="00B161ED">
                    <w:rPr>
                      <w:rFonts w:ascii="Trebuchet MS" w:hAnsi="Trebuchet MS"/>
                    </w:rPr>
                    <w:t xml:space="preserve">COD </w:t>
                  </w:r>
                  <w:r w:rsidR="00AE72AB" w:rsidRPr="00B161ED">
                    <w:rPr>
                      <w:rFonts w:ascii="Trebuchet MS" w:hAnsi="Trebuchet MS"/>
                    </w:rPr>
                    <w:t>POSTAL</w:t>
                  </w:r>
                </w:p>
              </w:tc>
              <w:tc>
                <w:tcPr>
                  <w:tcW w:w="7797" w:type="dxa"/>
                </w:tcPr>
                <w:p w:rsidR="005246A0" w:rsidRPr="002828DD" w:rsidRDefault="002A2CFF" w:rsidP="00E15B84">
                  <w:pPr>
                    <w:jc w:val="both"/>
                    <w:rPr>
                      <w:rFonts w:ascii="Trebuchet MS" w:hAnsi="Trebuchet MS"/>
                      <w:i/>
                    </w:rPr>
                  </w:pPr>
                  <w:r w:rsidRPr="002828DD">
                    <w:rPr>
                      <w:rFonts w:ascii="Trebuchet MS" w:hAnsi="Trebuchet MS"/>
                      <w:i/>
                    </w:rPr>
                    <w:t>Se completează de către solicitant.</w:t>
                  </w:r>
                </w:p>
              </w:tc>
            </w:tr>
          </w:tbl>
          <w:p w:rsidR="007C439F" w:rsidRPr="002828DD" w:rsidRDefault="007C439F" w:rsidP="00E15B84">
            <w:pPr>
              <w:jc w:val="both"/>
              <w:rPr>
                <w:rFonts w:ascii="Trebuchet MS" w:hAnsi="Trebuchet MS"/>
              </w:rPr>
            </w:pPr>
            <w:r w:rsidRPr="002828DD">
              <w:rPr>
                <w:rFonts w:ascii="Trebuchet MS" w:hAnsi="Trebuchet MS"/>
              </w:rPr>
              <w:t>Un exemplus este prezentat mai jos:</w:t>
            </w:r>
          </w:p>
          <w:tbl>
            <w:tblPr>
              <w:tblStyle w:val="TableGrid"/>
              <w:tblW w:w="0" w:type="auto"/>
              <w:tblLook w:val="04A0" w:firstRow="1" w:lastRow="0" w:firstColumn="1" w:lastColumn="0" w:noHBand="0" w:noVBand="1"/>
            </w:tblPr>
            <w:tblGrid>
              <w:gridCol w:w="1413"/>
              <w:gridCol w:w="1169"/>
              <w:gridCol w:w="674"/>
              <w:gridCol w:w="5801"/>
            </w:tblGrid>
            <w:tr w:rsidR="009E2902" w:rsidTr="00EA1997">
              <w:tc>
                <w:tcPr>
                  <w:tcW w:w="1413" w:type="dxa"/>
                </w:tcPr>
                <w:p w:rsidR="009E2902" w:rsidRPr="009368EB" w:rsidRDefault="009E2902" w:rsidP="00E15B84">
                  <w:pPr>
                    <w:jc w:val="both"/>
                    <w:rPr>
                      <w:rFonts w:ascii="Trebuchet MS" w:hAnsi="Trebuchet MS"/>
                      <w:color w:val="403152" w:themeColor="accent4" w:themeShade="80"/>
                    </w:rPr>
                  </w:pPr>
                  <w:r w:rsidRPr="009368EB">
                    <w:rPr>
                      <w:rFonts w:ascii="Trebuchet MS" w:hAnsi="Trebuchet MS"/>
                      <w:b/>
                      <w:bCs/>
                      <w:color w:val="403152" w:themeColor="accent4" w:themeShade="80"/>
                    </w:rPr>
                    <w:t>Resursa</w:t>
                  </w:r>
                </w:p>
              </w:tc>
              <w:tc>
                <w:tcPr>
                  <w:tcW w:w="1169" w:type="dxa"/>
                </w:tcPr>
                <w:p w:rsidR="009E2902" w:rsidRPr="009368EB" w:rsidRDefault="009E2902" w:rsidP="00E15B84">
                  <w:pPr>
                    <w:jc w:val="both"/>
                    <w:rPr>
                      <w:rFonts w:ascii="Trebuchet MS" w:hAnsi="Trebuchet MS"/>
                      <w:color w:val="403152" w:themeColor="accent4" w:themeShade="80"/>
                    </w:rPr>
                  </w:pPr>
                  <w:r w:rsidRPr="009368EB">
                    <w:rPr>
                      <w:rFonts w:ascii="Trebuchet MS" w:hAnsi="Trebuchet MS"/>
                      <w:b/>
                      <w:color w:val="403152" w:themeColor="accent4" w:themeShade="80"/>
                    </w:rPr>
                    <w:t>Cantitate</w:t>
                  </w:r>
                </w:p>
              </w:tc>
              <w:tc>
                <w:tcPr>
                  <w:tcW w:w="674" w:type="dxa"/>
                </w:tcPr>
                <w:p w:rsidR="009E2902" w:rsidRPr="009368EB" w:rsidRDefault="009E2902" w:rsidP="00E15B84">
                  <w:pPr>
                    <w:jc w:val="both"/>
                    <w:rPr>
                      <w:rFonts w:ascii="Trebuchet MS" w:hAnsi="Trebuchet MS"/>
                      <w:color w:val="403152" w:themeColor="accent4" w:themeShade="80"/>
                    </w:rPr>
                  </w:pPr>
                  <w:r w:rsidRPr="009368EB">
                    <w:rPr>
                      <w:rFonts w:ascii="Trebuchet MS" w:hAnsi="Trebuchet MS"/>
                      <w:b/>
                      <w:color w:val="403152" w:themeColor="accent4" w:themeShade="80"/>
                    </w:rPr>
                    <w:t>UM</w:t>
                  </w:r>
                </w:p>
              </w:tc>
              <w:tc>
                <w:tcPr>
                  <w:tcW w:w="5801" w:type="dxa"/>
                </w:tcPr>
                <w:p w:rsidR="009E2902" w:rsidRPr="009368EB" w:rsidRDefault="009E2902" w:rsidP="00E15B84">
                  <w:pPr>
                    <w:jc w:val="both"/>
                    <w:rPr>
                      <w:rFonts w:ascii="Trebuchet MS" w:hAnsi="Trebuchet MS"/>
                      <w:color w:val="403152" w:themeColor="accent4" w:themeShade="80"/>
                    </w:rPr>
                  </w:pPr>
                  <w:r w:rsidRPr="009368EB">
                    <w:rPr>
                      <w:rFonts w:ascii="Trebuchet MS" w:hAnsi="Trebuchet MS"/>
                      <w:b/>
                      <w:color w:val="403152" w:themeColor="accent4" w:themeShade="80"/>
                    </w:rPr>
                    <w:t>Partener</w:t>
                  </w:r>
                </w:p>
              </w:tc>
            </w:tr>
            <w:tr w:rsidR="002828DD" w:rsidRPr="002828DD" w:rsidTr="00EA1997">
              <w:tc>
                <w:tcPr>
                  <w:tcW w:w="1413" w:type="dxa"/>
                </w:tcPr>
                <w:p w:rsidR="009E2902" w:rsidRPr="002828DD" w:rsidRDefault="009E2902" w:rsidP="00EA1997">
                  <w:pPr>
                    <w:spacing w:after="0"/>
                    <w:jc w:val="both"/>
                    <w:rPr>
                      <w:rFonts w:ascii="Trebuchet MS" w:hAnsi="Trebuchet MS"/>
                    </w:rPr>
                  </w:pPr>
                  <w:r w:rsidRPr="002828DD">
                    <w:rPr>
                      <w:rFonts w:ascii="Trebuchet MS" w:hAnsi="Trebuchet MS"/>
                    </w:rPr>
                    <w:t>laptopuri</w:t>
                  </w:r>
                </w:p>
              </w:tc>
              <w:tc>
                <w:tcPr>
                  <w:tcW w:w="1169" w:type="dxa"/>
                </w:tcPr>
                <w:p w:rsidR="009E2902" w:rsidRPr="002828DD" w:rsidRDefault="009E2902" w:rsidP="00EA1997">
                  <w:pPr>
                    <w:spacing w:after="0"/>
                    <w:jc w:val="both"/>
                    <w:rPr>
                      <w:rFonts w:ascii="Trebuchet MS" w:hAnsi="Trebuchet MS"/>
                    </w:rPr>
                  </w:pPr>
                  <w:r w:rsidRPr="002828DD">
                    <w:rPr>
                      <w:rFonts w:ascii="Trebuchet MS" w:hAnsi="Trebuchet MS"/>
                      <w:i/>
                    </w:rPr>
                    <w:t>10</w:t>
                  </w:r>
                </w:p>
              </w:tc>
              <w:tc>
                <w:tcPr>
                  <w:tcW w:w="674" w:type="dxa"/>
                </w:tcPr>
                <w:p w:rsidR="009E2902" w:rsidRPr="002828DD" w:rsidRDefault="009E2902" w:rsidP="00EA1997">
                  <w:pPr>
                    <w:spacing w:after="0"/>
                    <w:jc w:val="both"/>
                    <w:rPr>
                      <w:rFonts w:ascii="Trebuchet MS" w:hAnsi="Trebuchet MS"/>
                    </w:rPr>
                  </w:pPr>
                  <w:r w:rsidRPr="002828DD">
                    <w:rPr>
                      <w:rFonts w:ascii="Trebuchet MS" w:hAnsi="Trebuchet MS"/>
                      <w:i/>
                    </w:rPr>
                    <w:t>buc.</w:t>
                  </w:r>
                </w:p>
              </w:tc>
              <w:tc>
                <w:tcPr>
                  <w:tcW w:w="5801" w:type="dxa"/>
                </w:tcPr>
                <w:p w:rsidR="009E2902" w:rsidRPr="002828DD" w:rsidRDefault="009E2902" w:rsidP="00EA1997">
                  <w:pPr>
                    <w:spacing w:after="0"/>
                    <w:jc w:val="both"/>
                    <w:rPr>
                      <w:rFonts w:ascii="Trebuchet MS" w:hAnsi="Trebuchet MS"/>
                    </w:rPr>
                  </w:pPr>
                  <w:r w:rsidRPr="002828DD">
                    <w:rPr>
                      <w:rFonts w:ascii="Trebuchet MS" w:hAnsi="Trebuchet MS"/>
                      <w:i/>
                    </w:rPr>
                    <w:t>Se selectează din nomenclator (în cazul proiectelor</w:t>
                  </w:r>
                  <w:r w:rsidR="00EF038D" w:rsidRPr="002828DD">
                    <w:rPr>
                      <w:rFonts w:ascii="Trebuchet MS" w:hAnsi="Trebuchet MS"/>
                      <w:i/>
                    </w:rPr>
                    <w:t xml:space="preserve"> în parteneriat apar denumirile liderului şi ale partenerilor</w:t>
                  </w:r>
                  <w:r w:rsidRPr="002828DD">
                    <w:rPr>
                      <w:rFonts w:ascii="Trebuchet MS" w:hAnsi="Trebuchet MS"/>
                      <w:i/>
                    </w:rPr>
                    <w:t>)</w:t>
                  </w:r>
                </w:p>
              </w:tc>
            </w:tr>
            <w:tr w:rsidR="002828DD" w:rsidRPr="002828DD" w:rsidTr="00EA1997">
              <w:tc>
                <w:tcPr>
                  <w:tcW w:w="1413" w:type="dxa"/>
                </w:tcPr>
                <w:p w:rsidR="009E2902" w:rsidRPr="002828DD" w:rsidRDefault="007E2260" w:rsidP="00EA1997">
                  <w:pPr>
                    <w:spacing w:after="0"/>
                    <w:jc w:val="both"/>
                    <w:rPr>
                      <w:rFonts w:ascii="Trebuchet MS" w:hAnsi="Trebuchet MS"/>
                    </w:rPr>
                  </w:pPr>
                  <w:r w:rsidRPr="002828DD">
                    <w:rPr>
                      <w:rFonts w:ascii="Trebuchet MS" w:hAnsi="Trebuchet MS"/>
                    </w:rPr>
                    <w:t>scaune</w:t>
                  </w:r>
                </w:p>
              </w:tc>
              <w:tc>
                <w:tcPr>
                  <w:tcW w:w="1169" w:type="dxa"/>
                </w:tcPr>
                <w:p w:rsidR="009E2902" w:rsidRPr="002828DD" w:rsidRDefault="007E2260" w:rsidP="00EA1997">
                  <w:pPr>
                    <w:spacing w:after="0"/>
                    <w:jc w:val="both"/>
                    <w:rPr>
                      <w:rFonts w:ascii="Trebuchet MS" w:hAnsi="Trebuchet MS"/>
                    </w:rPr>
                  </w:pPr>
                  <w:r w:rsidRPr="002828DD">
                    <w:rPr>
                      <w:rFonts w:ascii="Trebuchet MS" w:hAnsi="Trebuchet MS"/>
                    </w:rPr>
                    <w:t>10</w:t>
                  </w:r>
                </w:p>
              </w:tc>
              <w:tc>
                <w:tcPr>
                  <w:tcW w:w="674" w:type="dxa"/>
                </w:tcPr>
                <w:p w:rsidR="009E2902" w:rsidRPr="002828DD" w:rsidRDefault="007E2260" w:rsidP="00EA1997">
                  <w:pPr>
                    <w:spacing w:after="0"/>
                    <w:jc w:val="both"/>
                    <w:rPr>
                      <w:rFonts w:ascii="Trebuchet MS" w:hAnsi="Trebuchet MS"/>
                    </w:rPr>
                  </w:pPr>
                  <w:r w:rsidRPr="002828DD">
                    <w:rPr>
                      <w:rFonts w:ascii="Trebuchet MS" w:hAnsi="Trebuchet MS"/>
                    </w:rPr>
                    <w:t>buc</w:t>
                  </w:r>
                </w:p>
              </w:tc>
              <w:tc>
                <w:tcPr>
                  <w:tcW w:w="5801" w:type="dxa"/>
                </w:tcPr>
                <w:p w:rsidR="009E2902" w:rsidRPr="002828DD" w:rsidRDefault="007E2260" w:rsidP="00EA1997">
                  <w:pPr>
                    <w:spacing w:after="0"/>
                    <w:jc w:val="both"/>
                    <w:rPr>
                      <w:rFonts w:ascii="Trebuchet MS" w:hAnsi="Trebuchet MS"/>
                    </w:rPr>
                  </w:pPr>
                  <w:r w:rsidRPr="002828DD">
                    <w:rPr>
                      <w:rFonts w:ascii="Trebuchet MS" w:hAnsi="Trebuchet MS"/>
                      <w:i/>
                    </w:rPr>
                    <w:t>Se selectează din nomenclator (în cazul proiectelor în parteneriat apar denumirile liderului şi ale partenerilor)</w:t>
                  </w:r>
                </w:p>
              </w:tc>
            </w:tr>
            <w:tr w:rsidR="002828DD" w:rsidRPr="002828DD" w:rsidTr="00EA1997">
              <w:tc>
                <w:tcPr>
                  <w:tcW w:w="1413" w:type="dxa"/>
                </w:tcPr>
                <w:p w:rsidR="00BE3022" w:rsidRPr="002828DD" w:rsidRDefault="007E2260" w:rsidP="00EA1997">
                  <w:pPr>
                    <w:spacing w:after="0"/>
                    <w:jc w:val="both"/>
                    <w:rPr>
                      <w:rFonts w:ascii="Trebuchet MS" w:hAnsi="Trebuchet MS"/>
                    </w:rPr>
                  </w:pPr>
                  <w:r w:rsidRPr="002828DD">
                    <w:rPr>
                      <w:rFonts w:ascii="Trebuchet MS" w:hAnsi="Trebuchet MS"/>
                    </w:rPr>
                    <w:t>birouri</w:t>
                  </w:r>
                </w:p>
              </w:tc>
              <w:tc>
                <w:tcPr>
                  <w:tcW w:w="1169" w:type="dxa"/>
                </w:tcPr>
                <w:p w:rsidR="00BE3022" w:rsidRPr="002828DD" w:rsidRDefault="007E2260" w:rsidP="00EA1997">
                  <w:pPr>
                    <w:spacing w:after="0"/>
                    <w:jc w:val="both"/>
                    <w:rPr>
                      <w:rFonts w:ascii="Trebuchet MS" w:hAnsi="Trebuchet MS"/>
                    </w:rPr>
                  </w:pPr>
                  <w:r w:rsidRPr="002828DD">
                    <w:rPr>
                      <w:rFonts w:ascii="Trebuchet MS" w:hAnsi="Trebuchet MS"/>
                    </w:rPr>
                    <w:t>10</w:t>
                  </w:r>
                </w:p>
              </w:tc>
              <w:tc>
                <w:tcPr>
                  <w:tcW w:w="674" w:type="dxa"/>
                </w:tcPr>
                <w:p w:rsidR="00BE3022" w:rsidRPr="002828DD" w:rsidRDefault="007E2260" w:rsidP="00EA1997">
                  <w:pPr>
                    <w:spacing w:after="0"/>
                    <w:jc w:val="both"/>
                    <w:rPr>
                      <w:rFonts w:ascii="Trebuchet MS" w:hAnsi="Trebuchet MS"/>
                    </w:rPr>
                  </w:pPr>
                  <w:r w:rsidRPr="002828DD">
                    <w:rPr>
                      <w:rFonts w:ascii="Trebuchet MS" w:hAnsi="Trebuchet MS"/>
                    </w:rPr>
                    <w:t>buc</w:t>
                  </w:r>
                </w:p>
              </w:tc>
              <w:tc>
                <w:tcPr>
                  <w:tcW w:w="5801" w:type="dxa"/>
                </w:tcPr>
                <w:p w:rsidR="00BE3022" w:rsidRPr="002828DD" w:rsidRDefault="007E2260" w:rsidP="00EA1997">
                  <w:pPr>
                    <w:spacing w:after="0"/>
                    <w:jc w:val="both"/>
                    <w:rPr>
                      <w:rFonts w:ascii="Trebuchet MS" w:hAnsi="Trebuchet MS"/>
                    </w:rPr>
                  </w:pPr>
                  <w:r w:rsidRPr="002828DD">
                    <w:rPr>
                      <w:rFonts w:ascii="Trebuchet MS" w:hAnsi="Trebuchet MS"/>
                      <w:i/>
                    </w:rPr>
                    <w:t>Se selectează din nomenclator (în cazul proiectelor în parteneriat apar denumirile liderului şi ale partenerilor)</w:t>
                  </w:r>
                </w:p>
              </w:tc>
            </w:tr>
            <w:tr w:rsidR="002828DD" w:rsidRPr="002828DD" w:rsidTr="00EA1997">
              <w:tc>
                <w:tcPr>
                  <w:tcW w:w="1413" w:type="dxa"/>
                </w:tcPr>
                <w:p w:rsidR="007E2260" w:rsidRPr="002828DD" w:rsidRDefault="007E2260" w:rsidP="00EA1997">
                  <w:pPr>
                    <w:spacing w:after="0"/>
                    <w:jc w:val="both"/>
                    <w:rPr>
                      <w:rFonts w:ascii="Trebuchet MS" w:hAnsi="Trebuchet MS"/>
                    </w:rPr>
                  </w:pPr>
                  <w:r w:rsidRPr="002828DD">
                    <w:rPr>
                      <w:rFonts w:ascii="Trebuchet MS" w:hAnsi="Trebuchet MS"/>
                    </w:rPr>
                    <w:t>dulapuri</w:t>
                  </w:r>
                </w:p>
              </w:tc>
              <w:tc>
                <w:tcPr>
                  <w:tcW w:w="1169" w:type="dxa"/>
                </w:tcPr>
                <w:p w:rsidR="007E2260" w:rsidRPr="002828DD" w:rsidRDefault="007E2260" w:rsidP="00EA1997">
                  <w:pPr>
                    <w:spacing w:after="0"/>
                    <w:jc w:val="both"/>
                    <w:rPr>
                      <w:rFonts w:ascii="Trebuchet MS" w:hAnsi="Trebuchet MS"/>
                    </w:rPr>
                  </w:pPr>
                  <w:r w:rsidRPr="002828DD">
                    <w:rPr>
                      <w:rFonts w:ascii="Trebuchet MS" w:hAnsi="Trebuchet MS"/>
                    </w:rPr>
                    <w:t>8</w:t>
                  </w:r>
                </w:p>
              </w:tc>
              <w:tc>
                <w:tcPr>
                  <w:tcW w:w="674" w:type="dxa"/>
                </w:tcPr>
                <w:p w:rsidR="007E2260" w:rsidRPr="002828DD" w:rsidRDefault="007E2260" w:rsidP="00EA1997">
                  <w:pPr>
                    <w:spacing w:after="0"/>
                    <w:jc w:val="both"/>
                    <w:rPr>
                      <w:rFonts w:ascii="Trebuchet MS" w:hAnsi="Trebuchet MS"/>
                    </w:rPr>
                  </w:pPr>
                  <w:r w:rsidRPr="002828DD">
                    <w:rPr>
                      <w:rFonts w:ascii="Trebuchet MS" w:hAnsi="Trebuchet MS"/>
                    </w:rPr>
                    <w:t>buc</w:t>
                  </w:r>
                </w:p>
              </w:tc>
              <w:tc>
                <w:tcPr>
                  <w:tcW w:w="5801" w:type="dxa"/>
                </w:tcPr>
                <w:p w:rsidR="007E2260" w:rsidRPr="002828DD" w:rsidRDefault="007E2260" w:rsidP="00EA1997">
                  <w:pPr>
                    <w:spacing w:after="0"/>
                    <w:jc w:val="both"/>
                    <w:rPr>
                      <w:rFonts w:ascii="Trebuchet MS" w:hAnsi="Trebuchet MS"/>
                    </w:rPr>
                  </w:pPr>
                  <w:r w:rsidRPr="002828DD">
                    <w:rPr>
                      <w:rFonts w:ascii="Trebuchet MS" w:hAnsi="Trebuchet MS"/>
                      <w:i/>
                    </w:rPr>
                    <w:t xml:space="preserve">Se selectează din nomenclator (în cazul proiectelor în </w:t>
                  </w:r>
                  <w:r w:rsidRPr="002828DD">
                    <w:rPr>
                      <w:rFonts w:ascii="Trebuchet MS" w:hAnsi="Trebuchet MS"/>
                      <w:i/>
                    </w:rPr>
                    <w:lastRenderedPageBreak/>
                    <w:t>parteneriat apar denumirile liderului şi ale partenerilor)</w:t>
                  </w:r>
                </w:p>
              </w:tc>
            </w:tr>
            <w:tr w:rsidR="002828DD" w:rsidRPr="002828DD" w:rsidTr="00EA1997">
              <w:tc>
                <w:tcPr>
                  <w:tcW w:w="1413" w:type="dxa"/>
                </w:tcPr>
                <w:p w:rsidR="007E2260" w:rsidRPr="002828DD" w:rsidRDefault="007E2260" w:rsidP="00EA1997">
                  <w:pPr>
                    <w:spacing w:after="0"/>
                    <w:jc w:val="both"/>
                    <w:rPr>
                      <w:rFonts w:ascii="Trebuchet MS" w:hAnsi="Trebuchet MS"/>
                    </w:rPr>
                  </w:pPr>
                  <w:r w:rsidRPr="002828DD">
                    <w:rPr>
                      <w:rFonts w:ascii="Trebuchet MS" w:hAnsi="Trebuchet MS"/>
                    </w:rPr>
                    <w:lastRenderedPageBreak/>
                    <w:t>imprimante</w:t>
                  </w:r>
                </w:p>
              </w:tc>
              <w:tc>
                <w:tcPr>
                  <w:tcW w:w="1169" w:type="dxa"/>
                </w:tcPr>
                <w:p w:rsidR="007E2260" w:rsidRPr="002828DD" w:rsidRDefault="007E2260" w:rsidP="00EA1997">
                  <w:pPr>
                    <w:spacing w:after="0"/>
                    <w:jc w:val="both"/>
                    <w:rPr>
                      <w:rFonts w:ascii="Trebuchet MS" w:hAnsi="Trebuchet MS"/>
                    </w:rPr>
                  </w:pPr>
                  <w:r w:rsidRPr="002828DD">
                    <w:rPr>
                      <w:rFonts w:ascii="Trebuchet MS" w:hAnsi="Trebuchet MS"/>
                    </w:rPr>
                    <w:t>2</w:t>
                  </w:r>
                </w:p>
              </w:tc>
              <w:tc>
                <w:tcPr>
                  <w:tcW w:w="674" w:type="dxa"/>
                </w:tcPr>
                <w:p w:rsidR="007E2260" w:rsidRPr="002828DD" w:rsidRDefault="007E2260" w:rsidP="00EA1997">
                  <w:pPr>
                    <w:spacing w:after="0"/>
                    <w:jc w:val="both"/>
                    <w:rPr>
                      <w:rFonts w:ascii="Trebuchet MS" w:hAnsi="Trebuchet MS"/>
                    </w:rPr>
                  </w:pPr>
                  <w:r w:rsidRPr="002828DD">
                    <w:rPr>
                      <w:rFonts w:ascii="Trebuchet MS" w:hAnsi="Trebuchet MS"/>
                    </w:rPr>
                    <w:t>buc</w:t>
                  </w:r>
                </w:p>
              </w:tc>
              <w:tc>
                <w:tcPr>
                  <w:tcW w:w="5801" w:type="dxa"/>
                </w:tcPr>
                <w:p w:rsidR="007E2260" w:rsidRPr="002828DD" w:rsidRDefault="007E2260" w:rsidP="00EA1997">
                  <w:pPr>
                    <w:spacing w:after="0"/>
                    <w:jc w:val="both"/>
                    <w:rPr>
                      <w:rFonts w:ascii="Trebuchet MS" w:hAnsi="Trebuchet MS"/>
                    </w:rPr>
                  </w:pPr>
                  <w:r w:rsidRPr="002828DD">
                    <w:rPr>
                      <w:rFonts w:ascii="Trebuchet MS" w:hAnsi="Trebuchet MS"/>
                      <w:i/>
                    </w:rPr>
                    <w:t>Se selectează din nomenclator (în cazul proiectelor în parteneriat apar denumirile liderului şi ale partenerilor)</w:t>
                  </w:r>
                </w:p>
              </w:tc>
            </w:tr>
            <w:tr w:rsidR="002828DD" w:rsidRPr="002828DD" w:rsidTr="00EA1997">
              <w:tc>
                <w:tcPr>
                  <w:tcW w:w="1413" w:type="dxa"/>
                </w:tcPr>
                <w:p w:rsidR="007E2260" w:rsidRPr="002828DD" w:rsidRDefault="007E2260" w:rsidP="00EA1997">
                  <w:pPr>
                    <w:spacing w:after="0"/>
                    <w:jc w:val="both"/>
                    <w:rPr>
                      <w:rFonts w:ascii="Trebuchet MS" w:hAnsi="Trebuchet MS"/>
                    </w:rPr>
                  </w:pPr>
                  <w:r w:rsidRPr="002828DD">
                    <w:rPr>
                      <w:rFonts w:ascii="Trebuchet MS" w:hAnsi="Trebuchet MS"/>
                    </w:rPr>
                    <w:t>fax</w:t>
                  </w:r>
                </w:p>
              </w:tc>
              <w:tc>
                <w:tcPr>
                  <w:tcW w:w="1169" w:type="dxa"/>
                </w:tcPr>
                <w:p w:rsidR="007E2260" w:rsidRPr="002828DD" w:rsidRDefault="007E2260" w:rsidP="00EA1997">
                  <w:pPr>
                    <w:spacing w:after="0"/>
                    <w:jc w:val="both"/>
                    <w:rPr>
                      <w:rFonts w:ascii="Trebuchet MS" w:hAnsi="Trebuchet MS"/>
                    </w:rPr>
                  </w:pPr>
                  <w:r w:rsidRPr="002828DD">
                    <w:rPr>
                      <w:rFonts w:ascii="Trebuchet MS" w:hAnsi="Trebuchet MS"/>
                    </w:rPr>
                    <w:t>1</w:t>
                  </w:r>
                </w:p>
              </w:tc>
              <w:tc>
                <w:tcPr>
                  <w:tcW w:w="674" w:type="dxa"/>
                </w:tcPr>
                <w:p w:rsidR="007E2260" w:rsidRPr="002828DD" w:rsidRDefault="007E2260" w:rsidP="00EA1997">
                  <w:pPr>
                    <w:spacing w:after="0"/>
                    <w:jc w:val="both"/>
                    <w:rPr>
                      <w:rFonts w:ascii="Trebuchet MS" w:hAnsi="Trebuchet MS"/>
                    </w:rPr>
                  </w:pPr>
                  <w:r w:rsidRPr="002828DD">
                    <w:rPr>
                      <w:rFonts w:ascii="Trebuchet MS" w:hAnsi="Trebuchet MS"/>
                    </w:rPr>
                    <w:t>buc</w:t>
                  </w:r>
                </w:p>
              </w:tc>
              <w:tc>
                <w:tcPr>
                  <w:tcW w:w="5801" w:type="dxa"/>
                </w:tcPr>
                <w:p w:rsidR="007E2260" w:rsidRPr="002828DD" w:rsidRDefault="007E2260" w:rsidP="00EA1997">
                  <w:pPr>
                    <w:spacing w:after="0"/>
                    <w:jc w:val="both"/>
                    <w:rPr>
                      <w:rFonts w:ascii="Trebuchet MS" w:hAnsi="Trebuchet MS"/>
                      <w:i/>
                    </w:rPr>
                  </w:pPr>
                  <w:r w:rsidRPr="002828DD">
                    <w:rPr>
                      <w:rFonts w:ascii="Trebuchet MS" w:hAnsi="Trebuchet MS"/>
                      <w:i/>
                    </w:rPr>
                    <w:t>Se selectează din nomenclator (în cazul proiectelor în parteneriat apar denumirile liderului şi ale partenerilor)</w:t>
                  </w:r>
                </w:p>
              </w:tc>
            </w:tr>
          </w:tbl>
          <w:p w:rsidR="005246A0" w:rsidRPr="006612AD" w:rsidRDefault="007E2260" w:rsidP="00E15B84">
            <w:pPr>
              <w:jc w:val="both"/>
              <w:rPr>
                <w:rFonts w:ascii="Trebuchet MS" w:hAnsi="Trebuchet MS"/>
                <w:i/>
              </w:rPr>
            </w:pPr>
            <w:r w:rsidRPr="002828DD">
              <w:rPr>
                <w:rFonts w:ascii="Trebuchet MS" w:hAnsi="Trebuchet MS"/>
                <w:i/>
                <w:lang w:val="en-US"/>
              </w:rPr>
              <w:t>*</w:t>
            </w:r>
            <w:r w:rsidRPr="002828DD">
              <w:rPr>
                <w:rFonts w:ascii="Trebuchet MS" w:hAnsi="Trebuchet MS"/>
                <w:i/>
              </w:rPr>
              <w:t xml:space="preserve">Se vor introduce în tabel toate resursele pe care solicitantul le pune la dispoziţie pentru implementarea proiectului şi care se regăsesc în biroul respectiv. </w:t>
            </w:r>
          </w:p>
        </w:tc>
      </w:tr>
    </w:tbl>
    <w:p w:rsidR="005246A0" w:rsidRDefault="005246A0" w:rsidP="005246A0">
      <w:pPr>
        <w:spacing w:after="0" w:line="240" w:lineRule="auto"/>
        <w:jc w:val="both"/>
        <w:rPr>
          <w:rFonts w:ascii="Trebuchet MS" w:hAnsi="Trebuchet MS"/>
        </w:rPr>
      </w:pPr>
    </w:p>
    <w:p w:rsidR="0033334F" w:rsidRPr="00B161ED" w:rsidRDefault="0033334F" w:rsidP="005246A0">
      <w:pPr>
        <w:spacing w:after="0" w:line="240" w:lineRule="auto"/>
        <w:jc w:val="both"/>
        <w:rPr>
          <w:rFonts w:ascii="Trebuchet MS" w:hAnsi="Trebuchet MS"/>
        </w:rPr>
      </w:pPr>
    </w:p>
    <w:p w:rsidR="005246A0" w:rsidRPr="00B161ED" w:rsidRDefault="005246A0" w:rsidP="005246A0">
      <w:pPr>
        <w:pStyle w:val="Heading1"/>
        <w:shd w:val="clear" w:color="auto" w:fill="B2A1C7" w:themeFill="accent4" w:themeFillTint="99"/>
        <w:spacing w:before="0" w:line="240" w:lineRule="auto"/>
        <w:jc w:val="both"/>
        <w:rPr>
          <w:rFonts w:ascii="Trebuchet MS" w:hAnsi="Trebuchet MS"/>
          <w:color w:val="auto"/>
          <w:sz w:val="22"/>
          <w:szCs w:val="22"/>
        </w:rPr>
      </w:pPr>
      <w:bookmarkStart w:id="78" w:name="_Toc477197227"/>
      <w:bookmarkStart w:id="79" w:name="_Toc490668908"/>
      <w:r w:rsidRPr="00B161ED">
        <w:rPr>
          <w:rFonts w:ascii="Trebuchet MS" w:hAnsi="Trebuchet MS"/>
          <w:color w:val="auto"/>
          <w:sz w:val="22"/>
          <w:szCs w:val="22"/>
        </w:rPr>
        <w:t>21. Activități previzionate</w:t>
      </w:r>
      <w:bookmarkEnd w:id="78"/>
      <w:bookmarkEnd w:id="79"/>
      <w:r w:rsidR="00AE72AB" w:rsidRPr="00B161ED">
        <w:rPr>
          <w:rFonts w:ascii="Trebuchet MS" w:hAnsi="Trebuchet MS"/>
          <w:color w:val="auto"/>
          <w:sz w:val="22"/>
          <w:szCs w:val="22"/>
        </w:rPr>
        <w:t xml:space="preserve"> </w:t>
      </w:r>
    </w:p>
    <w:p w:rsidR="00AE72AB" w:rsidRPr="00B161ED" w:rsidRDefault="00AE72AB" w:rsidP="00AE72AB">
      <w:pPr>
        <w:shd w:val="clear" w:color="auto" w:fill="FBFBFB"/>
        <w:spacing w:after="0" w:line="240" w:lineRule="auto"/>
        <w:jc w:val="both"/>
        <w:rPr>
          <w:rFonts w:ascii="Trebuchet MS" w:eastAsia="Times New Roman" w:hAnsi="Trebuchet MS" w:cs="Segoe UI"/>
          <w:bCs/>
          <w:color w:val="262626"/>
          <w:lang w:eastAsia="ro-RO"/>
        </w:rPr>
      </w:pPr>
    </w:p>
    <w:p w:rsidR="00AE72AB" w:rsidRPr="002828DD" w:rsidRDefault="00AE72AB" w:rsidP="00AE72AB">
      <w:pPr>
        <w:shd w:val="clear" w:color="auto" w:fill="FBFBFB"/>
        <w:spacing w:after="0" w:line="240" w:lineRule="auto"/>
        <w:jc w:val="both"/>
        <w:rPr>
          <w:rFonts w:ascii="Trebuchet MS" w:eastAsia="Times New Roman" w:hAnsi="Trebuchet MS" w:cs="Segoe UI"/>
          <w:bCs/>
          <w:lang w:eastAsia="ro-RO"/>
        </w:rPr>
      </w:pPr>
      <w:r w:rsidRPr="002828DD">
        <w:rPr>
          <w:rFonts w:ascii="Trebuchet MS" w:eastAsia="Times New Roman" w:hAnsi="Trebuchet MS" w:cs="Segoe UI"/>
          <w:bCs/>
          <w:lang w:eastAsia="ro-RO"/>
        </w:rPr>
        <w:t>Se vor prezenta activitățile și subactivitățile necesare derulării proiectului</w:t>
      </w:r>
      <w:r w:rsidR="003C74C1" w:rsidRPr="002828DD">
        <w:rPr>
          <w:rFonts w:ascii="Trebuchet MS" w:eastAsia="Times New Roman" w:hAnsi="Trebuchet MS" w:cs="Segoe UI"/>
          <w:bCs/>
          <w:lang w:eastAsia="ro-RO"/>
        </w:rPr>
        <w:t xml:space="preserve">, formulate astfel încât să </w:t>
      </w:r>
      <w:r w:rsidR="003C74C1" w:rsidRPr="00D55479">
        <w:rPr>
          <w:rFonts w:ascii="Trebuchet MS" w:eastAsia="Times New Roman" w:hAnsi="Trebuchet MS" w:cs="Segoe UI"/>
          <w:bCs/>
          <w:lang w:eastAsia="ro-RO"/>
        </w:rPr>
        <w:t>conducă la obţinerea rezultatelor stabilite în cadrul secţiunii „Rezultate a</w:t>
      </w:r>
      <w:r w:rsidR="003C74C1" w:rsidRPr="002B0A48">
        <w:rPr>
          <w:rFonts w:ascii="Trebuchet MS" w:eastAsia="Times New Roman" w:hAnsi="Trebuchet MS" w:cs="Segoe UI"/>
          <w:bCs/>
          <w:lang w:eastAsia="ro-RO"/>
        </w:rPr>
        <w:t>şteptate”</w:t>
      </w:r>
      <w:r w:rsidRPr="00D55479">
        <w:rPr>
          <w:rFonts w:ascii="Trebuchet MS" w:eastAsia="Times New Roman" w:hAnsi="Trebuchet MS" w:cs="Segoe UI"/>
          <w:bCs/>
          <w:lang w:eastAsia="ro-RO"/>
        </w:rPr>
        <w:t xml:space="preserve">. Sistemul prevede în mod obligatoriu completarea a cel puțin unei subactivități pentru fiecare activitate și cumulează automat de la nivel de subactivitate informațiile privind data de început, data de finalizare și durata acestora. </w:t>
      </w:r>
      <w:r w:rsidR="001E3BCC" w:rsidRPr="00D55479">
        <w:rPr>
          <w:rFonts w:ascii="Trebuchet MS" w:eastAsia="Times New Roman" w:hAnsi="Trebuchet MS" w:cs="Segoe UI"/>
          <w:bCs/>
          <w:lang w:eastAsia="ro-RO"/>
        </w:rPr>
        <w:t>Pentru</w:t>
      </w:r>
      <w:r w:rsidR="001E3BCC" w:rsidRPr="002828DD">
        <w:rPr>
          <w:rFonts w:ascii="Trebuchet MS" w:eastAsia="Times New Roman" w:hAnsi="Trebuchet MS" w:cs="Segoe UI"/>
          <w:bCs/>
          <w:lang w:eastAsia="ro-RO"/>
        </w:rPr>
        <w:t xml:space="preserve"> fiecare subactivitate se vor menţiona doar anul şi lunile estimate (nu şi ziua aferentă). </w:t>
      </w:r>
      <w:r w:rsidRPr="002828DD">
        <w:rPr>
          <w:rFonts w:ascii="Trebuchet MS" w:eastAsia="Times New Roman" w:hAnsi="Trebuchet MS" w:cs="Segoe UI"/>
          <w:bCs/>
          <w:lang w:eastAsia="ro-RO"/>
        </w:rPr>
        <w:t xml:space="preserve">În cazul în care o activitate nu este împărțită pe subactivități, este necesară repetarea titlului activității în câmpul destinat subactivității. Astfel, pentru fiecare subactivitate trebuie completate informații care privesc: dată start, dată încheiere, parteneri implicați (dacă este cazul), rezultate previzionate (prin selectarea rezultatului la care subactivitatea contribuie) și amplasamentul unde se desfășoară subactivitatea. </w:t>
      </w:r>
    </w:p>
    <w:p w:rsidR="00AE72AB" w:rsidRPr="00B161ED" w:rsidRDefault="00AE72AB" w:rsidP="009C1103">
      <w:pPr>
        <w:spacing w:after="0" w:line="240" w:lineRule="auto"/>
        <w:jc w:val="both"/>
        <w:rPr>
          <w:rFonts w:ascii="Trebuchet MS" w:eastAsia="Times New Roman" w:hAnsi="Trebuchet MS" w:cs="Segoe UI"/>
          <w:bCs/>
          <w:color w:val="FF0000"/>
          <w:lang w:eastAsia="ro-RO"/>
        </w:rPr>
      </w:pPr>
    </w:p>
    <w:p w:rsidR="00AE72AB" w:rsidRPr="00B161ED" w:rsidRDefault="00AE72AB" w:rsidP="00AE72AB">
      <w:pPr>
        <w:shd w:val="clear" w:color="auto" w:fill="FBFBFB"/>
        <w:spacing w:after="0" w:line="240" w:lineRule="auto"/>
        <w:jc w:val="both"/>
        <w:rPr>
          <w:rFonts w:ascii="Trebuchet MS" w:eastAsia="Times New Roman" w:hAnsi="Trebuchet MS" w:cs="Segoe UI"/>
          <w:bCs/>
          <w:color w:val="FF0000"/>
          <w:lang w:eastAsia="ro-RO"/>
        </w:rPr>
      </w:pPr>
      <w:r w:rsidRPr="00B161ED">
        <w:rPr>
          <w:rFonts w:ascii="Trebuchet MS" w:eastAsia="Times New Roman" w:hAnsi="Trebuchet MS" w:cs="Segoe UI"/>
          <w:b/>
          <w:bCs/>
          <w:color w:val="FF0000"/>
          <w:lang w:eastAsia="ro-RO"/>
        </w:rPr>
        <w:t>ATENȚIE:</w:t>
      </w:r>
      <w:r w:rsidRPr="00B161ED">
        <w:rPr>
          <w:rFonts w:ascii="Trebuchet MS" w:eastAsia="Times New Roman" w:hAnsi="Trebuchet MS" w:cs="Segoe UI"/>
          <w:bCs/>
          <w:color w:val="FF0000"/>
          <w:lang w:eastAsia="ro-RO"/>
        </w:rPr>
        <w:t xml:space="preserve"> La definirea subactivităților, trebuie avut în vedere că, la momentul completării bugetului, acesta trebuie identificat clar pe fiecare subactivitate în parte. </w:t>
      </w:r>
    </w:p>
    <w:p w:rsidR="00AE72AB" w:rsidRPr="00B161ED" w:rsidRDefault="00AE72AB" w:rsidP="009C1103">
      <w:pPr>
        <w:spacing w:after="0" w:line="240" w:lineRule="auto"/>
        <w:jc w:val="both"/>
        <w:rPr>
          <w:rFonts w:ascii="Trebuchet MS" w:eastAsia="Times New Roman" w:hAnsi="Trebuchet MS" w:cs="Segoe UI"/>
          <w:bCs/>
          <w:color w:val="FF0000"/>
          <w:lang w:eastAsia="ro-RO"/>
        </w:rPr>
      </w:pPr>
    </w:p>
    <w:p w:rsidR="00AE72AB" w:rsidRPr="002828DD" w:rsidRDefault="00AE72AB" w:rsidP="009C1103">
      <w:pPr>
        <w:spacing w:after="0" w:line="240" w:lineRule="auto"/>
        <w:jc w:val="both"/>
        <w:rPr>
          <w:rFonts w:ascii="Trebuchet MS" w:eastAsia="Times New Roman" w:hAnsi="Trebuchet MS" w:cs="Segoe UI"/>
          <w:bCs/>
          <w:lang w:eastAsia="ro-RO"/>
        </w:rPr>
      </w:pPr>
      <w:r w:rsidRPr="002828DD">
        <w:rPr>
          <w:rFonts w:ascii="Trebuchet MS" w:eastAsia="Times New Roman" w:hAnsi="Trebuchet MS" w:cs="Segoe UI"/>
          <w:bCs/>
          <w:lang w:eastAsia="ro-RO"/>
        </w:rPr>
        <w:t>Se vor completa atât activitățile și subactivitățile care au avut loc până la momentul depunerii cererii de finanțare, cât și cele previzionate a se realiza după momentul depunerii cererii de finanțare.</w:t>
      </w:r>
    </w:p>
    <w:p w:rsidR="00AE72AB" w:rsidRPr="002828DD" w:rsidRDefault="00AE72AB" w:rsidP="009C1103">
      <w:pPr>
        <w:spacing w:after="0" w:line="240" w:lineRule="auto"/>
        <w:jc w:val="both"/>
        <w:rPr>
          <w:rFonts w:ascii="Trebuchet MS" w:eastAsia="Times New Roman" w:hAnsi="Trebuchet MS" w:cs="Segoe UI"/>
          <w:bCs/>
          <w:lang w:eastAsia="ro-RO"/>
        </w:rPr>
      </w:pPr>
    </w:p>
    <w:p w:rsidR="009F666C" w:rsidRDefault="009F666C" w:rsidP="009C1103">
      <w:pPr>
        <w:spacing w:after="0" w:line="240" w:lineRule="auto"/>
        <w:jc w:val="both"/>
        <w:rPr>
          <w:ins w:id="80" w:author="Daniela Balan" w:date="2018-06-18T11:37:00Z"/>
          <w:rFonts w:ascii="Trebuchet MS" w:hAnsi="Trebuchet MS"/>
        </w:rPr>
      </w:pPr>
      <w:ins w:id="81" w:author="Daniela Balan" w:date="2018-06-18T11:37:00Z">
        <w:r>
          <w:rPr>
            <w:rFonts w:ascii="Trebuchet MS" w:hAnsi="Trebuchet MS"/>
          </w:rPr>
          <w:t>Pentru subactivitățile derulate de către echipa de implementare</w:t>
        </w:r>
      </w:ins>
      <w:ins w:id="82" w:author="Daniela Balan" w:date="2018-06-18T11:38:00Z">
        <w:r>
          <w:rPr>
            <w:rFonts w:ascii="Trebuchet MS" w:hAnsi="Trebuchet MS"/>
          </w:rPr>
          <w:t xml:space="preserve"> (personal angajat pentru derularea activităților proiectului</w:t>
        </w:r>
      </w:ins>
      <w:ins w:id="83" w:author="Daniela Balan" w:date="2018-06-18T11:41:00Z">
        <w:r>
          <w:rPr>
            <w:rFonts w:ascii="Trebuchet MS" w:hAnsi="Trebuchet MS"/>
          </w:rPr>
          <w:t xml:space="preserve"> în baza art. 16 alin. (10) din Legea nr. 153/2017</w:t>
        </w:r>
      </w:ins>
      <w:ins w:id="84" w:author="Daniela Balan" w:date="2018-06-18T11:38:00Z">
        <w:r>
          <w:rPr>
            <w:rFonts w:ascii="Trebuchet MS" w:hAnsi="Trebuchet MS"/>
          </w:rPr>
          <w:t>)</w:t>
        </w:r>
      </w:ins>
      <w:ins w:id="85" w:author="Daniela Balan" w:date="2018-06-18T11:37:00Z">
        <w:r>
          <w:rPr>
            <w:rFonts w:ascii="Trebuchet MS" w:hAnsi="Trebuchet MS"/>
          </w:rPr>
          <w:t xml:space="preserve">, </w:t>
        </w:r>
      </w:ins>
      <w:ins w:id="86" w:author="Daniela Balan" w:date="2018-06-18T11:44:00Z">
        <w:r>
          <w:rPr>
            <w:rFonts w:ascii="Trebuchet MS" w:hAnsi="Trebuchet MS"/>
          </w:rPr>
          <w:t>este necesară</w:t>
        </w:r>
      </w:ins>
      <w:ins w:id="87" w:author="Daniela Balan" w:date="2018-06-18T11:43:00Z">
        <w:r>
          <w:rPr>
            <w:rFonts w:ascii="Trebuchet MS" w:hAnsi="Trebuchet MS"/>
          </w:rPr>
          <w:t xml:space="preserve"> descrie</w:t>
        </w:r>
      </w:ins>
      <w:ins w:id="88" w:author="Daniela Balan" w:date="2018-06-18T11:44:00Z">
        <w:r>
          <w:rPr>
            <w:rFonts w:ascii="Trebuchet MS" w:hAnsi="Trebuchet MS"/>
          </w:rPr>
          <w:t>rea</w:t>
        </w:r>
      </w:ins>
      <w:ins w:id="89" w:author="Daniela Balan" w:date="2018-06-18T11:43:00Z">
        <w:r>
          <w:rPr>
            <w:rFonts w:ascii="Trebuchet MS" w:hAnsi="Trebuchet MS"/>
          </w:rPr>
          <w:t xml:space="preserve"> subactivitățil</w:t>
        </w:r>
      </w:ins>
      <w:ins w:id="90" w:author="Daniela Balan" w:date="2018-06-18T11:44:00Z">
        <w:r>
          <w:rPr>
            <w:rFonts w:ascii="Trebuchet MS" w:hAnsi="Trebuchet MS"/>
          </w:rPr>
          <w:t>or</w:t>
        </w:r>
      </w:ins>
      <w:ins w:id="91" w:author="Daniela Balan" w:date="2018-06-18T11:43:00Z">
        <w:r>
          <w:rPr>
            <w:rFonts w:ascii="Trebuchet MS" w:hAnsi="Trebuchet MS"/>
          </w:rPr>
          <w:t xml:space="preserve"> și </w:t>
        </w:r>
      </w:ins>
      <w:ins w:id="92" w:author="Daniela Balan" w:date="2018-06-18T11:37:00Z">
        <w:r>
          <w:rPr>
            <w:rFonts w:ascii="Trebuchet MS" w:hAnsi="Trebuchet MS"/>
          </w:rPr>
          <w:t>prezenta</w:t>
        </w:r>
      </w:ins>
      <w:ins w:id="93" w:author="Daniela Balan" w:date="2018-06-18T11:44:00Z">
        <w:r>
          <w:rPr>
            <w:rFonts w:ascii="Trebuchet MS" w:hAnsi="Trebuchet MS"/>
          </w:rPr>
          <w:t>rea</w:t>
        </w:r>
      </w:ins>
      <w:ins w:id="94" w:author="Daniela Balan" w:date="2018-06-18T11:37:00Z">
        <w:r>
          <w:rPr>
            <w:rFonts w:ascii="Trebuchet MS" w:hAnsi="Trebuchet MS"/>
          </w:rPr>
          <w:t xml:space="preserve"> roluril</w:t>
        </w:r>
      </w:ins>
      <w:ins w:id="95" w:author="Daniela Balan" w:date="2018-06-18T11:44:00Z">
        <w:r>
          <w:rPr>
            <w:rFonts w:ascii="Trebuchet MS" w:hAnsi="Trebuchet MS"/>
          </w:rPr>
          <w:t>or</w:t>
        </w:r>
      </w:ins>
      <w:ins w:id="96" w:author="Daniela Balan" w:date="2018-06-18T11:37:00Z">
        <w:r>
          <w:rPr>
            <w:rFonts w:ascii="Trebuchet MS" w:hAnsi="Trebuchet MS"/>
          </w:rPr>
          <w:t xml:space="preserve"> stabilite și </w:t>
        </w:r>
      </w:ins>
      <w:ins w:id="97" w:author="Daniela Balan" w:date="2018-06-18T11:44:00Z">
        <w:r>
          <w:rPr>
            <w:rFonts w:ascii="Trebuchet MS" w:hAnsi="Trebuchet MS"/>
          </w:rPr>
          <w:t xml:space="preserve">a </w:t>
        </w:r>
      </w:ins>
      <w:ins w:id="98" w:author="Daniela Balan" w:date="2018-06-18T11:37:00Z">
        <w:r>
          <w:rPr>
            <w:rFonts w:ascii="Trebuchet MS" w:hAnsi="Trebuchet MS"/>
          </w:rPr>
          <w:t>principalel</w:t>
        </w:r>
      </w:ins>
      <w:ins w:id="99" w:author="Daniela Balan" w:date="2018-06-18T11:44:00Z">
        <w:r>
          <w:rPr>
            <w:rFonts w:ascii="Trebuchet MS" w:hAnsi="Trebuchet MS"/>
          </w:rPr>
          <w:t>or</w:t>
        </w:r>
      </w:ins>
      <w:ins w:id="100" w:author="Daniela Balan" w:date="2018-06-18T11:37:00Z">
        <w:r>
          <w:rPr>
            <w:rFonts w:ascii="Trebuchet MS" w:hAnsi="Trebuchet MS"/>
          </w:rPr>
          <w:t xml:space="preserve"> atribuții aferente acestora.</w:t>
        </w:r>
      </w:ins>
    </w:p>
    <w:p w:rsidR="009F666C" w:rsidRDefault="009F666C" w:rsidP="009C1103">
      <w:pPr>
        <w:spacing w:after="0" w:line="240" w:lineRule="auto"/>
        <w:jc w:val="both"/>
        <w:rPr>
          <w:ins w:id="101" w:author="Daniela Balan" w:date="2018-06-18T11:37:00Z"/>
          <w:rFonts w:ascii="Trebuchet MS" w:hAnsi="Trebuchet MS"/>
        </w:rPr>
      </w:pPr>
    </w:p>
    <w:p w:rsidR="00AE72AB" w:rsidRPr="002828DD" w:rsidRDefault="00AB3157" w:rsidP="009C1103">
      <w:pPr>
        <w:spacing w:after="0" w:line="240" w:lineRule="auto"/>
        <w:jc w:val="both"/>
        <w:rPr>
          <w:rFonts w:ascii="Trebuchet MS" w:eastAsia="Times New Roman" w:hAnsi="Trebuchet MS" w:cs="Segoe UI"/>
          <w:bCs/>
          <w:lang w:eastAsia="ro-RO"/>
        </w:rPr>
      </w:pPr>
      <w:r w:rsidRPr="0081661F">
        <w:rPr>
          <w:rFonts w:ascii="Trebuchet MS" w:hAnsi="Trebuchet MS"/>
        </w:rPr>
        <w:t xml:space="preserve">Pentru subactivitățile care se derulează prin intermediul unui contract de achiziție de servicii sau furnizare bunuri, perioada de derulare a subactivității nu include perioada necesară pentru derularea achiziției </w:t>
      </w:r>
      <w:r>
        <w:rPr>
          <w:rFonts w:ascii="Trebuchet MS" w:hAnsi="Trebuchet MS"/>
        </w:rPr>
        <w:t>și nici</w:t>
      </w:r>
      <w:r w:rsidRPr="0081661F">
        <w:rPr>
          <w:rFonts w:ascii="Trebuchet MS" w:hAnsi="Trebuchet MS"/>
        </w:rPr>
        <w:t xml:space="preserve"> perioada de efectuare a tuturor plăților către contractor</w:t>
      </w:r>
      <w:r>
        <w:rPr>
          <w:rFonts w:ascii="Trebuchet MS" w:hAnsi="Trebuchet MS"/>
        </w:rPr>
        <w:t>, acestea fiind incluse în activitatea de management al proiectului</w:t>
      </w:r>
      <w:r w:rsidRPr="0081661F">
        <w:rPr>
          <w:rFonts w:ascii="Trebuchet MS" w:hAnsi="Trebuchet MS"/>
        </w:rPr>
        <w:t>. Astfel, data start a subactivității trebuie să coincidă cu data semnării contractului de achiziție publică completată la Secțiunea 18 Plan achiziții, pentru achiziția respectivă</w:t>
      </w:r>
      <w:r>
        <w:rPr>
          <w:rFonts w:ascii="Trebuchet MS" w:hAnsi="Trebuchet MS"/>
        </w:rPr>
        <w:t>, iar data încheiere este dată finalizării contractului de achiziție</w:t>
      </w:r>
      <w:r w:rsidRPr="0081661F">
        <w:rPr>
          <w:rFonts w:ascii="Trebuchet MS" w:hAnsi="Trebuchet MS"/>
        </w:rPr>
        <w:t xml:space="preserve">. </w:t>
      </w:r>
    </w:p>
    <w:p w:rsidR="00AE72AB" w:rsidRPr="002828DD" w:rsidRDefault="00AE72AB" w:rsidP="009C1103">
      <w:pPr>
        <w:spacing w:after="0" w:line="240" w:lineRule="auto"/>
        <w:jc w:val="both"/>
        <w:rPr>
          <w:rFonts w:ascii="Trebuchet MS" w:eastAsia="Times New Roman" w:hAnsi="Trebuchet MS" w:cs="Segoe UI"/>
          <w:bCs/>
          <w:lang w:eastAsia="ro-RO"/>
        </w:rPr>
      </w:pPr>
      <w:r w:rsidRPr="002828DD">
        <w:rPr>
          <w:rFonts w:ascii="Trebuchet MS" w:eastAsia="Times New Roman" w:hAnsi="Trebuchet MS" w:cs="Segoe UI"/>
          <w:bCs/>
          <w:lang w:eastAsia="ro-RO"/>
        </w:rPr>
        <w:t>La activitățile specifice proiectului se adaugă în mod obligatoriu următoarele:</w:t>
      </w:r>
    </w:p>
    <w:p w:rsidR="00AE72AB" w:rsidRPr="002828DD" w:rsidRDefault="00AE72AB" w:rsidP="009C1103">
      <w:pPr>
        <w:numPr>
          <w:ilvl w:val="0"/>
          <w:numId w:val="64"/>
        </w:numPr>
        <w:spacing w:after="0" w:line="240" w:lineRule="auto"/>
        <w:jc w:val="both"/>
        <w:rPr>
          <w:rFonts w:ascii="Trebuchet MS" w:eastAsia="Times New Roman" w:hAnsi="Trebuchet MS" w:cs="Segoe UI"/>
          <w:bCs/>
          <w:lang w:eastAsia="ro-RO"/>
        </w:rPr>
      </w:pPr>
      <w:r w:rsidRPr="002828DD">
        <w:rPr>
          <w:rFonts w:ascii="Trebuchet MS" w:eastAsia="Times New Roman" w:hAnsi="Trebuchet MS" w:cs="Segoe UI"/>
          <w:bCs/>
          <w:lang w:eastAsia="ro-RO"/>
        </w:rPr>
        <w:t>Activitatea - Managementul proiectului </w:t>
      </w:r>
    </w:p>
    <w:p w:rsidR="00AE72AB" w:rsidRPr="002828DD" w:rsidRDefault="00AE72AB" w:rsidP="009C1103">
      <w:pPr>
        <w:numPr>
          <w:ilvl w:val="0"/>
          <w:numId w:val="64"/>
        </w:numPr>
        <w:spacing w:after="0" w:line="240" w:lineRule="auto"/>
        <w:jc w:val="both"/>
        <w:rPr>
          <w:rFonts w:ascii="Trebuchet MS" w:eastAsia="Times New Roman" w:hAnsi="Trebuchet MS" w:cs="Segoe UI"/>
          <w:bCs/>
          <w:lang w:eastAsia="ro-RO"/>
        </w:rPr>
      </w:pPr>
      <w:r w:rsidRPr="002828DD">
        <w:rPr>
          <w:rFonts w:ascii="Trebuchet MS" w:eastAsia="Times New Roman" w:hAnsi="Trebuchet MS" w:cs="Segoe UI"/>
          <w:bCs/>
          <w:lang w:eastAsia="ro-RO"/>
        </w:rPr>
        <w:t>Activitatea - Informare și publicitate</w:t>
      </w:r>
    </w:p>
    <w:p w:rsidR="00AE72AB" w:rsidRPr="002828DD" w:rsidRDefault="00AE72AB" w:rsidP="009C1103">
      <w:pPr>
        <w:spacing w:after="0" w:line="240" w:lineRule="auto"/>
        <w:jc w:val="both"/>
        <w:rPr>
          <w:rFonts w:ascii="Trebuchet MS" w:eastAsia="Times New Roman" w:hAnsi="Trebuchet MS" w:cs="Segoe UI"/>
          <w:bCs/>
          <w:lang w:eastAsia="ro-RO"/>
        </w:rPr>
      </w:pPr>
    </w:p>
    <w:p w:rsidR="00AE72AB" w:rsidRPr="002828DD" w:rsidRDefault="00AE72AB" w:rsidP="009C1103">
      <w:pPr>
        <w:spacing w:after="0" w:line="240" w:lineRule="auto"/>
        <w:jc w:val="both"/>
        <w:rPr>
          <w:rFonts w:ascii="Trebuchet MS" w:eastAsia="Times New Roman" w:hAnsi="Trebuchet MS" w:cs="Segoe UI"/>
          <w:bCs/>
          <w:lang w:eastAsia="ro-RO"/>
        </w:rPr>
      </w:pPr>
      <w:r w:rsidRPr="002828DD">
        <w:rPr>
          <w:rFonts w:ascii="Trebuchet MS" w:eastAsia="Times New Roman" w:hAnsi="Trebuchet MS" w:cs="Segoe UI"/>
          <w:bCs/>
          <w:lang w:eastAsia="ro-RO"/>
        </w:rPr>
        <w:t>În cazul activităţii </w:t>
      </w:r>
      <w:r w:rsidRPr="002828DD">
        <w:rPr>
          <w:rFonts w:ascii="Trebuchet MS" w:eastAsia="Times New Roman" w:hAnsi="Trebuchet MS" w:cs="Segoe UI"/>
          <w:bCs/>
          <w:i/>
          <w:iCs/>
          <w:lang w:eastAsia="ro-RO"/>
        </w:rPr>
        <w:t>Informare şi publicitate</w:t>
      </w:r>
      <w:r w:rsidRPr="002828DD">
        <w:rPr>
          <w:rFonts w:ascii="Trebuchet MS" w:eastAsia="Times New Roman" w:hAnsi="Trebuchet MS" w:cs="Segoe UI"/>
          <w:bCs/>
          <w:lang w:eastAsia="ro-RO"/>
        </w:rPr>
        <w:t>, se v</w:t>
      </w:r>
      <w:r w:rsidR="00F7625E" w:rsidRPr="002828DD">
        <w:rPr>
          <w:rFonts w:ascii="Trebuchet MS" w:eastAsia="Times New Roman" w:hAnsi="Trebuchet MS" w:cs="Segoe UI"/>
          <w:bCs/>
          <w:lang w:eastAsia="ro-RO"/>
        </w:rPr>
        <w:t>a include o singură subactivitate care va conține</w:t>
      </w:r>
      <w:r w:rsidRPr="002828DD">
        <w:rPr>
          <w:rFonts w:ascii="Trebuchet MS" w:eastAsia="Times New Roman" w:hAnsi="Trebuchet MS" w:cs="Segoe UI"/>
          <w:bCs/>
          <w:lang w:eastAsia="ro-RO"/>
        </w:rPr>
        <w:t xml:space="preserve"> următoarele:</w:t>
      </w:r>
    </w:p>
    <w:p w:rsidR="0028490D" w:rsidRPr="00A52330" w:rsidRDefault="00AE72AB" w:rsidP="0028490D">
      <w:pPr>
        <w:spacing w:after="0" w:line="240" w:lineRule="auto"/>
        <w:jc w:val="both"/>
        <w:rPr>
          <w:ins w:id="102" w:author="Gabriela Popescu" w:date="2018-05-10T15:38:00Z"/>
          <w:rFonts w:ascii="Trebuchet MS" w:eastAsia="Times New Roman" w:hAnsi="Trebuchet MS" w:cs="Segoe UI"/>
          <w:bCs/>
          <w:lang w:eastAsia="ro-RO"/>
        </w:rPr>
      </w:pPr>
      <w:r w:rsidRPr="002828DD">
        <w:rPr>
          <w:rFonts w:ascii="Trebuchet MS" w:eastAsia="Times New Roman" w:hAnsi="Trebuchet MS" w:cs="Segoe UI"/>
          <w:bCs/>
          <w:lang w:eastAsia="ro-RO"/>
        </w:rPr>
        <w:t xml:space="preserve">1. La începutul şi finalizarea unui proiect finanţat din POAT 2014-2020, vor fi publicate anunţuri publicitare sau comunicate de presă (anunţuri de presă). Beneficiarii finanţărilor </w:t>
      </w:r>
      <w:r w:rsidRPr="002828DD">
        <w:rPr>
          <w:rFonts w:ascii="Trebuchet MS" w:eastAsia="Times New Roman" w:hAnsi="Trebuchet MS" w:cs="Segoe UI"/>
          <w:bCs/>
          <w:lang w:eastAsia="ro-RO"/>
        </w:rPr>
        <w:lastRenderedPageBreak/>
        <w:t xml:space="preserve">vor face dovada apariţiei comunicatelor (ştirilor rezultate) pe site-urile proprii sau a anunţurilor în mass media relevante pentru program/ proiect. </w:t>
      </w:r>
      <w:del w:id="103" w:author="Gabriela Popescu" w:date="2018-05-10T15:38:00Z">
        <w:r w:rsidRPr="002828DD" w:rsidDel="0028490D">
          <w:rPr>
            <w:rFonts w:ascii="Trebuchet MS" w:eastAsia="Times New Roman" w:hAnsi="Trebuchet MS" w:cs="Segoe UI"/>
            <w:bCs/>
            <w:lang w:eastAsia="ro-RO"/>
          </w:rPr>
          <w:delText>Acestea vor conţine valoarea proiectului (evidenţiind suma finanţării primite din POAT), titlul proiectului/ investiţiei, beneficiarul, rezultatele prevăzute/ obţinute.</w:delText>
        </w:r>
      </w:del>
      <w:ins w:id="104" w:author="Gabriela Popescu" w:date="2018-05-10T15:38:00Z">
        <w:r w:rsidR="0028490D" w:rsidRPr="0028490D">
          <w:rPr>
            <w:rFonts w:ascii="Trebuchet MS" w:eastAsia="Times New Roman" w:hAnsi="Trebuchet MS" w:cs="Segoe UI"/>
            <w:bCs/>
            <w:lang w:eastAsia="ro-RO"/>
          </w:rPr>
          <w:t xml:space="preserve"> </w:t>
        </w:r>
        <w:commentRangeStart w:id="105"/>
        <w:r w:rsidR="0028490D" w:rsidRPr="00A52330">
          <w:rPr>
            <w:rFonts w:ascii="Trebuchet MS" w:eastAsia="Times New Roman" w:hAnsi="Trebuchet MS" w:cs="Segoe UI"/>
            <w:bCs/>
            <w:lang w:eastAsia="ro-RO"/>
          </w:rPr>
          <w:t xml:space="preserve">Aceste anunţuri publicitare sau comunicate de presă  vor conţine: setul obligatoriu de însemne grafice- emblema UE, sigla Guvernului României şi sigla Instrumentelor Structurale în România, poziţionate conform regulilor din secţiunea </w:t>
        </w:r>
        <w:r w:rsidR="0028490D" w:rsidRPr="00A52330">
          <w:rPr>
            <w:rFonts w:ascii="Trebuchet MS" w:eastAsia="Times New Roman" w:hAnsi="Trebuchet MS" w:cs="Segoe UI"/>
            <w:bCs/>
            <w:i/>
            <w:lang w:eastAsia="ro-RO"/>
          </w:rPr>
          <w:t>Sigle şi poziţionarea acestora</w:t>
        </w:r>
        <w:r w:rsidR="0028490D" w:rsidRPr="00A52330">
          <w:rPr>
            <w:rFonts w:ascii="Trebuchet MS" w:eastAsia="Times New Roman" w:hAnsi="Trebuchet MS" w:cs="Segoe UI"/>
            <w:bCs/>
            <w:lang w:eastAsia="ro-RO"/>
          </w:rPr>
          <w:t xml:space="preserve"> din MIV (emblema UE, sigla Guvernului României şi sigla Instrumentelor Structurale în România trebuie să apară vizibil, în această ordine, de la stânga la dreapta, aliniat orizontal, în header), data (în partea de sus dreapta), titlul (în partea de sus, la mijloc), numele beneficiarului proiectului, scopul/ obiectivul general al proiectului, rezultatele așteptate/ finale în urma implementării proiectului, valoarea totală a proiectului, așa cum apare în contractul/ decizia de finanțare, precum și valoarea cofinanțării UE, data începerii și data finalizării proiectului, codul MySMIS/ codul proiectului, fraza „Proiect cofinanţat din Fondul European de Dezvoltare Regională prin POAT 2014-2020”, datele de contact ale beneficiarului ca entitate juridică în partea de jos a documentului (website, email, telefon, fax, adresă etc. după caz, în funcţie de modalitatea prin care acesta doreşte să fie contactat).</w:t>
        </w:r>
      </w:ins>
      <w:commentRangeEnd w:id="105"/>
      <w:ins w:id="106" w:author="Gabriela Popescu" w:date="2018-05-10T15:39:00Z">
        <w:r w:rsidR="0028490D">
          <w:rPr>
            <w:rStyle w:val="CommentReference"/>
          </w:rPr>
          <w:commentReference w:id="105"/>
        </w:r>
      </w:ins>
    </w:p>
    <w:p w:rsidR="00AE72AB" w:rsidRPr="002828DD" w:rsidDel="0028490D" w:rsidRDefault="00AE72AB" w:rsidP="009C1103">
      <w:pPr>
        <w:spacing w:after="0" w:line="240" w:lineRule="auto"/>
        <w:jc w:val="both"/>
        <w:rPr>
          <w:del w:id="107" w:author="Gabriela Popescu" w:date="2018-05-10T15:39:00Z"/>
          <w:rFonts w:ascii="Trebuchet MS" w:eastAsia="Times New Roman" w:hAnsi="Trebuchet MS" w:cs="Segoe UI"/>
          <w:bCs/>
          <w:lang w:eastAsia="ro-RO"/>
        </w:rPr>
      </w:pPr>
    </w:p>
    <w:p w:rsidR="006F3D09" w:rsidRDefault="006F3D09" w:rsidP="009C1103">
      <w:pPr>
        <w:spacing w:after="0" w:line="240" w:lineRule="auto"/>
        <w:jc w:val="both"/>
        <w:rPr>
          <w:rFonts w:ascii="Trebuchet MS" w:eastAsia="Times New Roman" w:hAnsi="Trebuchet MS" w:cs="Segoe UI"/>
          <w:bCs/>
          <w:lang w:eastAsia="ro-RO"/>
        </w:rPr>
      </w:pPr>
    </w:p>
    <w:p w:rsidR="00AE72AB" w:rsidRPr="002828DD" w:rsidRDefault="00AE72AB" w:rsidP="009C1103">
      <w:pPr>
        <w:spacing w:after="0" w:line="240" w:lineRule="auto"/>
        <w:jc w:val="both"/>
        <w:rPr>
          <w:rFonts w:ascii="Trebuchet MS" w:eastAsia="Times New Roman" w:hAnsi="Trebuchet MS" w:cs="Segoe UI"/>
          <w:bCs/>
          <w:lang w:eastAsia="ro-RO"/>
        </w:rPr>
      </w:pPr>
      <w:r w:rsidRPr="002828DD">
        <w:rPr>
          <w:rFonts w:ascii="Trebuchet MS" w:eastAsia="Times New Roman" w:hAnsi="Trebuchet MS" w:cs="Segoe UI"/>
          <w:bCs/>
          <w:lang w:eastAsia="ro-RO"/>
        </w:rPr>
        <w:t>2. Publicul larg va fi informat cu privire la contribuția obținută din partea fondurilor prin:</w:t>
      </w:r>
    </w:p>
    <w:p w:rsidR="00AE72AB" w:rsidRPr="002828DD" w:rsidRDefault="00AE72AB" w:rsidP="009C1103">
      <w:pPr>
        <w:spacing w:after="0" w:line="240" w:lineRule="auto"/>
        <w:jc w:val="both"/>
        <w:rPr>
          <w:rFonts w:ascii="Trebuchet MS" w:eastAsia="Times New Roman" w:hAnsi="Trebuchet MS" w:cs="Segoe UI"/>
          <w:bCs/>
          <w:lang w:eastAsia="ro-RO"/>
        </w:rPr>
      </w:pPr>
      <w:r w:rsidRPr="002828DD">
        <w:rPr>
          <w:rFonts w:ascii="Trebuchet MS" w:eastAsia="Times New Roman" w:hAnsi="Trebuchet MS" w:cs="Segoe UI"/>
          <w:bCs/>
          <w:lang w:eastAsia="ro-RO"/>
        </w:rPr>
        <w:t>(a) afișarea pe site-ul internet al beneficiarului</w:t>
      </w:r>
      <w:r w:rsidRPr="002828DD">
        <w:rPr>
          <w:rFonts w:ascii="Trebuchet MS" w:eastAsia="Times New Roman" w:hAnsi="Trebuchet MS" w:cs="Segoe UI"/>
          <w:bCs/>
          <w:iCs/>
          <w:lang w:eastAsia="ro-RO"/>
        </w:rPr>
        <w:t>, în cazul în care există un astfel de site internet,</w:t>
      </w:r>
      <w:r w:rsidRPr="002828DD">
        <w:rPr>
          <w:rFonts w:ascii="Trebuchet MS" w:eastAsia="Times New Roman" w:hAnsi="Trebuchet MS" w:cs="Segoe UI"/>
          <w:bCs/>
          <w:lang w:eastAsia="ro-RO"/>
        </w:rPr>
        <w:t> a unei scurte descrieri a proiectului, proporțională cu nivelul sprijinului</w:t>
      </w:r>
      <w:commentRangeStart w:id="108"/>
      <w:r w:rsidRPr="002828DD">
        <w:rPr>
          <w:rFonts w:ascii="Trebuchet MS" w:eastAsia="Times New Roman" w:hAnsi="Trebuchet MS" w:cs="Segoe UI"/>
          <w:bCs/>
          <w:lang w:eastAsia="ro-RO"/>
        </w:rPr>
        <w:t>,</w:t>
      </w:r>
      <w:ins w:id="109" w:author="Gabriela Popescu" w:date="2018-05-10T15:39:00Z">
        <w:r w:rsidR="0028490D" w:rsidRPr="0028490D">
          <w:rPr>
            <w:rFonts w:ascii="Trebuchet MS" w:eastAsia="Times New Roman" w:hAnsi="Trebuchet MS" w:cs="Segoe UI"/>
            <w:bCs/>
            <w:lang w:eastAsia="ro-RO"/>
          </w:rPr>
          <w:t xml:space="preserve"> </w:t>
        </w:r>
        <w:r w:rsidR="0028490D" w:rsidRPr="00A52330">
          <w:rPr>
            <w:rFonts w:ascii="Trebuchet MS" w:eastAsia="Times New Roman" w:hAnsi="Trebuchet MS" w:cs="Segoe UI"/>
            <w:bCs/>
            <w:lang w:eastAsia="ro-RO"/>
          </w:rPr>
          <w:t>care să includă</w:t>
        </w:r>
        <w:r w:rsidR="0028490D" w:rsidRPr="00A52330">
          <w:rPr>
            <w:rFonts w:ascii="Trebuchet MS" w:eastAsia="Times New Roman" w:hAnsi="Trebuchet MS" w:cs="Segoe UI"/>
            <w:bCs/>
            <w:lang w:val="en-US" w:eastAsia="ro-RO"/>
          </w:rPr>
          <w:t xml:space="preserve">: </w:t>
        </w:r>
        <w:r w:rsidR="0028490D" w:rsidRPr="00A52330">
          <w:rPr>
            <w:rFonts w:ascii="Trebuchet MS" w:eastAsia="Times New Roman" w:hAnsi="Trebuchet MS" w:cs="Segoe UI"/>
            <w:bCs/>
            <w:lang w:eastAsia="ro-RO"/>
          </w:rPr>
          <w:t>numele proiectului, denumirea beneficiarului și a partenerilor (dacă există), scopul și obiectivele proiectului, rezultatele preconizate, valoarea totală a acestuia, cu precizarea, separat, a valorii cofinanțării asigurate de Uniunea Europeană și a finanțării naționale, data începerii și finalizării proiectului, codul MySMIS, fraza „Proiect cofinanțat din Fondul European de Dezvoltare Regională prin POAT 2014-2020”</w:t>
        </w:r>
        <w:commentRangeEnd w:id="108"/>
        <w:r w:rsidR="0028490D">
          <w:rPr>
            <w:rStyle w:val="CommentReference"/>
          </w:rPr>
          <w:commentReference w:id="108"/>
        </w:r>
      </w:ins>
      <w:del w:id="110" w:author="Gabriela Popescu" w:date="2018-05-10T15:39:00Z">
        <w:r w:rsidRPr="002828DD" w:rsidDel="0028490D">
          <w:rPr>
            <w:rFonts w:ascii="Trebuchet MS" w:eastAsia="Times New Roman" w:hAnsi="Trebuchet MS" w:cs="Segoe UI"/>
            <w:bCs/>
            <w:lang w:eastAsia="ro-RO"/>
          </w:rPr>
          <w:delText xml:space="preserve"> inclusiv obiectivele și rezultatele acestuia, evidențiind contribuția financiară din partea Uniunii</w:delText>
        </w:r>
      </w:del>
      <w:r w:rsidRPr="002828DD">
        <w:rPr>
          <w:rFonts w:ascii="Trebuchet MS" w:eastAsia="Times New Roman" w:hAnsi="Trebuchet MS" w:cs="Segoe UI"/>
          <w:bCs/>
          <w:lang w:eastAsia="ro-RO"/>
        </w:rPr>
        <w:t>;</w:t>
      </w:r>
    </w:p>
    <w:p w:rsidR="00AE72AB" w:rsidRPr="002828DD" w:rsidRDefault="00AE72AB" w:rsidP="009C1103">
      <w:pPr>
        <w:spacing w:after="0" w:line="240" w:lineRule="auto"/>
        <w:jc w:val="both"/>
        <w:rPr>
          <w:rFonts w:ascii="Trebuchet MS" w:eastAsia="Times New Roman" w:hAnsi="Trebuchet MS" w:cs="Segoe UI"/>
          <w:bCs/>
          <w:lang w:eastAsia="ro-RO"/>
        </w:rPr>
      </w:pPr>
      <w:r w:rsidRPr="002828DD">
        <w:rPr>
          <w:rFonts w:ascii="Trebuchet MS" w:eastAsia="Times New Roman" w:hAnsi="Trebuchet MS" w:cs="Segoe UI"/>
          <w:bCs/>
          <w:lang w:eastAsia="ro-RO"/>
        </w:rPr>
        <w:t xml:space="preserve">(b) expunerea cel puțin a unui afiș cu informații despre proiect (dimensiunea minimă A3), </w:t>
      </w:r>
      <w:del w:id="111" w:author="Gabriela Popescu" w:date="2018-05-10T15:40:00Z">
        <w:r w:rsidRPr="002828DD" w:rsidDel="0028490D">
          <w:rPr>
            <w:rFonts w:ascii="Trebuchet MS" w:eastAsia="Times New Roman" w:hAnsi="Trebuchet MS" w:cs="Segoe UI"/>
            <w:bCs/>
            <w:lang w:eastAsia="ro-RO"/>
          </w:rPr>
          <w:delText xml:space="preserve">inclusiv despre contribuția financiară din partea Uniunii, </w:delText>
        </w:r>
      </w:del>
      <w:r w:rsidRPr="002828DD">
        <w:rPr>
          <w:rFonts w:ascii="Trebuchet MS" w:eastAsia="Times New Roman" w:hAnsi="Trebuchet MS" w:cs="Segoe UI"/>
          <w:bCs/>
          <w:lang w:eastAsia="ro-RO"/>
        </w:rPr>
        <w:t>într-un loc ușor vizibil publicului, cum ar fi zona de intrare a unei clădiri</w:t>
      </w:r>
      <w:ins w:id="112" w:author="Gabriela Popescu" w:date="2018-05-10T15:40:00Z">
        <w:r w:rsidR="0028490D">
          <w:rPr>
            <w:rFonts w:ascii="Trebuchet MS" w:eastAsia="Times New Roman" w:hAnsi="Trebuchet MS" w:cs="Segoe UI"/>
            <w:bCs/>
            <w:lang w:eastAsia="ro-RO"/>
          </w:rPr>
          <w:t xml:space="preserve"> </w:t>
        </w:r>
        <w:commentRangeStart w:id="113"/>
        <w:r w:rsidR="0028490D" w:rsidRPr="0028490D">
          <w:rPr>
            <w:rFonts w:ascii="Trebuchet MS" w:eastAsia="Times New Roman" w:hAnsi="Trebuchet MS" w:cs="Segoe UI"/>
            <w:bCs/>
            <w:lang w:eastAsia="ro-RO"/>
          </w:rPr>
          <w:t>care să conțină: sigla UE, sigla Guvernului României, sigla Instrumentelor Structurale în România, titlul proiectului, denumirea Beneficiarului, obiectivul proiectului, valoarea totală a proiectului precum și valoarea cofinanțării UE, fraza „Proiect cofinanţat din Fondul European de Dezvoltare Regională prin POAT 2014-2020”</w:t>
        </w:r>
      </w:ins>
      <w:commentRangeEnd w:id="113"/>
      <w:ins w:id="114" w:author="Gabriela Popescu" w:date="2018-05-10T15:41:00Z">
        <w:r w:rsidR="002346C1">
          <w:rPr>
            <w:rStyle w:val="CommentReference"/>
          </w:rPr>
          <w:commentReference w:id="113"/>
        </w:r>
      </w:ins>
      <w:r w:rsidRPr="002828DD">
        <w:rPr>
          <w:rFonts w:ascii="Trebuchet MS" w:eastAsia="Times New Roman" w:hAnsi="Trebuchet MS" w:cs="Segoe UI"/>
          <w:bCs/>
          <w:lang w:eastAsia="ro-RO"/>
        </w:rPr>
        <w:t>.</w:t>
      </w:r>
    </w:p>
    <w:p w:rsidR="00AE72AB" w:rsidRPr="002828DD" w:rsidRDefault="00AE72AB" w:rsidP="009C1103">
      <w:pPr>
        <w:spacing w:after="0" w:line="240" w:lineRule="auto"/>
        <w:jc w:val="both"/>
        <w:rPr>
          <w:rFonts w:ascii="Trebuchet MS" w:eastAsia="Times New Roman" w:hAnsi="Trebuchet MS" w:cs="Segoe UI"/>
          <w:bCs/>
          <w:lang w:eastAsia="ro-RO"/>
        </w:rPr>
      </w:pPr>
      <w:r w:rsidRPr="002828DD">
        <w:rPr>
          <w:rFonts w:ascii="Trebuchet MS" w:eastAsia="Times New Roman" w:hAnsi="Trebuchet MS" w:cs="Segoe UI"/>
          <w:bCs/>
          <w:lang w:eastAsia="ro-RO"/>
        </w:rPr>
        <w:t>3. Toate materialele elaborate în cadrul proiectului (ex. mape, pliante, bannere, materiale de training, listă de prezență, certificate, pixuri etc.) trebuie să conţină sigla UE (în conformitate cu caracteristicile tehnice prevăzute în Regulamentul 821/2014</w:t>
      </w:r>
      <w:bookmarkStart w:id="115" w:name="_ftnref1"/>
      <w:bookmarkEnd w:id="115"/>
      <w:r w:rsidRPr="002828DD">
        <w:rPr>
          <w:rFonts w:ascii="Trebuchet MS" w:eastAsia="Times New Roman" w:hAnsi="Trebuchet MS" w:cs="Segoe UI"/>
          <w:bCs/>
          <w:lang w:eastAsia="ro-RO"/>
        </w:rPr>
        <w:t xml:space="preserve"> (art.3, art.4 și Anexa II)), sigla Guvernului României şi sigla </w:t>
      </w:r>
      <w:r w:rsidR="006F3D09" w:rsidRPr="006F3D09">
        <w:rPr>
          <w:rFonts w:ascii="Trebuchet MS" w:eastAsia="Times New Roman" w:hAnsi="Trebuchet MS" w:cs="Segoe UI"/>
          <w:bCs/>
          <w:lang w:eastAsia="ro-RO"/>
        </w:rPr>
        <w:t>Instrumentelor Structurale în România</w:t>
      </w:r>
      <w:r w:rsidRPr="002828DD">
        <w:rPr>
          <w:rFonts w:ascii="Trebuchet MS" w:eastAsia="Times New Roman" w:hAnsi="Trebuchet MS" w:cs="Segoe UI"/>
          <w:bCs/>
          <w:lang w:eastAsia="ro-RO"/>
        </w:rPr>
        <w:t>, precum şi textul ”</w:t>
      </w:r>
      <w:r w:rsidRPr="002828DD">
        <w:rPr>
          <w:rFonts w:ascii="Trebuchet MS" w:eastAsia="Times New Roman" w:hAnsi="Trebuchet MS" w:cs="Segoe UI"/>
          <w:bCs/>
          <w:iCs/>
          <w:lang w:eastAsia="ro-RO"/>
        </w:rPr>
        <w:t>Proiect co-finanţat din Fondul European de Dezvoltare Regională prin POAT 2014 - 2020</w:t>
      </w:r>
      <w:r w:rsidRPr="002828DD">
        <w:rPr>
          <w:rFonts w:ascii="Trebuchet MS" w:eastAsia="Times New Roman" w:hAnsi="Trebuchet MS" w:cs="Segoe UI"/>
          <w:bCs/>
          <w:lang w:eastAsia="ro-RO"/>
        </w:rPr>
        <w:t>”. În cazul materialelor cu o suprafaţă foarte mică de expunere, în care informaţiile nu ar fi suficient de vizibile şi inteligibile, se utilizează cel puţin steagul Uniunii Europene, celelalte elemente fiind opţionale.</w:t>
      </w:r>
    </w:p>
    <w:p w:rsidR="00AE72AB" w:rsidRPr="002828DD" w:rsidRDefault="00AE72AB" w:rsidP="009C1103">
      <w:pPr>
        <w:spacing w:after="0" w:line="240" w:lineRule="auto"/>
        <w:jc w:val="both"/>
        <w:rPr>
          <w:rFonts w:ascii="Trebuchet MS" w:eastAsia="Times New Roman" w:hAnsi="Trebuchet MS" w:cs="Segoe UI"/>
          <w:bCs/>
          <w:lang w:eastAsia="ro-RO"/>
        </w:rPr>
      </w:pPr>
      <w:r w:rsidRPr="002828DD">
        <w:rPr>
          <w:rFonts w:ascii="Trebuchet MS" w:eastAsia="Times New Roman" w:hAnsi="Trebuchet MS" w:cs="Segoe UI"/>
          <w:bCs/>
          <w:lang w:eastAsia="ro-RO"/>
        </w:rPr>
        <w:t xml:space="preserve">4. Toate echipamentele achiziţionate în cadrul proiectului (ex. calculatoare, imprimante, telefoane, etc.) trebuie să aibă etichete (dimensiune recomandată 90 mm x 50 mm) care să conţină următoarele elemente informative obligatorii: </w:t>
      </w:r>
      <w:r w:rsidR="006F3D09">
        <w:rPr>
          <w:rFonts w:ascii="Trebuchet MS" w:eastAsia="Times New Roman" w:hAnsi="Trebuchet MS" w:cs="Segoe UI"/>
          <w:bCs/>
          <w:lang w:eastAsia="ro-RO"/>
        </w:rPr>
        <w:t xml:space="preserve">titlul proiectului, </w:t>
      </w:r>
      <w:r w:rsidRPr="002828DD">
        <w:rPr>
          <w:rFonts w:ascii="Trebuchet MS" w:eastAsia="Times New Roman" w:hAnsi="Trebuchet MS" w:cs="Segoe UI"/>
          <w:bCs/>
          <w:lang w:eastAsia="ro-RO"/>
        </w:rPr>
        <w:t xml:space="preserve">sigla Uniunii Europene, sigla Guvernului României şi sigla </w:t>
      </w:r>
      <w:r w:rsidR="006F3D09" w:rsidRPr="006F3D09">
        <w:rPr>
          <w:rFonts w:ascii="Trebuchet MS" w:eastAsia="Times New Roman" w:hAnsi="Trebuchet MS" w:cs="Segoe UI"/>
          <w:bCs/>
          <w:lang w:eastAsia="ro-RO"/>
        </w:rPr>
        <w:t>Instrumentelor Structurale în România</w:t>
      </w:r>
      <w:r w:rsidR="006F3D09">
        <w:rPr>
          <w:rFonts w:ascii="Trebuchet MS" w:eastAsia="Times New Roman" w:hAnsi="Trebuchet MS" w:cs="Segoe UI"/>
          <w:bCs/>
          <w:lang w:eastAsia="ro-RO"/>
        </w:rPr>
        <w:t xml:space="preserve"> </w:t>
      </w:r>
      <w:r w:rsidRPr="002828DD">
        <w:rPr>
          <w:rFonts w:ascii="Trebuchet MS" w:eastAsia="Times New Roman" w:hAnsi="Trebuchet MS" w:cs="Segoe UI"/>
          <w:bCs/>
          <w:lang w:eastAsia="ro-RO"/>
        </w:rPr>
        <w:t>cu sloganul aferent. . În cazul produselor cu o suprafaţă foarte mică de expunere, în care informaţiile nu ar fi suficient de vizibile şi inteligibile, se utilizează cel puţin steagul Uniunii Europene, celelalte elemente fiind opţionale.</w:t>
      </w:r>
    </w:p>
    <w:p w:rsidR="00AE72AB" w:rsidRPr="002828DD" w:rsidRDefault="00F7625E" w:rsidP="009C1103">
      <w:pPr>
        <w:spacing w:after="0" w:line="240" w:lineRule="auto"/>
        <w:jc w:val="both"/>
        <w:rPr>
          <w:rFonts w:ascii="Trebuchet MS" w:eastAsia="Times New Roman" w:hAnsi="Trebuchet MS" w:cs="Segoe UI"/>
          <w:bCs/>
          <w:lang w:eastAsia="ro-RO"/>
        </w:rPr>
      </w:pPr>
      <w:r w:rsidRPr="002828DD">
        <w:rPr>
          <w:rFonts w:ascii="Trebuchet MS" w:eastAsia="Times New Roman" w:hAnsi="Trebuchet MS" w:cs="Segoe UI"/>
          <w:bCs/>
          <w:lang w:eastAsia="ro-RO"/>
        </w:rPr>
        <w:t>Puncte</w:t>
      </w:r>
      <w:r w:rsidR="00AE72AB" w:rsidRPr="002828DD">
        <w:rPr>
          <w:rFonts w:ascii="Trebuchet MS" w:eastAsia="Times New Roman" w:hAnsi="Trebuchet MS" w:cs="Segoe UI"/>
          <w:bCs/>
          <w:lang w:eastAsia="ro-RO"/>
        </w:rPr>
        <w:t xml:space="preserve">le 1 și 2 sunt obligatoriu de inclus pentru toate proiectele, iar </w:t>
      </w:r>
      <w:r w:rsidRPr="002828DD">
        <w:rPr>
          <w:rFonts w:ascii="Trebuchet MS" w:eastAsia="Times New Roman" w:hAnsi="Trebuchet MS" w:cs="Segoe UI"/>
          <w:bCs/>
          <w:lang w:eastAsia="ro-RO"/>
        </w:rPr>
        <w:t>puncte</w:t>
      </w:r>
      <w:r w:rsidR="00AE72AB" w:rsidRPr="002828DD">
        <w:rPr>
          <w:rFonts w:ascii="Trebuchet MS" w:eastAsia="Times New Roman" w:hAnsi="Trebuchet MS" w:cs="Segoe UI"/>
          <w:bCs/>
          <w:lang w:eastAsia="ro-RO"/>
        </w:rPr>
        <w:t>le 3 și 4 se includ în funcție de conținutul proiectului.</w:t>
      </w:r>
    </w:p>
    <w:p w:rsidR="00AE72AB" w:rsidRPr="002828DD" w:rsidRDefault="00AE72AB" w:rsidP="009C1103">
      <w:pPr>
        <w:spacing w:after="0" w:line="240" w:lineRule="auto"/>
        <w:jc w:val="both"/>
        <w:rPr>
          <w:rFonts w:ascii="Trebuchet MS" w:eastAsia="Times New Roman" w:hAnsi="Trebuchet MS" w:cs="Segoe UI"/>
          <w:bCs/>
          <w:lang w:eastAsia="ro-RO"/>
        </w:rPr>
      </w:pPr>
      <w:r w:rsidRPr="002828DD">
        <w:rPr>
          <w:rFonts w:ascii="Trebuchet MS" w:eastAsia="Times New Roman" w:hAnsi="Trebuchet MS" w:cs="Segoe UI"/>
          <w:bCs/>
          <w:lang w:eastAsia="ro-RO"/>
        </w:rPr>
        <w:lastRenderedPageBreak/>
        <w:t xml:space="preserve">În plus, pot fi derulate și alte </w:t>
      </w:r>
      <w:r w:rsidR="00F7625E" w:rsidRPr="002828DD">
        <w:rPr>
          <w:rFonts w:ascii="Trebuchet MS" w:eastAsia="Times New Roman" w:hAnsi="Trebuchet MS" w:cs="Segoe UI"/>
          <w:bCs/>
          <w:lang w:eastAsia="ro-RO"/>
        </w:rPr>
        <w:t>acțiuni</w:t>
      </w:r>
      <w:r w:rsidRPr="002828DD">
        <w:rPr>
          <w:rFonts w:ascii="Trebuchet MS" w:eastAsia="Times New Roman" w:hAnsi="Trebuchet MS" w:cs="Segoe UI"/>
          <w:bCs/>
          <w:lang w:eastAsia="ro-RO"/>
        </w:rPr>
        <w:t xml:space="preserve"> de informare şi publicitate a proiectului, precum: conferinţe, pagină web dedicată proiectului etc. În acest caz, vă rugăm să precizaţi care sunt acestea și să le adăugați la cele obligatorii.</w:t>
      </w:r>
    </w:p>
    <w:p w:rsidR="00AE72AB" w:rsidRPr="002828DD" w:rsidRDefault="00AE72AB" w:rsidP="009C1103">
      <w:pPr>
        <w:spacing w:after="0" w:line="240" w:lineRule="auto"/>
        <w:jc w:val="both"/>
        <w:rPr>
          <w:rFonts w:ascii="Trebuchet MS" w:eastAsia="Times New Roman" w:hAnsi="Trebuchet MS" w:cs="Segoe UI"/>
          <w:bCs/>
          <w:lang w:eastAsia="ro-RO"/>
        </w:rPr>
      </w:pPr>
    </w:p>
    <w:p w:rsidR="00AE72AB" w:rsidRPr="002828DD" w:rsidRDefault="00AE72AB" w:rsidP="009C1103">
      <w:pPr>
        <w:spacing w:after="0" w:line="240" w:lineRule="auto"/>
        <w:jc w:val="both"/>
        <w:rPr>
          <w:rFonts w:ascii="Trebuchet MS" w:eastAsia="Times New Roman" w:hAnsi="Trebuchet MS" w:cs="Segoe UI"/>
          <w:bCs/>
          <w:lang w:eastAsia="ro-RO"/>
        </w:rPr>
      </w:pPr>
      <w:r w:rsidRPr="002828DD">
        <w:rPr>
          <w:rFonts w:ascii="Trebuchet MS" w:eastAsia="Times New Roman" w:hAnsi="Trebuchet MS" w:cs="Segoe UI"/>
          <w:bCs/>
          <w:lang w:eastAsia="ro-RO"/>
        </w:rPr>
        <w:t xml:space="preserve">În cazul în care proiectul este depus pentru finanțare din Acțiunea 2.1.1 și include achiziţia de echipamente IT destinate accesării sistemului SMIS 2014+/MySMIS 2014, în câmpul </w:t>
      </w:r>
      <w:r w:rsidRPr="002828DD">
        <w:rPr>
          <w:rFonts w:ascii="Trebuchet MS" w:eastAsia="Times New Roman" w:hAnsi="Trebuchet MS" w:cs="Segoe UI"/>
          <w:bCs/>
          <w:i/>
          <w:lang w:eastAsia="ro-RO"/>
        </w:rPr>
        <w:t>Detalierea subactivității</w:t>
      </w:r>
      <w:r w:rsidRPr="002828DD">
        <w:rPr>
          <w:rFonts w:ascii="Trebuchet MS" w:eastAsia="Times New Roman" w:hAnsi="Trebuchet MS" w:cs="Segoe UI"/>
          <w:bCs/>
          <w:lang w:eastAsia="ro-RO"/>
        </w:rPr>
        <w:t xml:space="preserve"> se vor completa informații despre tipul/</w:t>
      </w:r>
      <w:r w:rsidR="00CB0851" w:rsidRPr="002828DD">
        <w:rPr>
          <w:rFonts w:ascii="Trebuchet MS" w:eastAsia="Times New Roman" w:hAnsi="Trebuchet MS" w:cs="Segoe UI"/>
          <w:bCs/>
          <w:lang w:eastAsia="ro-RO"/>
        </w:rPr>
        <w:t xml:space="preserve">caracteristicile </w:t>
      </w:r>
      <w:r w:rsidRPr="002828DD">
        <w:rPr>
          <w:rFonts w:ascii="Trebuchet MS" w:eastAsia="Times New Roman" w:hAnsi="Trebuchet MS" w:cs="Segoe UI"/>
          <w:bCs/>
          <w:lang w:eastAsia="ro-RO"/>
        </w:rPr>
        <w:t>acestor echipamente</w:t>
      </w:r>
      <w:r w:rsidR="00CB0851" w:rsidRPr="002828DD">
        <w:rPr>
          <w:rFonts w:ascii="Trebuchet MS" w:eastAsia="Times New Roman" w:hAnsi="Trebuchet MS" w:cs="Segoe UI"/>
          <w:bCs/>
          <w:lang w:eastAsia="ro-RO"/>
        </w:rPr>
        <w:t xml:space="preserve"> astfel încât să permită verificarea respectării cerințelor prevăzute în Ghidul Solicitantului pentru a fi compatibile cu SMIS 2014+/MySMIS 2014, precum</w:t>
      </w:r>
      <w:r w:rsidRPr="002828DD">
        <w:rPr>
          <w:rFonts w:ascii="Trebuchet MS" w:eastAsia="Times New Roman" w:hAnsi="Trebuchet MS" w:cs="Segoe UI"/>
          <w:bCs/>
          <w:lang w:eastAsia="ro-RO"/>
        </w:rPr>
        <w:t xml:space="preserve"> și</w:t>
      </w:r>
      <w:r w:rsidR="00CB0851" w:rsidRPr="002828DD">
        <w:rPr>
          <w:rFonts w:ascii="Trebuchet MS" w:eastAsia="Times New Roman" w:hAnsi="Trebuchet MS" w:cs="Segoe UI"/>
          <w:bCs/>
          <w:lang w:eastAsia="ro-RO"/>
        </w:rPr>
        <w:t xml:space="preserve"> informații despre</w:t>
      </w:r>
      <w:r w:rsidRPr="002828DD">
        <w:rPr>
          <w:rFonts w:ascii="Trebuchet MS" w:eastAsia="Times New Roman" w:hAnsi="Trebuchet MS" w:cs="Segoe UI"/>
          <w:bCs/>
          <w:lang w:eastAsia="ro-RO"/>
        </w:rPr>
        <w:t xml:space="preserve"> modul de distribuire a echipamentului. Aceste detalii vor fi incluse într-o anexă, dacă spațiul aferent câmpului nu este suficient.</w:t>
      </w:r>
    </w:p>
    <w:p w:rsidR="00AE72AB" w:rsidRPr="002828DD" w:rsidRDefault="00AE72AB" w:rsidP="009C1103">
      <w:pPr>
        <w:spacing w:after="0" w:line="240" w:lineRule="auto"/>
        <w:jc w:val="both"/>
        <w:rPr>
          <w:rFonts w:ascii="Trebuchet MS" w:eastAsia="Times New Roman" w:hAnsi="Trebuchet MS" w:cs="Segoe UI"/>
          <w:bCs/>
          <w:lang w:eastAsia="ro-RO"/>
        </w:rPr>
      </w:pPr>
    </w:p>
    <w:p w:rsidR="00AE72AB" w:rsidRPr="002828DD" w:rsidRDefault="00AE72AB" w:rsidP="009C1103">
      <w:pPr>
        <w:spacing w:after="0" w:line="240" w:lineRule="auto"/>
        <w:jc w:val="both"/>
        <w:rPr>
          <w:rFonts w:ascii="Trebuchet MS" w:eastAsia="Times New Roman" w:hAnsi="Trebuchet MS" w:cs="Segoe UI"/>
          <w:bCs/>
          <w:lang w:eastAsia="ro-RO"/>
        </w:rPr>
      </w:pPr>
      <w:r w:rsidRPr="002828DD">
        <w:rPr>
          <w:rFonts w:ascii="Trebuchet MS" w:eastAsia="Times New Roman" w:hAnsi="Trebuchet MS" w:cs="Segoe UI"/>
          <w:bCs/>
          <w:lang w:eastAsia="ro-RO"/>
        </w:rPr>
        <w:t xml:space="preserve">În cazul proiectelor care vizează rambursarea cheltuielilor salariale pentru personalul implicat în coordonarea, gestionarea și controlul fondurilor ESI, în câmpul </w:t>
      </w:r>
      <w:r w:rsidRPr="002828DD">
        <w:rPr>
          <w:rFonts w:ascii="Trebuchet MS" w:eastAsia="Times New Roman" w:hAnsi="Trebuchet MS" w:cs="Segoe UI"/>
          <w:bCs/>
          <w:i/>
          <w:lang w:eastAsia="ro-RO"/>
        </w:rPr>
        <w:t>Detalierea subactivității</w:t>
      </w:r>
      <w:r w:rsidRPr="002828DD">
        <w:rPr>
          <w:rFonts w:ascii="Trebuchet MS" w:eastAsia="Times New Roman" w:hAnsi="Trebuchet MS" w:cs="Segoe UI"/>
          <w:bCs/>
          <w:lang w:eastAsia="ro-RO"/>
        </w:rPr>
        <w:t xml:space="preserve"> se vor include și structurile eligibile din cadrul instituției solicitante.</w:t>
      </w:r>
      <w:r w:rsidR="002F7A7E">
        <w:rPr>
          <w:rFonts w:ascii="Trebuchet MS" w:eastAsia="Times New Roman" w:hAnsi="Trebuchet MS" w:cs="Segoe UI"/>
          <w:bCs/>
          <w:lang w:eastAsia="ro-RO"/>
        </w:rPr>
        <w:t xml:space="preserve"> Pentru aceste proiecte, la Activitatea – Informare și publicitate, trebuie adăugată următoarea acțiune specifică: ”</w:t>
      </w:r>
      <w:r w:rsidR="002F7A7E" w:rsidRPr="002F7A7E">
        <w:rPr>
          <w:rFonts w:ascii="Trebuchet MS" w:eastAsia="Times New Roman" w:hAnsi="Trebuchet MS" w:cs="Segoe UI"/>
          <w:bCs/>
          <w:lang w:eastAsia="ro-RO"/>
        </w:rPr>
        <w:t>Totodată, având în vedere specificitatea acestui proiect, pentru a respecta condițiile de informare si publicitate, la momentul semnării contractului</w:t>
      </w:r>
      <w:r w:rsidR="002F7A7E">
        <w:rPr>
          <w:rFonts w:ascii="Trebuchet MS" w:eastAsia="Times New Roman" w:hAnsi="Trebuchet MS" w:cs="Segoe UI"/>
          <w:bCs/>
          <w:lang w:eastAsia="ro-RO"/>
        </w:rPr>
        <w:t>/deciziei</w:t>
      </w:r>
      <w:r w:rsidR="002F7A7E" w:rsidRPr="002F7A7E">
        <w:rPr>
          <w:rFonts w:ascii="Trebuchet MS" w:eastAsia="Times New Roman" w:hAnsi="Trebuchet MS" w:cs="Segoe UI"/>
          <w:bCs/>
          <w:lang w:eastAsia="ro-RO"/>
        </w:rPr>
        <w:t xml:space="preserve"> de finanțare, personalul din cadrul </w:t>
      </w:r>
      <w:r w:rsidR="002F7A7E">
        <w:rPr>
          <w:rFonts w:ascii="Trebuchet MS" w:eastAsia="Times New Roman" w:hAnsi="Trebuchet MS" w:cs="Segoe UI"/>
          <w:bCs/>
          <w:lang w:eastAsia="ro-RO"/>
        </w:rPr>
        <w:t>.....</w:t>
      </w:r>
      <w:r w:rsidR="002F7A7E" w:rsidRPr="002F7A7E">
        <w:rPr>
          <w:rFonts w:ascii="Trebuchet MS" w:eastAsia="Times New Roman" w:hAnsi="Trebuchet MS" w:cs="Segoe UI"/>
          <w:bCs/>
          <w:lang w:eastAsia="ro-RO"/>
        </w:rPr>
        <w:t xml:space="preserve"> și ulterior orice persoană nou angajată în cadrul acestei structuri sau care își va relua activitatea în cadrul acestei structuri, în cazul în care raporturile de serviciu au fost suspendate, și care va beneficia de rambursarea cheltuielilor salariale din POAT, va lua la cunoștință de faptul că o parte a cheltuielilor de personal este finanțată din Fondul European de Dezvoltare Regională prin POAT 2014-2020.</w:t>
      </w:r>
      <w:r w:rsidR="002F7A7E">
        <w:rPr>
          <w:rFonts w:ascii="Trebuchet MS" w:eastAsia="Times New Roman" w:hAnsi="Trebuchet MS" w:cs="Segoe UI"/>
          <w:bCs/>
          <w:lang w:eastAsia="ro-RO"/>
        </w:rPr>
        <w:t>”.</w:t>
      </w:r>
    </w:p>
    <w:p w:rsidR="00AE72AB" w:rsidRDefault="00AE72AB" w:rsidP="009C1103">
      <w:pPr>
        <w:pStyle w:val="ListParagraph"/>
        <w:spacing w:after="0" w:line="240" w:lineRule="auto"/>
        <w:jc w:val="center"/>
        <w:rPr>
          <w:rFonts w:ascii="Trebuchet MS" w:eastAsia="Times New Roman" w:hAnsi="Trebuchet MS" w:cs="Segoe UI"/>
          <w:bCs/>
          <w:color w:val="FF0000"/>
          <w:lang w:eastAsia="ro-RO"/>
        </w:rPr>
      </w:pPr>
    </w:p>
    <w:p w:rsidR="00B410EA" w:rsidRPr="00B161ED" w:rsidRDefault="00CB0851" w:rsidP="009C1103">
      <w:pPr>
        <w:pStyle w:val="ListParagraph"/>
        <w:spacing w:after="0" w:line="240" w:lineRule="auto"/>
        <w:jc w:val="both"/>
        <w:rPr>
          <w:rFonts w:ascii="Trebuchet MS" w:eastAsia="Times New Roman" w:hAnsi="Trebuchet MS" w:cs="Segoe UI"/>
          <w:bCs/>
          <w:color w:val="FF0000"/>
          <w:lang w:eastAsia="ro-RO"/>
        </w:rPr>
      </w:pPr>
      <w:r w:rsidRPr="00B161ED">
        <w:rPr>
          <w:rFonts w:ascii="Trebuchet MS" w:hAnsi="Trebuchet MS"/>
          <w:noProof/>
          <w:lang w:eastAsia="ro-RO"/>
        </w:rPr>
        <w:drawing>
          <wp:anchor distT="0" distB="0" distL="114300" distR="114300" simplePos="0" relativeHeight="251665408" behindDoc="0" locked="0" layoutInCell="1" allowOverlap="1" wp14:anchorId="0C068F02" wp14:editId="72A8F380">
            <wp:simplePos x="0" y="0"/>
            <wp:positionH relativeFrom="column">
              <wp:posOffset>635</wp:posOffset>
            </wp:positionH>
            <wp:positionV relativeFrom="paragraph">
              <wp:posOffset>34925</wp:posOffset>
            </wp:positionV>
            <wp:extent cx="320040" cy="320040"/>
            <wp:effectExtent l="0" t="0" r="3810" b="3810"/>
            <wp:wrapSquare wrapText="left"/>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20040" cy="320040"/>
                    </a:xfrm>
                    <a:prstGeom prst="rect">
                      <a:avLst/>
                    </a:prstGeom>
                    <a:noFill/>
                  </pic:spPr>
                </pic:pic>
              </a:graphicData>
            </a:graphic>
            <wp14:sizeRelH relativeFrom="margin">
              <wp14:pctWidth>0</wp14:pctWidth>
            </wp14:sizeRelH>
            <wp14:sizeRelV relativeFrom="margin">
              <wp14:pctHeight>0</wp14:pctHeight>
            </wp14:sizeRelV>
          </wp:anchor>
        </w:drawing>
      </w:r>
    </w:p>
    <w:p w:rsidR="00AE72AB" w:rsidRPr="00B161ED" w:rsidRDefault="00AE72AB" w:rsidP="00AE72AB">
      <w:pPr>
        <w:spacing w:after="120" w:line="240" w:lineRule="auto"/>
        <w:jc w:val="both"/>
        <w:rPr>
          <w:rFonts w:ascii="Trebuchet MS" w:hAnsi="Trebuchet MS"/>
          <w:b/>
          <w:color w:val="FF0000"/>
        </w:rPr>
      </w:pPr>
      <w:r w:rsidRPr="00B161ED">
        <w:rPr>
          <w:rFonts w:ascii="Trebuchet MS" w:hAnsi="Trebuchet MS"/>
          <w:b/>
          <w:color w:val="FF0000"/>
        </w:rPr>
        <w:t>Atenție:</w:t>
      </w:r>
    </w:p>
    <w:p w:rsidR="00AE72AB" w:rsidRPr="00B161ED" w:rsidRDefault="00AE72AB" w:rsidP="009C1103">
      <w:pPr>
        <w:spacing w:after="0" w:line="240" w:lineRule="auto"/>
        <w:ind w:left="720"/>
        <w:jc w:val="both"/>
        <w:rPr>
          <w:rFonts w:ascii="Trebuchet MS" w:hAnsi="Trebuchet MS"/>
          <w:color w:val="FF0000"/>
        </w:rPr>
      </w:pPr>
      <w:r w:rsidRPr="00B161ED">
        <w:rPr>
          <w:rFonts w:ascii="Trebuchet MS" w:hAnsi="Trebuchet MS"/>
          <w:color w:val="FF0000"/>
        </w:rPr>
        <w:t xml:space="preserve">La această funcție se vor atașa următoarele documente </w:t>
      </w:r>
      <w:r w:rsidRPr="00B161ED">
        <w:rPr>
          <w:rFonts w:ascii="Trebuchet MS" w:hAnsi="Trebuchet MS"/>
          <w:b/>
          <w:color w:val="FF0000"/>
        </w:rPr>
        <w:t xml:space="preserve">NUMAI </w:t>
      </w:r>
      <w:r w:rsidRPr="00B161ED">
        <w:rPr>
          <w:rFonts w:ascii="Trebuchet MS" w:hAnsi="Trebuchet MS"/>
          <w:color w:val="FF0000"/>
        </w:rPr>
        <w:t xml:space="preserve">în cazul proiectelor care se vor depune pentru finanțare din </w:t>
      </w:r>
      <w:r w:rsidRPr="00B161ED">
        <w:rPr>
          <w:rFonts w:ascii="Trebuchet MS" w:hAnsi="Trebuchet MS"/>
          <w:i/>
          <w:color w:val="FF0000"/>
        </w:rPr>
        <w:t>Acțiunea 3.1.2 Asigurarea resurselor financiare pentru remunerarea personalului din sistemul de coordonare și control al FESI și din sistemul de management al POAT, POIM și POC</w:t>
      </w:r>
      <w:r w:rsidRPr="00B161ED">
        <w:rPr>
          <w:rFonts w:ascii="Trebuchet MS" w:hAnsi="Trebuchet MS"/>
          <w:color w:val="FF0000"/>
        </w:rPr>
        <w:t>:</w:t>
      </w:r>
    </w:p>
    <w:p w:rsidR="00AE72AB" w:rsidRPr="00B161ED" w:rsidRDefault="00AE72AB" w:rsidP="009C1103">
      <w:pPr>
        <w:numPr>
          <w:ilvl w:val="0"/>
          <w:numId w:val="65"/>
        </w:numPr>
        <w:spacing w:after="0" w:line="240" w:lineRule="auto"/>
        <w:jc w:val="both"/>
        <w:rPr>
          <w:rFonts w:ascii="Trebuchet MS" w:hAnsi="Trebuchet MS"/>
          <w:bCs/>
          <w:color w:val="FF0000"/>
        </w:rPr>
      </w:pPr>
      <w:r w:rsidRPr="00B161ED">
        <w:rPr>
          <w:rFonts w:ascii="Trebuchet MS" w:hAnsi="Trebuchet MS"/>
          <w:bCs/>
          <w:color w:val="FF0000"/>
        </w:rPr>
        <w:t>organigrama instituţiei aprobată;</w:t>
      </w:r>
    </w:p>
    <w:p w:rsidR="005246A0" w:rsidRPr="002828DD" w:rsidRDefault="00AE72AB" w:rsidP="009C1103">
      <w:pPr>
        <w:numPr>
          <w:ilvl w:val="0"/>
          <w:numId w:val="65"/>
        </w:numPr>
        <w:spacing w:after="0" w:line="240" w:lineRule="auto"/>
        <w:jc w:val="both"/>
        <w:rPr>
          <w:rFonts w:ascii="Trebuchet MS" w:hAnsi="Trebuchet MS"/>
          <w:color w:val="FF0000"/>
        </w:rPr>
      </w:pPr>
      <w:r w:rsidRPr="00B161ED">
        <w:rPr>
          <w:rFonts w:ascii="Trebuchet MS" w:hAnsi="Trebuchet MS"/>
          <w:bCs/>
          <w:color w:val="FF0000"/>
        </w:rPr>
        <w:t>extras din regulamentul de organizare şi funcţionare aprobat, cu privire la structurile pentru care se solicită rambursare.</w:t>
      </w:r>
    </w:p>
    <w:tbl>
      <w:tblPr>
        <w:tblStyle w:val="TableGrid"/>
        <w:tblW w:w="0" w:type="auto"/>
        <w:tblLook w:val="04A0" w:firstRow="1" w:lastRow="0" w:firstColumn="1" w:lastColumn="0" w:noHBand="0" w:noVBand="1"/>
      </w:tblPr>
      <w:tblGrid>
        <w:gridCol w:w="2574"/>
        <w:gridCol w:w="1539"/>
        <w:gridCol w:w="1723"/>
        <w:gridCol w:w="1514"/>
        <w:gridCol w:w="1830"/>
      </w:tblGrid>
      <w:tr w:rsidR="00B05357" w:rsidRPr="00B05357" w:rsidTr="00CC3A19">
        <w:tc>
          <w:tcPr>
            <w:tcW w:w="2574" w:type="dxa"/>
            <w:shd w:val="clear" w:color="auto" w:fill="D9D9D9" w:themeFill="background1" w:themeFillShade="D9"/>
            <w:vAlign w:val="center"/>
          </w:tcPr>
          <w:p w:rsidR="005246A0" w:rsidRPr="00B05357" w:rsidRDefault="005246A0" w:rsidP="00E15B84">
            <w:pPr>
              <w:jc w:val="both"/>
              <w:rPr>
                <w:rStyle w:val="ui-column-title1"/>
                <w:rFonts w:ascii="Trebuchet MS" w:hAnsi="Trebuchet MS"/>
              </w:rPr>
            </w:pPr>
            <w:r w:rsidRPr="00B05357">
              <w:rPr>
                <w:rStyle w:val="ui-column-title1"/>
                <w:rFonts w:ascii="Trebuchet MS" w:hAnsi="Trebuchet MS"/>
              </w:rPr>
              <w:t>Titlu activitate/subactivitate</w:t>
            </w:r>
          </w:p>
        </w:tc>
        <w:tc>
          <w:tcPr>
            <w:tcW w:w="1539" w:type="dxa"/>
            <w:shd w:val="clear" w:color="auto" w:fill="D9D9D9" w:themeFill="background1" w:themeFillShade="D9"/>
            <w:vAlign w:val="center"/>
          </w:tcPr>
          <w:p w:rsidR="005246A0" w:rsidRPr="00B05357" w:rsidRDefault="00AE72AB" w:rsidP="00E15B84">
            <w:pPr>
              <w:jc w:val="both"/>
              <w:rPr>
                <w:rStyle w:val="ui-column-title1"/>
                <w:rFonts w:ascii="Trebuchet MS" w:hAnsi="Trebuchet MS"/>
              </w:rPr>
            </w:pPr>
            <w:r w:rsidRPr="00B05357">
              <w:rPr>
                <w:rStyle w:val="ui-column-title1"/>
                <w:rFonts w:ascii="Trebuchet MS" w:hAnsi="Trebuchet MS"/>
              </w:rPr>
              <w:t>Data</w:t>
            </w:r>
            <w:r w:rsidR="005246A0" w:rsidRPr="00B05357">
              <w:rPr>
                <w:rStyle w:val="ui-column-title1"/>
                <w:rFonts w:ascii="Trebuchet MS" w:hAnsi="Trebuchet MS"/>
              </w:rPr>
              <w:t xml:space="preserve"> start</w:t>
            </w:r>
          </w:p>
        </w:tc>
        <w:tc>
          <w:tcPr>
            <w:tcW w:w="1723" w:type="dxa"/>
            <w:shd w:val="clear" w:color="auto" w:fill="D9D9D9" w:themeFill="background1" w:themeFillShade="D9"/>
            <w:vAlign w:val="center"/>
          </w:tcPr>
          <w:p w:rsidR="005246A0" w:rsidRPr="00B05357" w:rsidRDefault="00AE72AB" w:rsidP="00E15B84">
            <w:pPr>
              <w:jc w:val="both"/>
              <w:rPr>
                <w:rStyle w:val="ui-column-title1"/>
                <w:rFonts w:ascii="Trebuchet MS" w:hAnsi="Trebuchet MS"/>
              </w:rPr>
            </w:pPr>
            <w:r w:rsidRPr="00B05357">
              <w:rPr>
                <w:rStyle w:val="ui-column-title1"/>
                <w:rFonts w:ascii="Trebuchet MS" w:hAnsi="Trebuchet MS"/>
              </w:rPr>
              <w:t>Data</w:t>
            </w:r>
            <w:r w:rsidR="005246A0" w:rsidRPr="00B05357">
              <w:rPr>
                <w:rStyle w:val="ui-column-title1"/>
                <w:rFonts w:ascii="Trebuchet MS" w:hAnsi="Trebuchet MS"/>
              </w:rPr>
              <w:t xml:space="preserve"> încheiere</w:t>
            </w:r>
          </w:p>
        </w:tc>
        <w:tc>
          <w:tcPr>
            <w:tcW w:w="1514" w:type="dxa"/>
            <w:shd w:val="clear" w:color="auto" w:fill="D9D9D9" w:themeFill="background1" w:themeFillShade="D9"/>
            <w:vAlign w:val="center"/>
          </w:tcPr>
          <w:p w:rsidR="005246A0" w:rsidRPr="00B05357" w:rsidRDefault="005246A0" w:rsidP="00CC3A19">
            <w:pPr>
              <w:jc w:val="center"/>
              <w:rPr>
                <w:rStyle w:val="ui-column-title1"/>
                <w:rFonts w:ascii="Trebuchet MS" w:hAnsi="Trebuchet MS"/>
              </w:rPr>
            </w:pPr>
            <w:r w:rsidRPr="00B05357">
              <w:rPr>
                <w:rStyle w:val="ui-column-title1"/>
                <w:rFonts w:ascii="Trebuchet MS" w:hAnsi="Trebuchet MS"/>
              </w:rPr>
              <w:t>Durată</w:t>
            </w:r>
          </w:p>
        </w:tc>
        <w:tc>
          <w:tcPr>
            <w:tcW w:w="1830" w:type="dxa"/>
            <w:shd w:val="clear" w:color="auto" w:fill="D9D9D9" w:themeFill="background1" w:themeFillShade="D9"/>
            <w:vAlign w:val="center"/>
          </w:tcPr>
          <w:p w:rsidR="005246A0" w:rsidRPr="00B05357" w:rsidRDefault="005246A0" w:rsidP="00E15B84">
            <w:pPr>
              <w:jc w:val="both"/>
              <w:rPr>
                <w:rStyle w:val="ui-column-title1"/>
                <w:rFonts w:ascii="Trebuchet MS" w:hAnsi="Trebuchet MS"/>
              </w:rPr>
            </w:pPr>
            <w:r w:rsidRPr="00B05357">
              <w:rPr>
                <w:rStyle w:val="ui-column-title1"/>
                <w:rFonts w:ascii="Trebuchet MS" w:hAnsi="Trebuchet MS"/>
              </w:rPr>
              <w:t>Parteneri implicați</w:t>
            </w:r>
          </w:p>
        </w:tc>
      </w:tr>
      <w:tr w:rsidR="00B05357" w:rsidRPr="00B05357" w:rsidTr="00CC3A19">
        <w:tc>
          <w:tcPr>
            <w:tcW w:w="2574" w:type="dxa"/>
          </w:tcPr>
          <w:p w:rsidR="005246A0" w:rsidRPr="00B05357" w:rsidRDefault="005246A0" w:rsidP="00E15B84">
            <w:pPr>
              <w:jc w:val="both"/>
              <w:rPr>
                <w:rStyle w:val="ui-column-title1"/>
                <w:rFonts w:ascii="Trebuchet MS" w:hAnsi="Trebuchet MS"/>
              </w:rPr>
            </w:pPr>
          </w:p>
        </w:tc>
        <w:tc>
          <w:tcPr>
            <w:tcW w:w="1539" w:type="dxa"/>
          </w:tcPr>
          <w:p w:rsidR="005246A0" w:rsidRPr="00B05357" w:rsidRDefault="005246A0" w:rsidP="00E15B84">
            <w:pPr>
              <w:jc w:val="both"/>
              <w:rPr>
                <w:rStyle w:val="ui-column-title1"/>
                <w:rFonts w:ascii="Trebuchet MS" w:hAnsi="Trebuchet MS"/>
              </w:rPr>
            </w:pPr>
          </w:p>
        </w:tc>
        <w:tc>
          <w:tcPr>
            <w:tcW w:w="1723" w:type="dxa"/>
          </w:tcPr>
          <w:p w:rsidR="005246A0" w:rsidRPr="00B05357" w:rsidRDefault="005246A0" w:rsidP="00E15B84">
            <w:pPr>
              <w:jc w:val="both"/>
              <w:rPr>
                <w:rStyle w:val="ui-column-title1"/>
                <w:rFonts w:ascii="Trebuchet MS" w:hAnsi="Trebuchet MS"/>
              </w:rPr>
            </w:pPr>
          </w:p>
        </w:tc>
        <w:tc>
          <w:tcPr>
            <w:tcW w:w="1514" w:type="dxa"/>
          </w:tcPr>
          <w:p w:rsidR="005246A0" w:rsidRPr="00B05357" w:rsidRDefault="005246A0" w:rsidP="00E15B84">
            <w:pPr>
              <w:jc w:val="both"/>
              <w:rPr>
                <w:rStyle w:val="ui-column-title1"/>
                <w:rFonts w:ascii="Trebuchet MS" w:hAnsi="Trebuchet MS"/>
              </w:rPr>
            </w:pPr>
          </w:p>
        </w:tc>
        <w:tc>
          <w:tcPr>
            <w:tcW w:w="1830" w:type="dxa"/>
          </w:tcPr>
          <w:p w:rsidR="005246A0" w:rsidRPr="00B05357" w:rsidRDefault="00254850" w:rsidP="00254850">
            <w:pPr>
              <w:jc w:val="both"/>
              <w:rPr>
                <w:rStyle w:val="ui-column-title1"/>
                <w:rFonts w:ascii="Trebuchet MS" w:hAnsi="Trebuchet MS"/>
              </w:rPr>
            </w:pPr>
            <w:r w:rsidRPr="00B05357">
              <w:rPr>
                <w:rStyle w:val="ui-column-title1"/>
                <w:rFonts w:ascii="Trebuchet MS" w:hAnsi="Trebuchet MS"/>
              </w:rPr>
              <w:t>Se bifează</w:t>
            </w:r>
            <w:r w:rsidR="00F7625E" w:rsidRPr="00B05357">
              <w:rPr>
                <w:rStyle w:val="ui-column-title1"/>
                <w:rFonts w:ascii="Trebuchet MS" w:hAnsi="Trebuchet MS"/>
              </w:rPr>
              <w:t xml:space="preserve"> din listă partenerii implicați</w:t>
            </w:r>
          </w:p>
        </w:tc>
      </w:tr>
    </w:tbl>
    <w:p w:rsidR="005246A0" w:rsidRDefault="005246A0" w:rsidP="005246A0">
      <w:pPr>
        <w:tabs>
          <w:tab w:val="left" w:pos="400"/>
        </w:tabs>
        <w:spacing w:after="0" w:line="240" w:lineRule="auto"/>
        <w:jc w:val="both"/>
        <w:rPr>
          <w:rFonts w:ascii="Trebuchet MS" w:hAnsi="Trebuchet MS"/>
        </w:rPr>
      </w:pPr>
    </w:p>
    <w:p w:rsidR="0033334F" w:rsidRDefault="0033334F" w:rsidP="005246A0">
      <w:pPr>
        <w:tabs>
          <w:tab w:val="left" w:pos="400"/>
        </w:tabs>
        <w:spacing w:after="0" w:line="240" w:lineRule="auto"/>
        <w:jc w:val="both"/>
        <w:rPr>
          <w:rFonts w:ascii="Trebuchet MS" w:hAnsi="Trebuchet MS"/>
        </w:rPr>
      </w:pPr>
    </w:p>
    <w:p w:rsidR="0033334F" w:rsidRPr="00B161ED" w:rsidRDefault="0033334F" w:rsidP="005246A0">
      <w:pPr>
        <w:tabs>
          <w:tab w:val="left" w:pos="400"/>
        </w:tabs>
        <w:spacing w:after="0" w:line="240" w:lineRule="auto"/>
        <w:jc w:val="both"/>
        <w:rPr>
          <w:rFonts w:ascii="Trebuchet MS" w:hAnsi="Trebuchet MS"/>
        </w:rPr>
      </w:pPr>
    </w:p>
    <w:p w:rsidR="005246A0" w:rsidRPr="00B05357" w:rsidRDefault="005246A0" w:rsidP="005246A0">
      <w:pPr>
        <w:tabs>
          <w:tab w:val="left" w:pos="400"/>
        </w:tabs>
        <w:spacing w:after="0" w:line="240" w:lineRule="auto"/>
        <w:jc w:val="both"/>
        <w:rPr>
          <w:rFonts w:ascii="Trebuchet MS" w:hAnsi="Trebuchet MS"/>
        </w:rPr>
      </w:pPr>
      <w:r w:rsidRPr="00B05357">
        <w:rPr>
          <w:rFonts w:ascii="Trebuchet MS" w:hAnsi="Trebuchet MS"/>
        </w:rPr>
        <w:t>Detalierea subactivității</w:t>
      </w:r>
    </w:p>
    <w:tbl>
      <w:tblPr>
        <w:tblStyle w:val="TableGrid"/>
        <w:tblW w:w="0" w:type="auto"/>
        <w:tblLook w:val="04A0" w:firstRow="1" w:lastRow="0" w:firstColumn="1" w:lastColumn="0" w:noHBand="0" w:noVBand="1"/>
      </w:tblPr>
      <w:tblGrid>
        <w:gridCol w:w="9288"/>
      </w:tblGrid>
      <w:tr w:rsidR="005246A0" w:rsidRPr="00B05357" w:rsidTr="00B161ED">
        <w:tc>
          <w:tcPr>
            <w:tcW w:w="9572" w:type="dxa"/>
          </w:tcPr>
          <w:p w:rsidR="005246A0" w:rsidRPr="00B05357" w:rsidRDefault="005246A0" w:rsidP="00E15B84">
            <w:pPr>
              <w:tabs>
                <w:tab w:val="left" w:pos="400"/>
              </w:tabs>
              <w:jc w:val="both"/>
              <w:rPr>
                <w:rFonts w:ascii="Trebuchet MS" w:hAnsi="Trebuchet MS"/>
              </w:rPr>
            </w:pPr>
          </w:p>
        </w:tc>
      </w:tr>
    </w:tbl>
    <w:p w:rsidR="005246A0" w:rsidRPr="00B05357" w:rsidRDefault="005246A0" w:rsidP="005246A0">
      <w:pPr>
        <w:tabs>
          <w:tab w:val="left" w:pos="400"/>
        </w:tabs>
        <w:spacing w:after="0" w:line="240" w:lineRule="auto"/>
        <w:jc w:val="both"/>
        <w:rPr>
          <w:rFonts w:ascii="Trebuchet MS" w:hAnsi="Trebuchet MS"/>
        </w:rPr>
      </w:pPr>
    </w:p>
    <w:p w:rsidR="005246A0" w:rsidRPr="00B05357" w:rsidRDefault="005246A0" w:rsidP="005246A0">
      <w:pPr>
        <w:tabs>
          <w:tab w:val="left" w:pos="400"/>
        </w:tabs>
        <w:spacing w:after="0" w:line="240" w:lineRule="auto"/>
        <w:jc w:val="both"/>
        <w:rPr>
          <w:rFonts w:ascii="Trebuchet MS" w:hAnsi="Trebuchet MS"/>
        </w:rPr>
      </w:pPr>
      <w:r w:rsidRPr="00B05357">
        <w:rPr>
          <w:rFonts w:ascii="Trebuchet MS" w:hAnsi="Trebuchet MS"/>
        </w:rPr>
        <w:t>Rezultate previzionate</w:t>
      </w:r>
    </w:p>
    <w:tbl>
      <w:tblPr>
        <w:tblStyle w:val="TableGrid"/>
        <w:tblW w:w="0" w:type="auto"/>
        <w:tblLook w:val="04A0" w:firstRow="1" w:lastRow="0" w:firstColumn="1" w:lastColumn="0" w:noHBand="0" w:noVBand="1"/>
      </w:tblPr>
      <w:tblGrid>
        <w:gridCol w:w="9288"/>
      </w:tblGrid>
      <w:tr w:rsidR="005246A0" w:rsidRPr="00B05357" w:rsidTr="00B161ED">
        <w:tc>
          <w:tcPr>
            <w:tcW w:w="9572" w:type="dxa"/>
          </w:tcPr>
          <w:p w:rsidR="005246A0" w:rsidRPr="00B05357" w:rsidRDefault="005246A0" w:rsidP="00E15B84">
            <w:pPr>
              <w:tabs>
                <w:tab w:val="left" w:pos="400"/>
              </w:tabs>
              <w:jc w:val="both"/>
              <w:rPr>
                <w:rFonts w:ascii="Trebuchet MS" w:hAnsi="Trebuchet MS"/>
              </w:rPr>
            </w:pPr>
          </w:p>
        </w:tc>
      </w:tr>
    </w:tbl>
    <w:p w:rsidR="005246A0" w:rsidRDefault="005246A0" w:rsidP="005246A0">
      <w:pPr>
        <w:tabs>
          <w:tab w:val="left" w:pos="400"/>
        </w:tabs>
        <w:spacing w:after="0" w:line="240" w:lineRule="auto"/>
        <w:jc w:val="both"/>
        <w:rPr>
          <w:rFonts w:ascii="Trebuchet MS" w:hAnsi="Trebuchet MS"/>
        </w:rPr>
      </w:pPr>
    </w:p>
    <w:p w:rsidR="005246A0" w:rsidRPr="00B05357" w:rsidRDefault="005246A0" w:rsidP="005246A0">
      <w:pPr>
        <w:tabs>
          <w:tab w:val="left" w:pos="400"/>
        </w:tabs>
        <w:spacing w:after="0" w:line="240" w:lineRule="auto"/>
        <w:jc w:val="both"/>
        <w:rPr>
          <w:rFonts w:ascii="Trebuchet MS" w:hAnsi="Trebuchet MS"/>
        </w:rPr>
      </w:pPr>
      <w:r w:rsidRPr="00B05357">
        <w:rPr>
          <w:rFonts w:ascii="Trebuchet MS" w:hAnsi="Trebuchet MS"/>
        </w:rPr>
        <w:t>Amplasamentele din cadrul subactivității</w:t>
      </w:r>
      <w:r w:rsidR="00AE72AB" w:rsidRPr="00B05357">
        <w:rPr>
          <w:rFonts w:ascii="Trebuchet MS" w:hAnsi="Trebuchet MS"/>
        </w:rPr>
        <w:t xml:space="preserve"> </w:t>
      </w:r>
    </w:p>
    <w:tbl>
      <w:tblPr>
        <w:tblStyle w:val="TableGrid"/>
        <w:tblW w:w="0" w:type="auto"/>
        <w:tblLook w:val="04A0" w:firstRow="1" w:lastRow="0" w:firstColumn="1" w:lastColumn="0" w:noHBand="0" w:noVBand="1"/>
      </w:tblPr>
      <w:tblGrid>
        <w:gridCol w:w="4660"/>
        <w:gridCol w:w="4628"/>
      </w:tblGrid>
      <w:tr w:rsidR="00B05357" w:rsidRPr="00B05357" w:rsidTr="00E15B84">
        <w:tc>
          <w:tcPr>
            <w:tcW w:w="4786" w:type="dxa"/>
            <w:shd w:val="clear" w:color="auto" w:fill="D9D9D9" w:themeFill="background1" w:themeFillShade="D9"/>
          </w:tcPr>
          <w:p w:rsidR="005246A0" w:rsidRPr="00B05357" w:rsidRDefault="005246A0" w:rsidP="00E15B84">
            <w:pPr>
              <w:tabs>
                <w:tab w:val="left" w:pos="400"/>
              </w:tabs>
              <w:jc w:val="both"/>
              <w:rPr>
                <w:rFonts w:ascii="Trebuchet MS" w:hAnsi="Trebuchet MS"/>
              </w:rPr>
            </w:pPr>
            <w:r w:rsidRPr="00B05357">
              <w:rPr>
                <w:rFonts w:ascii="Trebuchet MS" w:hAnsi="Trebuchet MS"/>
              </w:rPr>
              <w:t>Denumire</w:t>
            </w:r>
          </w:p>
        </w:tc>
        <w:tc>
          <w:tcPr>
            <w:tcW w:w="4786" w:type="dxa"/>
            <w:shd w:val="clear" w:color="auto" w:fill="D9D9D9" w:themeFill="background1" w:themeFillShade="D9"/>
          </w:tcPr>
          <w:p w:rsidR="005246A0" w:rsidRPr="00B05357" w:rsidRDefault="005246A0" w:rsidP="00E15B84">
            <w:pPr>
              <w:tabs>
                <w:tab w:val="left" w:pos="400"/>
              </w:tabs>
              <w:jc w:val="both"/>
              <w:rPr>
                <w:rFonts w:ascii="Trebuchet MS" w:hAnsi="Trebuchet MS"/>
              </w:rPr>
            </w:pPr>
          </w:p>
        </w:tc>
      </w:tr>
      <w:tr w:rsidR="005246A0" w:rsidRPr="00EE187E" w:rsidTr="00E15B84">
        <w:tc>
          <w:tcPr>
            <w:tcW w:w="4786" w:type="dxa"/>
          </w:tcPr>
          <w:p w:rsidR="005246A0" w:rsidRPr="00B161ED" w:rsidRDefault="005246A0" w:rsidP="00E15B84">
            <w:pPr>
              <w:tabs>
                <w:tab w:val="left" w:pos="400"/>
              </w:tabs>
              <w:jc w:val="both"/>
              <w:rPr>
                <w:rFonts w:ascii="Trebuchet MS" w:hAnsi="Trebuchet MS"/>
              </w:rPr>
            </w:pPr>
          </w:p>
        </w:tc>
        <w:tc>
          <w:tcPr>
            <w:tcW w:w="4786" w:type="dxa"/>
          </w:tcPr>
          <w:p w:rsidR="005246A0" w:rsidRPr="00B161ED" w:rsidRDefault="005246A0" w:rsidP="00E15B84">
            <w:pPr>
              <w:tabs>
                <w:tab w:val="left" w:pos="400"/>
              </w:tabs>
              <w:jc w:val="both"/>
              <w:rPr>
                <w:rFonts w:ascii="Trebuchet MS" w:hAnsi="Trebuchet MS"/>
              </w:rPr>
            </w:pPr>
          </w:p>
        </w:tc>
      </w:tr>
    </w:tbl>
    <w:p w:rsidR="005246A0" w:rsidRPr="00B161ED" w:rsidRDefault="005246A0" w:rsidP="005246A0">
      <w:pPr>
        <w:tabs>
          <w:tab w:val="left" w:pos="400"/>
        </w:tabs>
        <w:spacing w:after="0" w:line="240" w:lineRule="auto"/>
        <w:jc w:val="both"/>
        <w:rPr>
          <w:rFonts w:ascii="Trebuchet MS" w:hAnsi="Trebuchet MS"/>
        </w:rPr>
      </w:pPr>
    </w:p>
    <w:p w:rsidR="005246A0" w:rsidRPr="00B161ED" w:rsidRDefault="005246A0" w:rsidP="005246A0">
      <w:pPr>
        <w:pStyle w:val="Heading1"/>
        <w:shd w:val="clear" w:color="auto" w:fill="B2A1C7" w:themeFill="accent4" w:themeFillTint="99"/>
        <w:spacing w:before="0" w:line="240" w:lineRule="auto"/>
        <w:jc w:val="both"/>
        <w:rPr>
          <w:rFonts w:ascii="Trebuchet MS" w:hAnsi="Trebuchet MS"/>
          <w:color w:val="auto"/>
          <w:sz w:val="22"/>
          <w:szCs w:val="22"/>
        </w:rPr>
      </w:pPr>
      <w:bookmarkStart w:id="116" w:name="_Toc477197228"/>
      <w:bookmarkStart w:id="117" w:name="_Toc490668909"/>
      <w:r w:rsidRPr="00B161ED">
        <w:rPr>
          <w:rFonts w:ascii="Trebuchet MS" w:hAnsi="Trebuchet MS"/>
          <w:color w:val="auto"/>
          <w:sz w:val="22"/>
          <w:szCs w:val="22"/>
        </w:rPr>
        <w:t>22. Buget - Activități și cheltuieli</w:t>
      </w:r>
      <w:bookmarkEnd w:id="116"/>
      <w:bookmarkEnd w:id="117"/>
    </w:p>
    <w:p w:rsidR="00AE72AB" w:rsidRPr="00B161ED" w:rsidRDefault="00AE72AB" w:rsidP="00AE72AB">
      <w:pPr>
        <w:spacing w:after="0" w:line="240" w:lineRule="auto"/>
        <w:jc w:val="both"/>
        <w:rPr>
          <w:rFonts w:ascii="Trebuchet MS" w:hAnsi="Trebuchet MS"/>
          <w:i/>
          <w:color w:val="FF0000"/>
        </w:rPr>
      </w:pPr>
    </w:p>
    <w:p w:rsidR="00AE72AB" w:rsidRPr="002828DD" w:rsidRDefault="00AE72AB" w:rsidP="00AE72AB">
      <w:pPr>
        <w:spacing w:after="0" w:line="240" w:lineRule="auto"/>
        <w:jc w:val="both"/>
        <w:rPr>
          <w:rFonts w:ascii="Trebuchet MS" w:hAnsi="Trebuchet MS"/>
        </w:rPr>
      </w:pPr>
      <w:r w:rsidRPr="002828DD">
        <w:rPr>
          <w:rFonts w:ascii="Trebuchet MS" w:hAnsi="Trebuchet MS"/>
        </w:rPr>
        <w:t>Se completează pentru fiecare componentă</w:t>
      </w:r>
      <w:r w:rsidR="00CB0851" w:rsidRPr="002828DD">
        <w:rPr>
          <w:rFonts w:ascii="Trebuchet MS" w:hAnsi="Trebuchet MS"/>
        </w:rPr>
        <w:t>. În cazul proiectelor depuse în parteneriat</w:t>
      </w:r>
      <w:r w:rsidRPr="002828DD">
        <w:rPr>
          <w:rFonts w:ascii="Trebuchet MS" w:hAnsi="Trebuchet MS"/>
        </w:rPr>
        <w:t>, Lider</w:t>
      </w:r>
      <w:r w:rsidR="00CB0851" w:rsidRPr="002828DD">
        <w:rPr>
          <w:rFonts w:ascii="Trebuchet MS" w:hAnsi="Trebuchet MS"/>
        </w:rPr>
        <w:t>ul completează</w:t>
      </w:r>
      <w:r w:rsidRPr="002828DD">
        <w:rPr>
          <w:rFonts w:ascii="Trebuchet MS" w:hAnsi="Trebuchet MS"/>
        </w:rPr>
        <w:t xml:space="preserve"> </w:t>
      </w:r>
      <w:r w:rsidR="00F7625E" w:rsidRPr="002828DD">
        <w:rPr>
          <w:rFonts w:ascii="Trebuchet MS" w:hAnsi="Trebuchet MS"/>
        </w:rPr>
        <w:t>atât pentru el cât și</w:t>
      </w:r>
      <w:r w:rsidR="00CB0851" w:rsidRPr="002828DD">
        <w:rPr>
          <w:rFonts w:ascii="Trebuchet MS" w:hAnsi="Trebuchet MS"/>
        </w:rPr>
        <w:t xml:space="preserve"> pentru</w:t>
      </w:r>
      <w:r w:rsidRPr="002828DD">
        <w:rPr>
          <w:rFonts w:ascii="Trebuchet MS" w:hAnsi="Trebuchet MS"/>
        </w:rPr>
        <w:t xml:space="preserve"> fiecare partener.</w:t>
      </w:r>
    </w:p>
    <w:p w:rsidR="00AE72AB" w:rsidRPr="002828DD" w:rsidRDefault="00AE72AB" w:rsidP="00AE72AB">
      <w:pPr>
        <w:spacing w:after="0" w:line="240" w:lineRule="auto"/>
        <w:jc w:val="both"/>
        <w:rPr>
          <w:rFonts w:ascii="Trebuchet MS" w:hAnsi="Trebuchet MS"/>
          <w:b/>
          <w:bCs/>
        </w:rPr>
      </w:pPr>
    </w:p>
    <w:p w:rsidR="00AE72AB" w:rsidRPr="002828DD" w:rsidRDefault="00AE72AB" w:rsidP="002061F3">
      <w:pPr>
        <w:spacing w:after="0" w:line="240" w:lineRule="auto"/>
        <w:jc w:val="both"/>
        <w:rPr>
          <w:rFonts w:ascii="Trebuchet MS" w:eastAsia="Times New Roman" w:hAnsi="Trebuchet MS" w:cs="Arial"/>
          <w:lang w:eastAsia="ro-RO"/>
        </w:rPr>
      </w:pPr>
      <w:r w:rsidRPr="002828DD">
        <w:rPr>
          <w:rFonts w:ascii="Trebuchet MS" w:eastAsia="Times New Roman" w:hAnsi="Trebuchet MS" w:cs="Arial"/>
          <w:lang w:eastAsia="ro-RO"/>
        </w:rPr>
        <w:t xml:space="preserve">Pentru a putea introduce informații la funcția Buget, este obligatoriu ca în prealabil beneficiarul să selecteze o sursă de cofinanțare în funcția </w:t>
      </w:r>
      <w:r w:rsidRPr="002828DD">
        <w:rPr>
          <w:rFonts w:ascii="Trebuchet MS" w:eastAsia="Times New Roman" w:hAnsi="Trebuchet MS" w:cs="Arial"/>
          <w:i/>
          <w:lang w:eastAsia="ro-RO"/>
        </w:rPr>
        <w:t>Capacitate solicitant</w:t>
      </w:r>
      <w:r w:rsidRPr="002828DD">
        <w:rPr>
          <w:rFonts w:ascii="Trebuchet MS" w:eastAsia="Times New Roman" w:hAnsi="Trebuchet MS" w:cs="Arial"/>
          <w:lang w:eastAsia="ro-RO"/>
        </w:rPr>
        <w:t xml:space="preserve"> </w:t>
      </w:r>
      <w:r w:rsidR="00922EA7" w:rsidRPr="002828DD">
        <w:rPr>
          <w:rFonts w:ascii="Trebuchet MS" w:eastAsia="Times New Roman" w:hAnsi="Trebuchet MS" w:cs="Arial"/>
          <w:lang w:eastAsia="ro-RO"/>
        </w:rPr>
        <w:t>ş</w:t>
      </w:r>
      <w:r w:rsidRPr="002828DD">
        <w:rPr>
          <w:rFonts w:ascii="Trebuchet MS" w:eastAsia="Times New Roman" w:hAnsi="Trebuchet MS" w:cs="Arial"/>
          <w:lang w:eastAsia="ro-RO"/>
        </w:rPr>
        <w:t xml:space="preserve">i să completeze informațiile solicitate în funcția </w:t>
      </w:r>
      <w:r w:rsidRPr="002828DD">
        <w:rPr>
          <w:rFonts w:ascii="Trebuchet MS" w:eastAsia="Times New Roman" w:hAnsi="Trebuchet MS" w:cs="Arial"/>
          <w:i/>
          <w:lang w:eastAsia="ro-RO"/>
        </w:rPr>
        <w:t>Activități previzionate proiect</w:t>
      </w:r>
      <w:r w:rsidRPr="002828DD">
        <w:rPr>
          <w:rFonts w:ascii="Trebuchet MS" w:eastAsia="Times New Roman" w:hAnsi="Trebuchet MS" w:cs="Arial"/>
          <w:lang w:eastAsia="ro-RO"/>
        </w:rPr>
        <w:t xml:space="preserve"> (prin completarea subactivităților). </w:t>
      </w:r>
      <w:r w:rsidR="00922EA7" w:rsidRPr="002828DD">
        <w:rPr>
          <w:rFonts w:ascii="Trebuchet MS" w:eastAsia="Times New Roman" w:hAnsi="Trebuchet MS" w:cs="Arial"/>
          <w:lang w:eastAsia="ro-RO"/>
        </w:rPr>
        <w:t xml:space="preserve">Aceste activităţi şi subactivităţi se vor prelua în funcţia Buget – activităţi şi cheltuieli unde se vor completa cheltuielile aferente. </w:t>
      </w:r>
    </w:p>
    <w:p w:rsidR="002828DD" w:rsidRDefault="002828DD" w:rsidP="002061F3">
      <w:pPr>
        <w:spacing w:after="0" w:line="240" w:lineRule="auto"/>
        <w:jc w:val="both"/>
        <w:rPr>
          <w:rFonts w:ascii="Trebuchet MS" w:eastAsia="Times New Roman" w:hAnsi="Trebuchet MS" w:cs="Arial"/>
          <w:b/>
          <w:color w:val="FF0000"/>
          <w:lang w:eastAsia="ro-RO"/>
        </w:rPr>
      </w:pPr>
    </w:p>
    <w:p w:rsidR="00AE72AB" w:rsidRPr="00B161ED" w:rsidRDefault="00CB0851" w:rsidP="002061F3">
      <w:pPr>
        <w:spacing w:after="0" w:line="240" w:lineRule="auto"/>
        <w:jc w:val="both"/>
        <w:rPr>
          <w:rFonts w:ascii="Trebuchet MS" w:eastAsia="Times New Roman" w:hAnsi="Trebuchet MS" w:cs="Arial"/>
          <w:color w:val="FF0000"/>
          <w:lang w:eastAsia="ro-RO"/>
        </w:rPr>
      </w:pPr>
      <w:r w:rsidRPr="00CC3A19">
        <w:rPr>
          <w:rFonts w:ascii="Trebuchet MS" w:eastAsia="Times New Roman" w:hAnsi="Trebuchet MS" w:cs="Arial"/>
          <w:b/>
          <w:color w:val="FF0000"/>
          <w:lang w:eastAsia="ro-RO"/>
        </w:rPr>
        <w:t>NOTĂ:</w:t>
      </w:r>
      <w:r>
        <w:rPr>
          <w:rFonts w:ascii="Trebuchet MS" w:eastAsia="Times New Roman" w:hAnsi="Trebuchet MS" w:cs="Arial"/>
          <w:color w:val="FF0000"/>
          <w:lang w:eastAsia="ro-RO"/>
        </w:rPr>
        <w:t xml:space="preserve"> </w:t>
      </w:r>
      <w:r w:rsidR="00AE72AB" w:rsidRPr="00B161ED">
        <w:rPr>
          <w:rFonts w:ascii="Trebuchet MS" w:eastAsia="Times New Roman" w:hAnsi="Trebuchet MS" w:cs="Arial"/>
          <w:color w:val="FF0000"/>
          <w:lang w:eastAsia="ro-RO"/>
        </w:rPr>
        <w:t xml:space="preserve">În cazul în care nu se completează </w:t>
      </w:r>
      <w:r w:rsidR="00922EA7">
        <w:rPr>
          <w:rFonts w:ascii="Trebuchet MS" w:eastAsia="Times New Roman" w:hAnsi="Trebuchet MS" w:cs="Arial"/>
          <w:color w:val="FF0000"/>
          <w:lang w:eastAsia="ro-RO"/>
        </w:rPr>
        <w:t>ş</w:t>
      </w:r>
      <w:r w:rsidR="00AE72AB" w:rsidRPr="00B161ED">
        <w:rPr>
          <w:rFonts w:ascii="Trebuchet MS" w:eastAsia="Times New Roman" w:hAnsi="Trebuchet MS" w:cs="Arial"/>
          <w:color w:val="FF0000"/>
          <w:lang w:eastAsia="ro-RO"/>
        </w:rPr>
        <w:t>i salvează informațiile mai sus menționate</w:t>
      </w:r>
      <w:r>
        <w:rPr>
          <w:rFonts w:ascii="Trebuchet MS" w:eastAsia="Times New Roman" w:hAnsi="Trebuchet MS" w:cs="Arial"/>
          <w:color w:val="FF0000"/>
          <w:lang w:eastAsia="ro-RO"/>
        </w:rPr>
        <w:t xml:space="preserve"> în funcțiile </w:t>
      </w:r>
      <w:r>
        <w:rPr>
          <w:rFonts w:ascii="Trebuchet MS" w:eastAsia="Times New Roman" w:hAnsi="Trebuchet MS" w:cs="Arial"/>
          <w:i/>
          <w:color w:val="FF0000"/>
          <w:lang w:eastAsia="ro-RO"/>
        </w:rPr>
        <w:t xml:space="preserve">Capacitate solicitant </w:t>
      </w:r>
      <w:r>
        <w:rPr>
          <w:rFonts w:ascii="Trebuchet MS" w:eastAsia="Times New Roman" w:hAnsi="Trebuchet MS" w:cs="Arial"/>
          <w:color w:val="FF0000"/>
          <w:lang w:eastAsia="ro-RO"/>
        </w:rPr>
        <w:t xml:space="preserve">și </w:t>
      </w:r>
      <w:r>
        <w:rPr>
          <w:rFonts w:ascii="Trebuchet MS" w:eastAsia="Times New Roman" w:hAnsi="Trebuchet MS" w:cs="Arial"/>
          <w:i/>
          <w:color w:val="FF0000"/>
          <w:lang w:eastAsia="ro-RO"/>
        </w:rPr>
        <w:t>Activități previzionate proiect</w:t>
      </w:r>
      <w:r w:rsidR="00AE72AB" w:rsidRPr="00B161ED">
        <w:rPr>
          <w:rFonts w:ascii="Trebuchet MS" w:eastAsia="Times New Roman" w:hAnsi="Trebuchet MS" w:cs="Arial"/>
          <w:color w:val="FF0000"/>
          <w:lang w:eastAsia="ro-RO"/>
        </w:rPr>
        <w:t xml:space="preserve">, câmpurile destinate bugetului nu sunt active pentru completare sau sistemul nu preia corect câmpul </w:t>
      </w:r>
      <w:r w:rsidR="00AE72AB" w:rsidRPr="00B161ED">
        <w:rPr>
          <w:rFonts w:ascii="Trebuchet MS" w:eastAsia="Times New Roman" w:hAnsi="Trebuchet MS" w:cs="Arial"/>
          <w:i/>
          <w:color w:val="FF0000"/>
          <w:lang w:eastAsia="ro-RO"/>
        </w:rPr>
        <w:t>Valoare nerambursabilă</w:t>
      </w:r>
      <w:r w:rsidR="00AE72AB" w:rsidRPr="00B161ED">
        <w:rPr>
          <w:rFonts w:ascii="Trebuchet MS" w:eastAsia="Times New Roman" w:hAnsi="Trebuchet MS" w:cs="Arial"/>
          <w:color w:val="FF0000"/>
          <w:lang w:eastAsia="ro-RO"/>
        </w:rPr>
        <w:t>.</w:t>
      </w:r>
    </w:p>
    <w:p w:rsidR="00AE72AB" w:rsidRPr="00B161ED" w:rsidRDefault="00AE72AB" w:rsidP="002061F3">
      <w:pPr>
        <w:spacing w:after="0" w:line="240" w:lineRule="auto"/>
        <w:jc w:val="both"/>
        <w:rPr>
          <w:rFonts w:ascii="Trebuchet MS" w:eastAsia="Times New Roman" w:hAnsi="Trebuchet MS" w:cs="Arial"/>
          <w:color w:val="FF0000"/>
          <w:u w:val="single"/>
          <w:lang w:eastAsia="ro-RO"/>
        </w:rPr>
      </w:pPr>
    </w:p>
    <w:p w:rsidR="00AE72AB" w:rsidRPr="006522AF" w:rsidRDefault="00AE72AB" w:rsidP="002061F3">
      <w:pPr>
        <w:spacing w:after="0" w:line="240" w:lineRule="auto"/>
        <w:jc w:val="both"/>
        <w:rPr>
          <w:rFonts w:ascii="Trebuchet MS" w:eastAsia="Times New Roman" w:hAnsi="Trebuchet MS" w:cs="Arial"/>
          <w:b/>
          <w:lang w:eastAsia="ro-RO"/>
        </w:rPr>
      </w:pPr>
      <w:r w:rsidRPr="006522AF">
        <w:rPr>
          <w:rFonts w:ascii="Trebuchet MS" w:eastAsia="Times New Roman" w:hAnsi="Trebuchet MS" w:cs="Arial"/>
          <w:b/>
          <w:u w:val="single"/>
          <w:lang w:eastAsia="ro-RO"/>
        </w:rPr>
        <w:t>Estimarea bugetului</w:t>
      </w:r>
      <w:r w:rsidRPr="006522AF">
        <w:rPr>
          <w:rFonts w:ascii="Trebuchet MS" w:eastAsia="Times New Roman" w:hAnsi="Trebuchet MS" w:cs="Arial"/>
          <w:b/>
          <w:lang w:eastAsia="ro-RO"/>
        </w:rPr>
        <w:t>:</w:t>
      </w:r>
    </w:p>
    <w:p w:rsidR="00AE72AB" w:rsidRPr="006522AF" w:rsidRDefault="00AE72AB" w:rsidP="002061F3">
      <w:pPr>
        <w:spacing w:after="0" w:line="240" w:lineRule="auto"/>
        <w:jc w:val="both"/>
        <w:rPr>
          <w:rFonts w:ascii="Trebuchet MS" w:eastAsia="Times New Roman" w:hAnsi="Trebuchet MS" w:cs="Arial"/>
          <w:lang w:eastAsia="ro-RO"/>
        </w:rPr>
      </w:pPr>
      <w:r w:rsidRPr="006522AF">
        <w:rPr>
          <w:rFonts w:ascii="Trebuchet MS" w:eastAsia="Times New Roman" w:hAnsi="Trebuchet MS" w:cs="Arial"/>
          <w:lang w:eastAsia="ro-RO"/>
        </w:rPr>
        <w:t>Bugetul proiectului trebuie să acopere toate costurile eligibile ale proiectului, pentru întreaga perioadă de implementare, iar descrierea tuturor articolelor trebu</w:t>
      </w:r>
      <w:r w:rsidR="002061F3">
        <w:rPr>
          <w:rFonts w:ascii="Trebuchet MS" w:eastAsia="Times New Roman" w:hAnsi="Trebuchet MS" w:cs="Arial"/>
          <w:lang w:eastAsia="ro-RO"/>
        </w:rPr>
        <w:t xml:space="preserve">ie să fie detaliată suficient, </w:t>
      </w:r>
      <w:r w:rsidRPr="006522AF">
        <w:rPr>
          <w:rFonts w:ascii="Trebuchet MS" w:eastAsia="Times New Roman" w:hAnsi="Trebuchet MS" w:cs="Arial"/>
          <w:lang w:eastAsia="ro-RO"/>
        </w:rPr>
        <w:t>astfel încât să se poată face o corelare între articol și costul aferent, din perspectiva rezonabilității costurilor. Costurile unitare trebuie specificate pentru fiecare articol bugetar şi trebuie să fie estimate în limita celor practicate pe piaţă. Sumele introduse vor fi exprimate în lei şi calculate prin rotunjire aritmetică la două zecimale.</w:t>
      </w:r>
    </w:p>
    <w:p w:rsidR="00AE72AB" w:rsidRPr="006522AF" w:rsidRDefault="00AE72AB" w:rsidP="002061F3">
      <w:pPr>
        <w:spacing w:after="0" w:line="240" w:lineRule="auto"/>
        <w:jc w:val="both"/>
        <w:rPr>
          <w:rFonts w:ascii="Trebuchet MS" w:eastAsia="Times New Roman" w:hAnsi="Trebuchet MS" w:cs="Arial"/>
          <w:lang w:eastAsia="ro-RO"/>
        </w:rPr>
      </w:pPr>
      <w:r w:rsidRPr="006522AF">
        <w:rPr>
          <w:rFonts w:ascii="Trebuchet MS" w:eastAsia="Times New Roman" w:hAnsi="Trebuchet MS" w:cs="Arial"/>
          <w:lang w:eastAsia="ro-RO"/>
        </w:rPr>
        <w:t>În elaborarea bugetului proiectului, solicitanții trebuie să aibă în vedere </w:t>
      </w:r>
      <w:r w:rsidRPr="006522AF">
        <w:rPr>
          <w:rFonts w:ascii="Trebuchet MS" w:eastAsia="Times New Roman" w:hAnsi="Trebuchet MS" w:cs="Arial"/>
          <w:b/>
          <w:bCs/>
          <w:lang w:eastAsia="ro-RO"/>
        </w:rPr>
        <w:t>costurile necesare, indispensabile realizării proiectului</w:t>
      </w:r>
      <w:r w:rsidRPr="006522AF">
        <w:rPr>
          <w:rFonts w:ascii="Trebuchet MS" w:eastAsia="Times New Roman" w:hAnsi="Trebuchet MS" w:cs="Arial"/>
          <w:lang w:eastAsia="ro-RO"/>
        </w:rPr>
        <w:t>.</w:t>
      </w:r>
    </w:p>
    <w:p w:rsidR="00AE72AB" w:rsidRDefault="00AE72AB" w:rsidP="002061F3">
      <w:pPr>
        <w:spacing w:after="0" w:line="240" w:lineRule="auto"/>
        <w:jc w:val="both"/>
        <w:rPr>
          <w:rFonts w:ascii="Trebuchet MS" w:eastAsia="Times New Roman" w:hAnsi="Trebuchet MS" w:cs="Arial"/>
          <w:lang w:eastAsia="ro-RO"/>
        </w:rPr>
      </w:pPr>
      <w:r w:rsidRPr="006522AF">
        <w:rPr>
          <w:rFonts w:ascii="Trebuchet MS" w:eastAsia="Times New Roman" w:hAnsi="Trebuchet MS" w:cs="Arial"/>
          <w:lang w:eastAsia="ro-RO"/>
        </w:rPr>
        <w:t xml:space="preserve">În plus, la calcularea valorii eligibile a unei cheltuieli trebuie să se aibă în vedere legătura directă a acesteia cu proiectul. De exemplu, în cazul proiectelor destinate rambursării cheltuielilor salariale pentru personalul responsabil de gestionarea FSC, la calculul valorii eligibile se va aplica un procent, atunci când personalul respectiv are și alte atribuții decât cele aferente FSC. </w:t>
      </w:r>
      <w:r w:rsidR="00970099">
        <w:rPr>
          <w:rFonts w:ascii="Trebuchet MS" w:eastAsia="Times New Roman" w:hAnsi="Trebuchet MS" w:cs="Arial"/>
          <w:lang w:eastAsia="ro-RO"/>
        </w:rPr>
        <w:t>Î</w:t>
      </w:r>
      <w:r w:rsidRPr="006522AF">
        <w:rPr>
          <w:rFonts w:ascii="Trebuchet MS" w:eastAsia="Times New Roman" w:hAnsi="Trebuchet MS" w:cs="Arial"/>
          <w:lang w:eastAsia="ro-RO"/>
        </w:rPr>
        <w:t>n ceea ce privește structurile orizontale cu rol în coordonarea și controlul FESI (M</w:t>
      </w:r>
      <w:r w:rsidR="00B2352D" w:rsidRPr="006522AF">
        <w:rPr>
          <w:rFonts w:ascii="Trebuchet MS" w:eastAsia="Times New Roman" w:hAnsi="Trebuchet MS" w:cs="Arial"/>
          <w:lang w:eastAsia="ro-RO"/>
        </w:rPr>
        <w:t>DRAP</w:t>
      </w:r>
      <w:r w:rsidRPr="006522AF">
        <w:rPr>
          <w:rFonts w:ascii="Trebuchet MS" w:eastAsia="Times New Roman" w:hAnsi="Trebuchet MS" w:cs="Arial"/>
          <w:lang w:eastAsia="ro-RO"/>
        </w:rPr>
        <w:t>FE, ACP, Inspecția generală din MFP, AA, DLAF</w:t>
      </w:r>
      <w:r w:rsidR="00E56C32" w:rsidRPr="006522AF">
        <w:rPr>
          <w:rFonts w:ascii="Trebuchet MS" w:eastAsia="Times New Roman" w:hAnsi="Trebuchet MS" w:cs="Arial"/>
          <w:lang w:eastAsia="ro-RO"/>
        </w:rPr>
        <w:t xml:space="preserve"> </w:t>
      </w:r>
      <w:r w:rsidR="00CB0851" w:rsidRPr="006522AF">
        <w:rPr>
          <w:rFonts w:ascii="Trebuchet MS" w:eastAsia="Times New Roman" w:hAnsi="Trebuchet MS" w:cs="Arial"/>
          <w:lang w:eastAsia="ro-RO"/>
        </w:rPr>
        <w:t>și altele</w:t>
      </w:r>
      <w:r w:rsidRPr="006522AF">
        <w:rPr>
          <w:rFonts w:ascii="Trebuchet MS" w:eastAsia="Times New Roman" w:hAnsi="Trebuchet MS" w:cs="Arial"/>
          <w:lang w:eastAsia="ro-RO"/>
        </w:rPr>
        <w:t>), rambursarea salarială trebuie s</w:t>
      </w:r>
      <w:r w:rsidR="00922EA7" w:rsidRPr="006522AF">
        <w:rPr>
          <w:rFonts w:ascii="Trebuchet MS" w:eastAsia="Times New Roman" w:hAnsi="Trebuchet MS" w:cs="Arial"/>
          <w:lang w:eastAsia="ro-RO"/>
        </w:rPr>
        <w:t>ă</w:t>
      </w:r>
      <w:r w:rsidRPr="006522AF">
        <w:rPr>
          <w:rFonts w:ascii="Trebuchet MS" w:eastAsia="Times New Roman" w:hAnsi="Trebuchet MS" w:cs="Arial"/>
          <w:lang w:eastAsia="ro-RO"/>
        </w:rPr>
        <w:t xml:space="preserve"> se limiteze la personalul care îndeplinește activități FSC și numai în caz excepțional se poate extinde la FESI (FSC+FEADR+FEPAM), respectiv când activitatea nu poate fi legată direct de unul dintre fonduri. </w:t>
      </w:r>
    </w:p>
    <w:p w:rsidR="006522AF" w:rsidRPr="006522AF" w:rsidRDefault="006522AF" w:rsidP="002061F3">
      <w:pPr>
        <w:spacing w:after="0" w:line="240" w:lineRule="auto"/>
        <w:jc w:val="both"/>
        <w:rPr>
          <w:rFonts w:ascii="Trebuchet MS" w:eastAsia="Times New Roman" w:hAnsi="Trebuchet MS" w:cs="Arial"/>
          <w:lang w:eastAsia="ro-RO"/>
        </w:rPr>
      </w:pPr>
    </w:p>
    <w:p w:rsidR="00AE72AB" w:rsidRPr="000A6E83" w:rsidRDefault="00AE72AB" w:rsidP="002061F3">
      <w:pPr>
        <w:spacing w:after="0" w:line="240" w:lineRule="auto"/>
        <w:jc w:val="both"/>
        <w:rPr>
          <w:rFonts w:ascii="Trebuchet MS" w:eastAsia="Times New Roman" w:hAnsi="Trebuchet MS" w:cs="Arial"/>
          <w:lang w:eastAsia="ro-RO"/>
        </w:rPr>
      </w:pPr>
      <w:r w:rsidRPr="006522AF">
        <w:rPr>
          <w:rFonts w:ascii="Trebuchet MS" w:eastAsia="Times New Roman" w:hAnsi="Trebuchet MS" w:cs="Arial"/>
          <w:lang w:eastAsia="ro-RO"/>
        </w:rPr>
        <w:t>De asemenea, în cazul proiectelor prin care se urmăreşte, printre altele, şi acoperirea cheltuielilor de funcţionare, atunci când personalul structurii eligibile realizează şi alte atribuţii decât cele legate de obiectivul proiectului, este necesară determinarea valorii eligibile a acestor cheltuieli, prin aplicarea unor procente</w:t>
      </w:r>
      <w:r w:rsidRPr="000A6E83">
        <w:rPr>
          <w:rFonts w:ascii="Trebuchet MS" w:eastAsia="Times New Roman" w:hAnsi="Trebuchet MS" w:cs="Arial"/>
          <w:lang w:eastAsia="ro-RO"/>
        </w:rPr>
        <w:t>.</w:t>
      </w:r>
      <w:r w:rsidR="00A3525A" w:rsidRPr="000A6E83">
        <w:rPr>
          <w:rFonts w:ascii="Trebuchet MS" w:eastAsia="Times New Roman" w:hAnsi="Trebuchet MS" w:cs="Arial"/>
          <w:lang w:eastAsia="ro-RO"/>
        </w:rPr>
        <w:t xml:space="preserve"> În acest sens, trebuie avută în vedere pentru orientare în estimarea bugetului </w:t>
      </w:r>
      <w:r w:rsidR="00A3525A" w:rsidRPr="000A6E83">
        <w:rPr>
          <w:rFonts w:ascii="Trebuchet MS" w:eastAsia="Times New Roman" w:hAnsi="Trebuchet MS" w:cs="Arial"/>
          <w:i/>
          <w:lang w:eastAsia="ro-RO"/>
        </w:rPr>
        <w:t>Metodologia de calcul pentru determinarea valorii eligibile din Programul Operaţional Asistenţă Tehnică a cheltuielilor în cazul în care personalul structurii eligibile realizează şi alte atribuţii decât cele legate de obiectivul proiectului</w:t>
      </w:r>
      <w:r w:rsidR="00A3525A" w:rsidRPr="000A6E83">
        <w:rPr>
          <w:rFonts w:ascii="Trebuchet MS" w:eastAsia="Times New Roman" w:hAnsi="Trebuchet MS" w:cs="Arial"/>
          <w:lang w:eastAsia="ro-RO"/>
        </w:rPr>
        <w:t>, anexată la Ghidul beneficiarului privind implementarea tehnică și financiară a proiectelor finanțate din POAT 2014-2020 (</w:t>
      </w:r>
      <w:hyperlink r:id="rId17" w:anchor="implementare-program" w:history="1">
        <w:r w:rsidR="00A3525A" w:rsidRPr="000A6E83">
          <w:rPr>
            <w:rStyle w:val="Hyperlink"/>
            <w:rFonts w:ascii="Trebuchet MS" w:eastAsia="Times New Roman" w:hAnsi="Trebuchet MS" w:cs="Arial"/>
            <w:lang w:eastAsia="ro-RO"/>
          </w:rPr>
          <w:t>http://www.fonduri-ue.ro/poat-2014#implementare-program</w:t>
        </w:r>
      </w:hyperlink>
      <w:r w:rsidR="00A3525A" w:rsidRPr="000A6E83">
        <w:rPr>
          <w:rFonts w:ascii="Trebuchet MS" w:eastAsia="Times New Roman" w:hAnsi="Trebuchet MS" w:cs="Arial"/>
          <w:lang w:eastAsia="ro-RO"/>
        </w:rPr>
        <w:t>).</w:t>
      </w:r>
    </w:p>
    <w:p w:rsidR="00AE72AB" w:rsidRPr="000A6E83" w:rsidRDefault="00AE72AB" w:rsidP="002061F3">
      <w:pPr>
        <w:spacing w:after="0" w:line="240" w:lineRule="auto"/>
        <w:jc w:val="both"/>
        <w:rPr>
          <w:rFonts w:ascii="Trebuchet MS" w:eastAsia="Times New Roman" w:hAnsi="Trebuchet MS" w:cs="Arial"/>
          <w:lang w:eastAsia="ro-RO"/>
        </w:rPr>
      </w:pPr>
      <w:r w:rsidRPr="000A6E83">
        <w:rPr>
          <w:rFonts w:ascii="Trebuchet MS" w:eastAsia="Times New Roman" w:hAnsi="Trebuchet MS" w:cs="Arial"/>
          <w:lang w:eastAsia="ro-RO"/>
        </w:rPr>
        <w:t xml:space="preserve">În aceste situaţii, în care valoarea eligibilă este diferită de valoarea totală a cheltuielii, în câmpul </w:t>
      </w:r>
      <w:r w:rsidRPr="000A6E83">
        <w:rPr>
          <w:rFonts w:ascii="Trebuchet MS" w:eastAsia="Times New Roman" w:hAnsi="Trebuchet MS" w:cs="Arial"/>
          <w:i/>
          <w:lang w:eastAsia="ro-RO"/>
        </w:rPr>
        <w:t>Justificare calcul buget eligibil</w:t>
      </w:r>
      <w:r w:rsidRPr="000A6E83">
        <w:rPr>
          <w:rFonts w:ascii="Trebuchet MS" w:eastAsia="Times New Roman" w:hAnsi="Trebuchet MS" w:cs="Arial"/>
          <w:lang w:eastAsia="ro-RO"/>
        </w:rPr>
        <w:t xml:space="preserve"> se vor completa suficiente informații pentru a permite evaluatorului să verifice dacă bugetul eligibil solicitat este estimat corect.</w:t>
      </w:r>
    </w:p>
    <w:p w:rsidR="00970099" w:rsidRPr="000A6E83" w:rsidRDefault="00AE72AB" w:rsidP="002061F3">
      <w:pPr>
        <w:spacing w:after="0" w:line="240" w:lineRule="auto"/>
        <w:jc w:val="both"/>
        <w:rPr>
          <w:rFonts w:ascii="Trebuchet MS" w:eastAsia="Times New Roman" w:hAnsi="Trebuchet MS" w:cs="Arial"/>
          <w:lang w:eastAsia="ro-RO"/>
        </w:rPr>
      </w:pPr>
      <w:r w:rsidRPr="000A6E83">
        <w:rPr>
          <w:rFonts w:ascii="Trebuchet MS" w:eastAsia="Times New Roman" w:hAnsi="Trebuchet MS" w:cs="Arial"/>
          <w:lang w:eastAsia="ro-RO"/>
        </w:rPr>
        <w:t xml:space="preserve">Autoritatea de Management pentru POAT îşi rezervă dreptul de a întreprinde măsurile necesare pentru a se asigura de rezonabilitatea valorilor cuprinse în bugetele orientative din cererile de finanţare şi de a nu lua în considerare, la evaluarea bugetului, costurile nefundamentate / insuficient fundamentate, în asistenţa financiară nerambursabilă </w:t>
      </w:r>
      <w:r w:rsidRPr="000A6E83">
        <w:rPr>
          <w:rFonts w:ascii="Trebuchet MS" w:eastAsia="Times New Roman" w:hAnsi="Trebuchet MS" w:cs="Arial"/>
          <w:lang w:eastAsia="ro-RO"/>
        </w:rPr>
        <w:lastRenderedPageBreak/>
        <w:t>solicitată</w:t>
      </w:r>
      <w:r w:rsidR="00970099" w:rsidRPr="000A6E83">
        <w:rPr>
          <w:rFonts w:ascii="Trebuchet MS" w:eastAsia="Times New Roman" w:hAnsi="Trebuchet MS" w:cs="Arial"/>
          <w:lang w:eastAsia="ro-RO"/>
        </w:rPr>
        <w:t>, inclusiv în cadrul proiectelor care se implementează prin intermediul acordurilor/contractelor de servicii cu instituții financiare internaționale (Banca Europeană de Investiții, Banca Mondială, Banca Europeană pentru Reconstrucție și Dezvoltare)</w:t>
      </w:r>
      <w:r w:rsidRPr="000A6E83">
        <w:rPr>
          <w:rFonts w:ascii="Trebuchet MS" w:eastAsia="Times New Roman" w:hAnsi="Trebuchet MS" w:cs="Arial"/>
          <w:lang w:eastAsia="ro-RO"/>
        </w:rPr>
        <w:t>.</w:t>
      </w:r>
    </w:p>
    <w:p w:rsidR="00C91F2C" w:rsidRDefault="00AE72AB" w:rsidP="002061F3">
      <w:pPr>
        <w:spacing w:after="0" w:line="240" w:lineRule="auto"/>
        <w:jc w:val="both"/>
        <w:rPr>
          <w:ins w:id="118" w:author="Daniela Balan" w:date="2018-06-28T20:48:00Z"/>
          <w:rFonts w:ascii="Trebuchet MS" w:eastAsia="Times New Roman" w:hAnsi="Trebuchet MS" w:cs="Arial"/>
          <w:lang w:eastAsia="ro-RO"/>
        </w:rPr>
      </w:pPr>
      <w:r w:rsidRPr="000A6E83">
        <w:rPr>
          <w:rFonts w:ascii="Trebuchet MS" w:eastAsia="Times New Roman" w:hAnsi="Trebuchet MS" w:cs="Arial"/>
          <w:lang w:eastAsia="ro-RO"/>
        </w:rPr>
        <w:t>În acest context, solicitanţii trebuie să ataşeze la cererea de finanțare oferte de preţ</w:t>
      </w:r>
      <w:r w:rsidRPr="006522AF">
        <w:rPr>
          <w:rFonts w:ascii="Trebuchet MS" w:eastAsia="Times New Roman" w:hAnsi="Trebuchet MS" w:cs="Arial"/>
          <w:lang w:eastAsia="ro-RO"/>
        </w:rPr>
        <w:t xml:space="preserve"> sau alte documente justificative, care să susţină preţurile orientative prevăzute în bugete</w:t>
      </w:r>
      <w:r w:rsidR="00E82180" w:rsidRPr="00E82180">
        <w:rPr>
          <w:rFonts w:ascii="Trebuchet MS" w:eastAsia="Times New Roman" w:hAnsi="Trebuchet MS" w:cs="Arial"/>
          <w:lang w:eastAsia="ro-RO"/>
        </w:rPr>
        <w:t>, cu excepția</w:t>
      </w:r>
      <w:ins w:id="119" w:author="Daniela Balan" w:date="2018-06-28T20:48:00Z">
        <w:r w:rsidR="00C91F2C">
          <w:rPr>
            <w:rFonts w:ascii="Trebuchet MS" w:eastAsia="Times New Roman" w:hAnsi="Trebuchet MS" w:cs="Arial"/>
            <w:lang w:eastAsia="ro-RO"/>
          </w:rPr>
          <w:t>:</w:t>
        </w:r>
      </w:ins>
      <w:r w:rsidR="00E82180" w:rsidRPr="00E82180">
        <w:rPr>
          <w:rFonts w:ascii="Trebuchet MS" w:eastAsia="Times New Roman" w:hAnsi="Trebuchet MS" w:cs="Arial"/>
          <w:lang w:eastAsia="ro-RO"/>
        </w:rPr>
        <w:t xml:space="preserve"> </w:t>
      </w:r>
    </w:p>
    <w:p w:rsidR="00C91F2C" w:rsidRDefault="00E82180">
      <w:pPr>
        <w:pStyle w:val="ListParagraph"/>
        <w:numPr>
          <w:ilvl w:val="0"/>
          <w:numId w:val="23"/>
        </w:numPr>
        <w:spacing w:after="0" w:line="240" w:lineRule="auto"/>
        <w:jc w:val="both"/>
        <w:rPr>
          <w:ins w:id="120" w:author="Daniela Balan" w:date="2018-06-28T20:48:00Z"/>
          <w:rFonts w:ascii="Trebuchet MS" w:eastAsia="Times New Roman" w:hAnsi="Trebuchet MS" w:cs="Arial"/>
          <w:lang w:eastAsia="ro-RO"/>
        </w:rPr>
        <w:pPrChange w:id="121" w:author="Daniela Balan" w:date="2018-06-28T20:48:00Z">
          <w:pPr>
            <w:spacing w:after="0" w:line="240" w:lineRule="auto"/>
            <w:jc w:val="both"/>
          </w:pPr>
        </w:pPrChange>
      </w:pPr>
      <w:r w:rsidRPr="00C91F2C">
        <w:rPr>
          <w:rFonts w:ascii="Trebuchet MS" w:eastAsia="Times New Roman" w:hAnsi="Trebuchet MS" w:cs="Arial"/>
          <w:lang w:eastAsia="ro-RO"/>
          <w:rPrChange w:id="122" w:author="Daniela Balan" w:date="2018-06-28T20:48:00Z">
            <w:rPr>
              <w:lang w:eastAsia="ro-RO"/>
            </w:rPr>
          </w:rPrChange>
        </w:rPr>
        <w:t>valorii incluse în categoria de cheltuieli indirecte conform art.68 (cod 44)</w:t>
      </w:r>
      <w:ins w:id="123" w:author="Daniela Balan" w:date="2018-06-28T20:48:00Z">
        <w:r w:rsidR="00C91F2C">
          <w:rPr>
            <w:rFonts w:ascii="Trebuchet MS" w:eastAsia="Times New Roman" w:hAnsi="Trebuchet MS" w:cs="Arial"/>
            <w:lang w:eastAsia="ro-RO"/>
          </w:rPr>
          <w:t>;</w:t>
        </w:r>
      </w:ins>
    </w:p>
    <w:p w:rsidR="0086482F" w:rsidRPr="0086482F" w:rsidRDefault="00C91F2C" w:rsidP="0086482F">
      <w:pPr>
        <w:pStyle w:val="ListParagraph"/>
        <w:numPr>
          <w:ilvl w:val="0"/>
          <w:numId w:val="23"/>
        </w:numPr>
        <w:spacing w:after="0" w:line="240" w:lineRule="auto"/>
        <w:jc w:val="both"/>
        <w:rPr>
          <w:ins w:id="124" w:author="Gabriela Popescu" w:date="2018-06-29T13:29:00Z"/>
          <w:rFonts w:ascii="Trebuchet MS" w:eastAsia="Times New Roman" w:hAnsi="Trebuchet MS" w:cs="Arial"/>
          <w:lang w:eastAsia="ro-RO"/>
        </w:rPr>
      </w:pPr>
      <w:ins w:id="125" w:author="Daniela Balan" w:date="2018-06-28T20:49:00Z">
        <w:r w:rsidRPr="00C91F2C">
          <w:rPr>
            <w:rFonts w:ascii="Trebuchet MS" w:eastAsia="Times New Roman" w:hAnsi="Trebuchet MS" w:cs="Arial"/>
            <w:lang w:eastAsia="ro-RO"/>
          </w:rPr>
          <w:t>estimărilor care au la bază cheltuieli anterior incluse în proiecte finanțate din POAT</w:t>
        </w:r>
      </w:ins>
      <w:ins w:id="126" w:author="Gabriela Popescu" w:date="2018-06-29T13:29:00Z">
        <w:r w:rsidR="003D093B">
          <w:rPr>
            <w:rFonts w:ascii="Trebuchet MS" w:eastAsia="Times New Roman" w:hAnsi="Trebuchet MS" w:cs="Arial"/>
            <w:lang w:eastAsia="ro-RO"/>
          </w:rPr>
          <w:t>.</w:t>
        </w:r>
        <w:r w:rsidR="0086482F" w:rsidRPr="0086482F">
          <w:rPr>
            <w:rFonts w:ascii="Trebuchet MS" w:eastAsia="Times New Roman" w:hAnsi="Trebuchet MS" w:cs="Arial"/>
            <w:lang w:eastAsia="ro-RO"/>
          </w:rPr>
          <w:t xml:space="preserve"> Mai jos sunt prezentate câteva exemple în acest sens, fără ca acestea să fie exhaustive, utilizarea acestui tip de estimare urmând a fi analizată din punct de vedere a rezonabilității de la caz la caz în procesul de evaluare:</w:t>
        </w:r>
      </w:ins>
    </w:p>
    <w:p w:rsidR="0086482F" w:rsidRPr="0086482F" w:rsidRDefault="0086482F" w:rsidP="0086482F">
      <w:pPr>
        <w:pStyle w:val="ListParagraph"/>
        <w:numPr>
          <w:ilvl w:val="1"/>
          <w:numId w:val="83"/>
        </w:numPr>
        <w:spacing w:after="0"/>
        <w:jc w:val="both"/>
        <w:rPr>
          <w:ins w:id="127" w:author="Gabriela Popescu" w:date="2018-06-29T13:29:00Z"/>
          <w:rFonts w:ascii="Trebuchet MS" w:eastAsia="Times New Roman" w:hAnsi="Trebuchet MS" w:cs="Arial"/>
          <w:lang w:eastAsia="ro-RO"/>
        </w:rPr>
        <w:pPrChange w:id="128" w:author="Gabriela Popescu" w:date="2018-06-29T13:29:00Z">
          <w:pPr>
            <w:pStyle w:val="ListParagraph"/>
            <w:numPr>
              <w:numId w:val="23"/>
            </w:numPr>
            <w:tabs>
              <w:tab w:val="num" w:pos="720"/>
            </w:tabs>
            <w:spacing w:after="0"/>
            <w:ind w:hanging="360"/>
          </w:pPr>
        </w:pPrChange>
      </w:pPr>
      <w:ins w:id="129" w:author="Gabriela Popescu" w:date="2018-06-29T13:29:00Z">
        <w:r w:rsidRPr="0086482F">
          <w:rPr>
            <w:rFonts w:ascii="Trebuchet MS" w:eastAsia="Times New Roman" w:hAnsi="Trebuchet MS" w:cs="Arial"/>
            <w:lang w:eastAsia="ro-RO"/>
          </w:rPr>
          <w:t>dacă în cadrul unui proiect finanțat din POAT 2007-2013 a fost prevăzută</w:t>
        </w:r>
      </w:ins>
      <w:ins w:id="130" w:author="Gabriela Popescu" w:date="2018-06-29T13:31:00Z">
        <w:r>
          <w:rPr>
            <w:rFonts w:ascii="Trebuchet MS" w:eastAsia="Times New Roman" w:hAnsi="Trebuchet MS" w:cs="Arial"/>
            <w:lang w:eastAsia="ro-RO"/>
          </w:rPr>
          <w:t xml:space="preserve"> achiziția de hard-disk-uri externe</w:t>
        </w:r>
      </w:ins>
      <w:ins w:id="131" w:author="Gabriela Popescu" w:date="2018-06-29T13:29:00Z">
        <w:r>
          <w:rPr>
            <w:rFonts w:ascii="Trebuchet MS" w:eastAsia="Times New Roman" w:hAnsi="Trebuchet MS" w:cs="Arial"/>
            <w:lang w:eastAsia="ro-RO"/>
          </w:rPr>
          <w:t xml:space="preserve"> un anumit cost și în urma suplimentării schemei de personal este necesar un nou proiect în care se prevede achiziționarea de hard-disk-uri pentru noile persoane angajate,</w:t>
        </w:r>
        <w:r w:rsidRPr="0086482F">
          <w:rPr>
            <w:rFonts w:ascii="Trebuchet MS" w:eastAsia="Times New Roman" w:hAnsi="Trebuchet MS" w:cs="Arial"/>
            <w:lang w:eastAsia="ro-RO"/>
          </w:rPr>
          <w:t xml:space="preserve"> poate fi utilizat </w:t>
        </w:r>
      </w:ins>
      <w:ins w:id="132" w:author="Gabriela Popescu" w:date="2018-06-29T13:33:00Z">
        <w:r>
          <w:rPr>
            <w:rFonts w:ascii="Trebuchet MS" w:eastAsia="Times New Roman" w:hAnsi="Trebuchet MS" w:cs="Arial"/>
            <w:lang w:eastAsia="ro-RO"/>
          </w:rPr>
          <w:t>pentru estimare costul din vechiul proiect</w:t>
        </w:r>
      </w:ins>
      <w:ins w:id="133" w:author="Gabriela Popescu" w:date="2018-06-29T13:29:00Z">
        <w:r w:rsidRPr="0086482F">
          <w:rPr>
            <w:rFonts w:ascii="Trebuchet MS" w:eastAsia="Times New Roman" w:hAnsi="Trebuchet MS" w:cs="Arial"/>
            <w:lang w:eastAsia="ro-RO"/>
          </w:rPr>
          <w:t xml:space="preserve"> fără a se mai atașa documente justificative;</w:t>
        </w:r>
      </w:ins>
    </w:p>
    <w:p w:rsidR="00C91F2C" w:rsidRPr="00C91F2C" w:rsidRDefault="00C91F2C" w:rsidP="0086482F">
      <w:pPr>
        <w:pStyle w:val="ListParagraph"/>
        <w:numPr>
          <w:ilvl w:val="1"/>
          <w:numId w:val="83"/>
        </w:numPr>
        <w:spacing w:after="0" w:line="240" w:lineRule="auto"/>
        <w:jc w:val="both"/>
        <w:rPr>
          <w:ins w:id="134" w:author="Daniela Balan" w:date="2018-06-28T20:48:00Z"/>
          <w:rFonts w:ascii="Trebuchet MS" w:eastAsia="Times New Roman" w:hAnsi="Trebuchet MS" w:cs="Arial"/>
          <w:lang w:eastAsia="ro-RO"/>
          <w:rPrChange w:id="135" w:author="Daniela Balan" w:date="2018-06-28T20:53:00Z">
            <w:rPr>
              <w:ins w:id="136" w:author="Daniela Balan" w:date="2018-06-28T20:48:00Z"/>
              <w:lang w:eastAsia="ro-RO"/>
            </w:rPr>
          </w:rPrChange>
        </w:rPr>
        <w:pPrChange w:id="137" w:author="Gabriela Popescu" w:date="2018-06-29T13:29:00Z">
          <w:pPr>
            <w:spacing w:after="0" w:line="240" w:lineRule="auto"/>
            <w:jc w:val="both"/>
          </w:pPr>
        </w:pPrChange>
      </w:pPr>
      <w:ins w:id="138" w:author="Daniela Balan" w:date="2018-06-28T20:49:00Z">
        <w:del w:id="139" w:author="Gabriela Popescu" w:date="2018-06-29T13:29:00Z">
          <w:r w:rsidRPr="00C91F2C" w:rsidDel="0086482F">
            <w:rPr>
              <w:rFonts w:ascii="Trebuchet MS" w:eastAsia="Times New Roman" w:hAnsi="Trebuchet MS" w:cs="Arial"/>
              <w:lang w:eastAsia="ro-RO"/>
            </w:rPr>
            <w:delText xml:space="preserve"> (de exemplu, </w:delText>
          </w:r>
        </w:del>
        <w:r w:rsidRPr="00C91F2C">
          <w:rPr>
            <w:rFonts w:ascii="Trebuchet MS" w:eastAsia="Times New Roman" w:hAnsi="Trebuchet MS" w:cs="Arial"/>
            <w:lang w:eastAsia="ro-RO"/>
          </w:rPr>
          <w:t xml:space="preserve">dacă într-un proiect anterior au fost incluse cheltuieli cu materiale consumabile pentru un număr de persoane și un număr de luni de implementare a proiectului și pe baza acestei valori se calculează un cost mediu/persoană/lună, acesta </w:t>
        </w:r>
        <w:bookmarkStart w:id="140" w:name="_GoBack"/>
        <w:bookmarkEnd w:id="140"/>
        <w:r w:rsidRPr="00C91F2C">
          <w:rPr>
            <w:rFonts w:ascii="Trebuchet MS" w:eastAsia="Times New Roman" w:hAnsi="Trebuchet MS" w:cs="Arial"/>
            <w:lang w:eastAsia="ro-RO"/>
          </w:rPr>
          <w:t>poate fi utilizat în noul proiect la justificarea costurilor cu materialele consumabile</w:t>
        </w:r>
        <w:del w:id="141" w:author="Gabriela Popescu" w:date="2018-06-29T13:30:00Z">
          <w:r w:rsidRPr="00C91F2C" w:rsidDel="0086482F">
            <w:rPr>
              <w:rFonts w:ascii="Trebuchet MS" w:eastAsia="Times New Roman" w:hAnsi="Trebuchet MS" w:cs="Arial"/>
              <w:lang w:eastAsia="ro-RO"/>
            </w:rPr>
            <w:delText>)</w:delText>
          </w:r>
        </w:del>
      </w:ins>
      <w:r w:rsidR="00AE72AB" w:rsidRPr="00C91F2C">
        <w:rPr>
          <w:rFonts w:ascii="Trebuchet MS" w:eastAsia="Times New Roman" w:hAnsi="Trebuchet MS" w:cs="Arial"/>
          <w:lang w:eastAsia="ro-RO"/>
          <w:rPrChange w:id="142" w:author="Daniela Balan" w:date="2018-06-28T20:48:00Z">
            <w:rPr>
              <w:lang w:eastAsia="ro-RO"/>
            </w:rPr>
          </w:rPrChange>
        </w:rPr>
        <w:t>.</w:t>
      </w:r>
      <w:ins w:id="143" w:author="Daniela Balan" w:date="2018-06-28T20:49:00Z">
        <w:r>
          <w:rPr>
            <w:rFonts w:ascii="Trebuchet MS" w:eastAsia="Times New Roman" w:hAnsi="Trebuchet MS" w:cs="Arial"/>
            <w:lang w:eastAsia="ro-RO"/>
          </w:rPr>
          <w:t xml:space="preserve"> În această situație, în câmpul Justificarea cheltuielii se va preciza suplimentar</w:t>
        </w:r>
      </w:ins>
      <w:ins w:id="144" w:author="Daniela Balan" w:date="2018-06-28T20:51:00Z">
        <w:r>
          <w:rPr>
            <w:rFonts w:ascii="Trebuchet MS" w:eastAsia="Times New Roman" w:hAnsi="Trebuchet MS" w:cs="Arial"/>
            <w:lang w:eastAsia="ro-RO"/>
          </w:rPr>
          <w:t xml:space="preserve"> și exhaustiv</w:t>
        </w:r>
      </w:ins>
      <w:ins w:id="145" w:author="Daniela Balan" w:date="2018-06-28T20:49:00Z">
        <w:r>
          <w:rPr>
            <w:rFonts w:ascii="Trebuchet MS" w:eastAsia="Times New Roman" w:hAnsi="Trebuchet MS" w:cs="Arial"/>
            <w:lang w:eastAsia="ro-RO"/>
          </w:rPr>
          <w:t>, ce cheltuieli sunt incluse (de exemplu</w:t>
        </w:r>
      </w:ins>
      <w:ins w:id="146" w:author="Daniela Balan" w:date="2018-06-28T20:51:00Z">
        <w:r>
          <w:rPr>
            <w:rFonts w:ascii="Trebuchet MS" w:eastAsia="Times New Roman" w:hAnsi="Trebuchet MS" w:cs="Arial"/>
            <w:lang w:eastAsia="ro-RO"/>
          </w:rPr>
          <w:t>:</w:t>
        </w:r>
      </w:ins>
      <w:ins w:id="147" w:author="Daniela Balan" w:date="2018-06-28T20:49:00Z">
        <w:r>
          <w:rPr>
            <w:rFonts w:ascii="Trebuchet MS" w:eastAsia="Times New Roman" w:hAnsi="Trebuchet MS" w:cs="Arial"/>
            <w:lang w:eastAsia="ro-RO"/>
          </w:rPr>
          <w:t xml:space="preserve"> materiale consumabile, și anume: hârtie, pixuri, creioane, tonere, </w:t>
        </w:r>
      </w:ins>
      <w:ins w:id="148" w:author="Daniela Balan" w:date="2018-06-28T20:51:00Z">
        <w:r>
          <w:rPr>
            <w:rFonts w:ascii="Trebuchet MS" w:eastAsia="Times New Roman" w:hAnsi="Trebuchet MS" w:cs="Arial"/>
            <w:lang w:eastAsia="ro-RO"/>
          </w:rPr>
          <w:t xml:space="preserve">notes și markere), responsabilitatea stabilirii cantităților </w:t>
        </w:r>
      </w:ins>
      <w:ins w:id="149" w:author="Daniela Balan" w:date="2018-06-28T20:52:00Z">
        <w:r>
          <w:rPr>
            <w:rFonts w:ascii="Trebuchet MS" w:eastAsia="Times New Roman" w:hAnsi="Trebuchet MS" w:cs="Arial"/>
            <w:lang w:eastAsia="ro-RO"/>
          </w:rPr>
          <w:t>necesare în vederea asigurării condițiilor adecvate fiind în sarcina beneficiarului.</w:t>
        </w:r>
      </w:ins>
      <w:r w:rsidR="00281500" w:rsidRPr="00C91F2C">
        <w:rPr>
          <w:rFonts w:ascii="Trebuchet MS" w:eastAsia="Times New Roman" w:hAnsi="Trebuchet MS" w:cs="Arial"/>
          <w:lang w:eastAsia="ro-RO"/>
          <w:rPrChange w:id="150" w:author="Daniela Balan" w:date="2018-06-28T20:53:00Z">
            <w:rPr>
              <w:lang w:eastAsia="ro-RO"/>
            </w:rPr>
          </w:rPrChange>
        </w:rPr>
        <w:t xml:space="preserve"> </w:t>
      </w:r>
    </w:p>
    <w:p w:rsidR="00AE72AB" w:rsidRPr="006522AF" w:rsidRDefault="00EB57AB" w:rsidP="002061F3">
      <w:pPr>
        <w:spacing w:after="0" w:line="240" w:lineRule="auto"/>
        <w:jc w:val="both"/>
        <w:rPr>
          <w:rFonts w:ascii="Trebuchet MS" w:eastAsia="Times New Roman" w:hAnsi="Trebuchet MS" w:cs="Arial"/>
          <w:lang w:eastAsia="ro-RO"/>
        </w:rPr>
      </w:pPr>
      <w:r w:rsidRPr="00EB57AB">
        <w:rPr>
          <w:rFonts w:ascii="Trebuchet MS" w:eastAsia="Times New Roman" w:hAnsi="Trebuchet MS" w:cs="Arial"/>
          <w:lang w:eastAsia="ro-RO"/>
        </w:rPr>
        <w:t>Ca documente justificative, se pot atașa tabele centralizatoare cu informații privind facturile/contractele plătite/derulate (produsele/serviciile achiziționate, valoarea fără TVA, TVA etc.) semnate de reprezentantul legal sau persoana căreia i s-a delegat această calitate</w:t>
      </w:r>
      <w:r w:rsidR="00281500">
        <w:rPr>
          <w:rFonts w:ascii="Trebuchet MS" w:eastAsia="Times New Roman" w:hAnsi="Trebuchet MS" w:cs="Arial"/>
          <w:lang w:eastAsia="ro-RO"/>
        </w:rPr>
        <w:t>.</w:t>
      </w:r>
      <w:r w:rsidR="00AE72AB" w:rsidRPr="006522AF">
        <w:rPr>
          <w:rFonts w:ascii="Trebuchet MS" w:eastAsia="Times New Roman" w:hAnsi="Trebuchet MS" w:cs="Arial"/>
          <w:lang w:eastAsia="ro-RO"/>
        </w:rPr>
        <w:t xml:space="preserve"> </w:t>
      </w:r>
    </w:p>
    <w:p w:rsidR="00AE72AB" w:rsidRPr="006522AF" w:rsidRDefault="00AE72AB" w:rsidP="002061F3">
      <w:pPr>
        <w:spacing w:after="0" w:line="240" w:lineRule="auto"/>
        <w:jc w:val="both"/>
        <w:rPr>
          <w:rFonts w:ascii="Trebuchet MS" w:eastAsia="Times New Roman" w:hAnsi="Trebuchet MS" w:cs="Arial"/>
          <w:lang w:eastAsia="ro-RO"/>
        </w:rPr>
      </w:pPr>
      <w:r w:rsidRPr="006522AF">
        <w:rPr>
          <w:rFonts w:ascii="Trebuchet MS" w:eastAsia="Times New Roman" w:hAnsi="Trebuchet MS" w:cs="Arial"/>
          <w:lang w:eastAsia="ro-RO"/>
        </w:rPr>
        <w:t xml:space="preserve">Excepție fac proiectele ce îşi propun finanțarea cheltuielilor de personal efectuate de instituțiile publice pentru personalul implicat în coordonarea, gestionarea și controlul fondurilor ESI, unde bugetul este estimat în baza salariilor acordate conform legislației naționale specifice și unde se solicită anexarea statelor de plată. Dacă este cazul, în câmpul </w:t>
      </w:r>
      <w:r w:rsidRPr="006522AF">
        <w:rPr>
          <w:rFonts w:ascii="Trebuchet MS" w:eastAsia="Times New Roman" w:hAnsi="Trebuchet MS" w:cs="Arial"/>
          <w:i/>
          <w:lang w:eastAsia="ro-RO"/>
        </w:rPr>
        <w:t>Justificare calcul buget eligibil</w:t>
      </w:r>
      <w:r w:rsidRPr="006522AF">
        <w:rPr>
          <w:rFonts w:ascii="Trebuchet MS" w:eastAsia="Times New Roman" w:hAnsi="Trebuchet MS" w:cs="Arial"/>
          <w:lang w:eastAsia="ro-RO"/>
        </w:rPr>
        <w:t xml:space="preserve"> se menționează dacă se estimează un procent de timp de lucru pe FESI mai mic de 100% pentru acea structur</w:t>
      </w:r>
      <w:r w:rsidR="00922EA7" w:rsidRPr="006522AF">
        <w:rPr>
          <w:rFonts w:ascii="Trebuchet MS" w:eastAsia="Times New Roman" w:hAnsi="Trebuchet MS" w:cs="Arial"/>
          <w:lang w:eastAsia="ro-RO"/>
        </w:rPr>
        <w:t>ă</w:t>
      </w:r>
      <w:r w:rsidRPr="006522AF">
        <w:rPr>
          <w:rFonts w:ascii="Trebuchet MS" w:eastAsia="Times New Roman" w:hAnsi="Trebuchet MS" w:cs="Arial"/>
          <w:lang w:eastAsia="ro-RO"/>
        </w:rPr>
        <w:t xml:space="preserve">. În cazul acestor proiecte se recomandă luarea în calcul a unei marje de maximum 5%, care să acopere potențiale modificări salariale, urmând ca această justificare să fie inclusă în câmpul </w:t>
      </w:r>
      <w:r w:rsidRPr="006522AF">
        <w:rPr>
          <w:rFonts w:ascii="Trebuchet MS" w:eastAsia="Times New Roman" w:hAnsi="Trebuchet MS" w:cs="Arial"/>
          <w:i/>
          <w:lang w:eastAsia="ro-RO"/>
        </w:rPr>
        <w:t>Justificare calcul buget eligibil</w:t>
      </w:r>
      <w:r w:rsidR="00A85D66" w:rsidRPr="006522AF">
        <w:rPr>
          <w:rFonts w:ascii="Trebuchet MS" w:eastAsia="Times New Roman" w:hAnsi="Trebuchet MS" w:cs="Arial"/>
          <w:lang w:eastAsia="ro-RO"/>
        </w:rPr>
        <w:t>, cu mențiunea că această marjă nu se aplică cheltuielilor efectuate de solicitant anterior depunerii cererii de finanțare</w:t>
      </w:r>
      <w:r w:rsidR="00922EA7" w:rsidRPr="006522AF">
        <w:rPr>
          <w:rFonts w:ascii="Trebuchet MS" w:eastAsia="Times New Roman" w:hAnsi="Trebuchet MS" w:cs="Arial"/>
          <w:i/>
          <w:lang w:eastAsia="ro-RO"/>
        </w:rPr>
        <w:t>.</w:t>
      </w:r>
    </w:p>
    <w:p w:rsidR="00AE72AB" w:rsidRPr="00B161ED" w:rsidRDefault="00AE72AB" w:rsidP="002061F3">
      <w:pPr>
        <w:spacing w:after="0" w:line="240" w:lineRule="auto"/>
        <w:jc w:val="both"/>
        <w:rPr>
          <w:rFonts w:ascii="Trebuchet MS" w:eastAsia="Times New Roman" w:hAnsi="Trebuchet MS" w:cs="Arial"/>
          <w:b/>
          <w:color w:val="FF0000"/>
          <w:u w:val="single"/>
          <w:lang w:eastAsia="ro-RO"/>
        </w:rPr>
      </w:pPr>
    </w:p>
    <w:p w:rsidR="00AE72AB" w:rsidRPr="006522AF" w:rsidRDefault="00AE72AB" w:rsidP="002061F3">
      <w:pPr>
        <w:spacing w:after="0" w:line="240" w:lineRule="auto"/>
        <w:jc w:val="both"/>
        <w:rPr>
          <w:rFonts w:ascii="Trebuchet MS" w:eastAsia="Times New Roman" w:hAnsi="Trebuchet MS" w:cs="Arial"/>
          <w:b/>
          <w:u w:val="single"/>
          <w:lang w:eastAsia="ro-RO"/>
        </w:rPr>
      </w:pPr>
      <w:r w:rsidRPr="006522AF">
        <w:rPr>
          <w:rFonts w:ascii="Trebuchet MS" w:eastAsia="Times New Roman" w:hAnsi="Trebuchet MS" w:cs="Arial"/>
          <w:b/>
          <w:u w:val="single"/>
          <w:lang w:eastAsia="ro-RO"/>
        </w:rPr>
        <w:t>Cheltuieli eligibile</w:t>
      </w:r>
    </w:p>
    <w:p w:rsidR="00A85D66" w:rsidRPr="006522AF" w:rsidRDefault="00AE72AB" w:rsidP="002061F3">
      <w:pPr>
        <w:spacing w:after="0" w:line="240" w:lineRule="auto"/>
        <w:jc w:val="both"/>
        <w:rPr>
          <w:rFonts w:ascii="Trebuchet MS" w:eastAsia="Times New Roman" w:hAnsi="Trebuchet MS" w:cs="Arial"/>
          <w:lang w:eastAsia="ro-RO"/>
        </w:rPr>
      </w:pPr>
      <w:r w:rsidRPr="006522AF">
        <w:rPr>
          <w:rFonts w:ascii="Trebuchet MS" w:eastAsia="Times New Roman" w:hAnsi="Trebuchet MS" w:cs="Arial"/>
          <w:lang w:eastAsia="ro-RO"/>
        </w:rPr>
        <w:t xml:space="preserve">La completarea funcției </w:t>
      </w:r>
      <w:r w:rsidRPr="006522AF">
        <w:rPr>
          <w:rFonts w:ascii="Trebuchet MS" w:eastAsia="Times New Roman" w:hAnsi="Trebuchet MS" w:cs="Arial"/>
          <w:i/>
          <w:lang w:eastAsia="ro-RO"/>
        </w:rPr>
        <w:t>Buget – activități și cheltuieli</w:t>
      </w:r>
      <w:r w:rsidRPr="006522AF">
        <w:rPr>
          <w:rFonts w:ascii="Trebuchet MS" w:eastAsia="Times New Roman" w:hAnsi="Trebuchet MS" w:cs="Arial"/>
          <w:lang w:eastAsia="ro-RO"/>
        </w:rPr>
        <w:t xml:space="preserve">, în previzionarea cheltuielilor eligibile, se vor avea în vedere </w:t>
      </w:r>
      <w:r w:rsidRPr="006522AF">
        <w:rPr>
          <w:rFonts w:ascii="Trebuchet MS" w:eastAsia="Times New Roman" w:hAnsi="Trebuchet MS" w:cs="Arial"/>
          <w:b/>
          <w:lang w:eastAsia="ro-RO"/>
        </w:rPr>
        <w:t>criteriile speciale</w:t>
      </w:r>
      <w:r w:rsidRPr="006522AF">
        <w:rPr>
          <w:rFonts w:ascii="Trebuchet MS" w:eastAsia="Times New Roman" w:hAnsi="Trebuchet MS" w:cs="Arial"/>
          <w:lang w:eastAsia="ro-RO"/>
        </w:rPr>
        <w:t xml:space="preserve"> stabilite de </w:t>
      </w:r>
      <w:r w:rsidRPr="006522AF">
        <w:rPr>
          <w:rFonts w:ascii="Trebuchet MS" w:eastAsia="Times New Roman" w:hAnsi="Trebuchet MS" w:cs="Arial"/>
          <w:i/>
          <w:lang w:eastAsia="ro-RO"/>
        </w:rPr>
        <w:t xml:space="preserve">HG nr. 399/2015 privind regulile de eligibilitate a cheltuielilor efectuate în cadrul operațiunilor finanțate prin Fondul European de Dezvoltare Regională, Fondul Social European și Fondul de Coeziune 2014 - 2020 </w:t>
      </w:r>
      <w:r w:rsidRPr="006522AF">
        <w:rPr>
          <w:rFonts w:ascii="Trebuchet MS" w:eastAsia="Times New Roman" w:hAnsi="Trebuchet MS" w:cs="Arial"/>
          <w:lang w:eastAsia="ro-RO"/>
        </w:rPr>
        <w:t>pe</w:t>
      </w:r>
      <w:r w:rsidR="00DF3EC4" w:rsidRPr="006522AF">
        <w:rPr>
          <w:rFonts w:ascii="Trebuchet MS" w:eastAsia="Times New Roman" w:hAnsi="Trebuchet MS" w:cs="Arial"/>
          <w:lang w:eastAsia="ro-RO"/>
        </w:rPr>
        <w:t xml:space="preserve"> care orice cheltuială trebuie să le îndeplinească în mod cumulativ pentru a fi considerată eligibilă</w:t>
      </w:r>
      <w:r w:rsidRPr="006522AF">
        <w:rPr>
          <w:rFonts w:ascii="Trebuchet MS" w:eastAsia="Times New Roman" w:hAnsi="Trebuchet MS" w:cs="Arial"/>
          <w:lang w:eastAsia="ro-RO"/>
        </w:rPr>
        <w:t xml:space="preserve">, precum și o serie de </w:t>
      </w:r>
      <w:r w:rsidRPr="006522AF">
        <w:rPr>
          <w:rFonts w:ascii="Trebuchet MS" w:eastAsia="Times New Roman" w:hAnsi="Trebuchet MS" w:cs="Arial"/>
          <w:b/>
          <w:lang w:eastAsia="ro-RO"/>
        </w:rPr>
        <w:t>criterii</w:t>
      </w:r>
      <w:r w:rsidRPr="006522AF">
        <w:rPr>
          <w:rFonts w:ascii="Trebuchet MS" w:eastAsia="Times New Roman" w:hAnsi="Trebuchet MS" w:cs="Arial"/>
          <w:lang w:eastAsia="ro-RO"/>
        </w:rPr>
        <w:t xml:space="preserve"> </w:t>
      </w:r>
      <w:r w:rsidRPr="006522AF">
        <w:rPr>
          <w:rFonts w:ascii="Trebuchet MS" w:eastAsia="Times New Roman" w:hAnsi="Trebuchet MS" w:cs="Arial"/>
          <w:b/>
          <w:lang w:eastAsia="ro-RO"/>
        </w:rPr>
        <w:t xml:space="preserve">prevăzute în </w:t>
      </w:r>
      <w:r w:rsidRPr="006522AF">
        <w:rPr>
          <w:rFonts w:ascii="Trebuchet MS" w:eastAsia="Times New Roman" w:hAnsi="Trebuchet MS" w:cs="Arial"/>
          <w:b/>
          <w:i/>
          <w:lang w:eastAsia="ro-RO"/>
        </w:rPr>
        <w:t>Ghidul solicitantului – condiții specifice</w:t>
      </w:r>
      <w:r w:rsidRPr="006522AF">
        <w:rPr>
          <w:rFonts w:ascii="Trebuchet MS" w:eastAsia="Times New Roman" w:hAnsi="Trebuchet MS" w:cs="Arial"/>
          <w:b/>
          <w:lang w:eastAsia="ro-RO"/>
        </w:rPr>
        <w:t>, secțiunea 2.3</w:t>
      </w:r>
      <w:r w:rsidRPr="006522AF">
        <w:rPr>
          <w:rFonts w:ascii="Trebuchet MS" w:eastAsia="Times New Roman" w:hAnsi="Trebuchet MS" w:cs="Arial"/>
          <w:lang w:eastAsia="ro-RO"/>
        </w:rPr>
        <w:t>.</w:t>
      </w:r>
    </w:p>
    <w:p w:rsidR="00970099" w:rsidRPr="000A6E83" w:rsidRDefault="00970099" w:rsidP="002061F3">
      <w:pPr>
        <w:spacing w:after="0" w:line="240" w:lineRule="auto"/>
        <w:jc w:val="both"/>
        <w:rPr>
          <w:rFonts w:ascii="Trebuchet MS" w:eastAsia="Times New Roman" w:hAnsi="Trebuchet MS" w:cs="Arial"/>
          <w:lang w:eastAsia="ro-RO"/>
        </w:rPr>
      </w:pPr>
      <w:r w:rsidRPr="000A6E83">
        <w:rPr>
          <w:rFonts w:ascii="Trebuchet MS" w:eastAsia="Times New Roman" w:hAnsi="Trebuchet MS" w:cs="Arial"/>
          <w:lang w:eastAsia="ro-RO"/>
        </w:rPr>
        <w:t xml:space="preserve">AM POAT poate recomanda modificarea bugetului proiectului, în sensul reducerii cheltuielilor eligibile atunci când se constată că unele cheltuieli nu îndeplinesc condițiile cumulative prevăzute în HG 399/2015 privind cheltuielile de eligibilitate a cheltuielilor </w:t>
      </w:r>
      <w:r w:rsidRPr="000A6E83">
        <w:rPr>
          <w:rFonts w:ascii="Trebuchet MS" w:eastAsia="Times New Roman" w:hAnsi="Trebuchet MS" w:cs="Arial"/>
          <w:lang w:eastAsia="ro-RO"/>
        </w:rPr>
        <w:lastRenderedPageBreak/>
        <w:t>efectuate în cadrul operațiunilor finanțate prin FEDR, FSE și FC 2014-2020, spre exemplu dacă:</w:t>
      </w:r>
    </w:p>
    <w:p w:rsidR="00970099" w:rsidRPr="000A6E83" w:rsidRDefault="00970099" w:rsidP="002061F3">
      <w:pPr>
        <w:numPr>
          <w:ilvl w:val="0"/>
          <w:numId w:val="77"/>
        </w:numPr>
        <w:spacing w:after="0" w:line="240" w:lineRule="auto"/>
        <w:jc w:val="both"/>
        <w:rPr>
          <w:rFonts w:ascii="Trebuchet MS" w:eastAsia="Times New Roman" w:hAnsi="Trebuchet MS" w:cs="Arial"/>
          <w:lang w:eastAsia="ro-RO"/>
        </w:rPr>
      </w:pPr>
      <w:r w:rsidRPr="000A6E83">
        <w:rPr>
          <w:rFonts w:ascii="Trebuchet MS" w:eastAsia="Times New Roman" w:hAnsi="Trebuchet MS" w:cs="Arial"/>
          <w:lang w:eastAsia="ro-RO"/>
        </w:rPr>
        <w:t xml:space="preserve">sunt incluse cheltuieli neeligibile conform </w:t>
      </w:r>
      <w:r w:rsidRPr="000A6E83">
        <w:rPr>
          <w:rFonts w:ascii="Trebuchet MS" w:eastAsia="Times New Roman" w:hAnsi="Trebuchet MS" w:cs="Arial"/>
          <w:i/>
          <w:lang w:eastAsia="ro-RO"/>
        </w:rPr>
        <w:t>secțiunii 2.3</w:t>
      </w:r>
      <w:r w:rsidRPr="000A6E83">
        <w:rPr>
          <w:rFonts w:ascii="Trebuchet MS" w:eastAsia="Times New Roman" w:hAnsi="Trebuchet MS" w:cs="Arial"/>
          <w:lang w:eastAsia="ro-RO"/>
        </w:rPr>
        <w:t xml:space="preserve"> </w:t>
      </w:r>
      <w:r w:rsidRPr="000A6E83">
        <w:rPr>
          <w:rFonts w:ascii="Trebuchet MS" w:eastAsia="Times New Roman" w:hAnsi="Trebuchet MS" w:cs="Arial"/>
          <w:i/>
          <w:lang w:eastAsia="ro-RO"/>
        </w:rPr>
        <w:t>Eligibilitatea cheltuielilor</w:t>
      </w:r>
      <w:r w:rsidRPr="000A6E83">
        <w:rPr>
          <w:rFonts w:ascii="Trebuchet MS" w:eastAsia="Times New Roman" w:hAnsi="Trebuchet MS" w:cs="Arial"/>
          <w:lang w:eastAsia="ro-RO"/>
        </w:rPr>
        <w:t xml:space="preserve"> din prezentul Ghid sau resursele umane sunt încadrate eronat în categoriile de personal în cadrul acestei secțiuni;</w:t>
      </w:r>
    </w:p>
    <w:p w:rsidR="00970099" w:rsidRPr="000A6E83" w:rsidRDefault="00970099" w:rsidP="002061F3">
      <w:pPr>
        <w:numPr>
          <w:ilvl w:val="0"/>
          <w:numId w:val="77"/>
        </w:numPr>
        <w:spacing w:after="0" w:line="240" w:lineRule="auto"/>
        <w:jc w:val="both"/>
        <w:rPr>
          <w:rFonts w:ascii="Trebuchet MS" w:eastAsia="Times New Roman" w:hAnsi="Trebuchet MS" w:cs="Arial"/>
          <w:lang w:eastAsia="ro-RO"/>
        </w:rPr>
      </w:pPr>
      <w:r w:rsidRPr="000A6E83">
        <w:rPr>
          <w:rFonts w:ascii="Trebuchet MS" w:eastAsia="Times New Roman" w:hAnsi="Trebuchet MS" w:cs="Arial"/>
          <w:lang w:eastAsia="ro-RO"/>
        </w:rPr>
        <w:t>solicitantul nu transmite documentele justificative necesare susținerii sumelor prevăzute în bugetul proiectului;</w:t>
      </w:r>
    </w:p>
    <w:p w:rsidR="00970099" w:rsidRPr="000A6E83" w:rsidRDefault="00970099" w:rsidP="002061F3">
      <w:pPr>
        <w:numPr>
          <w:ilvl w:val="0"/>
          <w:numId w:val="77"/>
        </w:numPr>
        <w:spacing w:after="0" w:line="240" w:lineRule="auto"/>
        <w:jc w:val="both"/>
        <w:rPr>
          <w:rFonts w:ascii="Trebuchet MS" w:eastAsia="Times New Roman" w:hAnsi="Trebuchet MS" w:cs="Arial"/>
          <w:lang w:eastAsia="ro-RO"/>
        </w:rPr>
      </w:pPr>
      <w:r w:rsidRPr="000A6E83">
        <w:rPr>
          <w:rFonts w:ascii="Trebuchet MS" w:eastAsia="Times New Roman" w:hAnsi="Trebuchet MS" w:cs="Arial"/>
          <w:lang w:eastAsia="ro-RO"/>
        </w:rPr>
        <w:t xml:space="preserve">sunt incluse marje supraestimate de creștere a prețurilor. </w:t>
      </w:r>
    </w:p>
    <w:p w:rsidR="00AE72AB" w:rsidRDefault="00AE72AB" w:rsidP="002061F3">
      <w:pPr>
        <w:spacing w:after="0" w:line="240" w:lineRule="auto"/>
        <w:jc w:val="both"/>
        <w:rPr>
          <w:rFonts w:ascii="Trebuchet MS" w:eastAsia="Times New Roman" w:hAnsi="Trebuchet MS" w:cs="Arial"/>
          <w:lang w:eastAsia="ro-RO"/>
        </w:rPr>
      </w:pPr>
    </w:p>
    <w:p w:rsidR="0033334F" w:rsidRDefault="0033334F" w:rsidP="002061F3">
      <w:pPr>
        <w:spacing w:after="0" w:line="240" w:lineRule="auto"/>
        <w:jc w:val="both"/>
        <w:rPr>
          <w:rFonts w:ascii="Trebuchet MS" w:eastAsia="Times New Roman" w:hAnsi="Trebuchet MS" w:cs="Arial"/>
          <w:lang w:eastAsia="ro-RO"/>
        </w:rPr>
      </w:pPr>
    </w:p>
    <w:p w:rsidR="0033334F" w:rsidRPr="006522AF" w:rsidRDefault="0033334F" w:rsidP="002061F3">
      <w:pPr>
        <w:spacing w:after="0" w:line="240" w:lineRule="auto"/>
        <w:jc w:val="both"/>
        <w:rPr>
          <w:rFonts w:ascii="Trebuchet MS" w:eastAsia="Times New Roman" w:hAnsi="Trebuchet MS" w:cs="Arial"/>
          <w:lang w:eastAsia="ro-RO"/>
        </w:rPr>
      </w:pPr>
    </w:p>
    <w:p w:rsidR="00AE72AB" w:rsidRPr="006522AF" w:rsidRDefault="00AE72AB" w:rsidP="002061F3">
      <w:pPr>
        <w:spacing w:after="0" w:line="240" w:lineRule="auto"/>
        <w:jc w:val="both"/>
        <w:rPr>
          <w:rFonts w:ascii="Trebuchet MS" w:eastAsia="Times New Roman" w:hAnsi="Trebuchet MS" w:cs="Arial"/>
          <w:b/>
          <w:lang w:eastAsia="ro-RO"/>
        </w:rPr>
      </w:pPr>
      <w:r w:rsidRPr="006522AF">
        <w:rPr>
          <w:rFonts w:ascii="Trebuchet MS" w:eastAsia="Times New Roman" w:hAnsi="Trebuchet MS" w:cs="Arial"/>
          <w:b/>
          <w:lang w:eastAsia="ro-RO"/>
        </w:rPr>
        <w:t>Pentru fiecare cheltuială, se vor completa:</w:t>
      </w:r>
    </w:p>
    <w:p w:rsidR="00AE72AB" w:rsidRPr="006522AF" w:rsidRDefault="00AE72AB" w:rsidP="002061F3">
      <w:pPr>
        <w:numPr>
          <w:ilvl w:val="0"/>
          <w:numId w:val="23"/>
        </w:numPr>
        <w:spacing w:after="0" w:line="240" w:lineRule="auto"/>
        <w:jc w:val="both"/>
        <w:rPr>
          <w:rFonts w:ascii="Trebuchet MS" w:eastAsia="Times New Roman" w:hAnsi="Trebuchet MS" w:cs="Arial"/>
          <w:lang w:eastAsia="ro-RO"/>
        </w:rPr>
      </w:pPr>
      <w:r w:rsidRPr="006522AF">
        <w:rPr>
          <w:rFonts w:ascii="Trebuchet MS" w:eastAsia="Times New Roman" w:hAnsi="Trebuchet MS" w:cs="Arial"/>
          <w:lang w:eastAsia="ro-RO"/>
        </w:rPr>
        <w:t>Descrierea cheltuielii – se va descrie</w:t>
      </w:r>
      <w:r w:rsidR="007F675E" w:rsidRPr="006522AF">
        <w:rPr>
          <w:rFonts w:ascii="Trebuchet MS" w:eastAsia="Times New Roman" w:hAnsi="Trebuchet MS" w:cs="Arial"/>
          <w:lang w:eastAsia="ro-RO"/>
        </w:rPr>
        <w:t xml:space="preserve"> succint</w:t>
      </w:r>
      <w:r w:rsidRPr="006522AF">
        <w:rPr>
          <w:rFonts w:ascii="Trebuchet MS" w:eastAsia="Times New Roman" w:hAnsi="Trebuchet MS" w:cs="Arial"/>
          <w:lang w:eastAsia="ro-RO"/>
        </w:rPr>
        <w:t xml:space="preserve"> cheltuiala prevăzută în proiect (de ex: salariu manager de proiect, salariu respon</w:t>
      </w:r>
      <w:r w:rsidR="00B2352D" w:rsidRPr="006522AF">
        <w:rPr>
          <w:rFonts w:ascii="Trebuchet MS" w:eastAsia="Times New Roman" w:hAnsi="Trebuchet MS" w:cs="Arial"/>
          <w:lang w:eastAsia="ro-RO"/>
        </w:rPr>
        <w:t>s</w:t>
      </w:r>
      <w:r w:rsidRPr="006522AF">
        <w:rPr>
          <w:rFonts w:ascii="Trebuchet MS" w:eastAsia="Times New Roman" w:hAnsi="Trebuchet MS" w:cs="Arial"/>
          <w:lang w:eastAsia="ro-RO"/>
        </w:rPr>
        <w:t>abil financiar etc., calculatoare, imprimante etc.)</w:t>
      </w:r>
      <w:r w:rsidR="00A85D66" w:rsidRPr="006522AF">
        <w:rPr>
          <w:rFonts w:ascii="Trebuchet MS" w:eastAsia="Times New Roman" w:hAnsi="Trebuchet MS" w:cs="Arial"/>
          <w:lang w:eastAsia="ro-RO"/>
        </w:rPr>
        <w:t>.</w:t>
      </w:r>
    </w:p>
    <w:p w:rsidR="00AE72AB" w:rsidRPr="006522AF" w:rsidRDefault="00AE72AB" w:rsidP="002061F3">
      <w:pPr>
        <w:numPr>
          <w:ilvl w:val="0"/>
          <w:numId w:val="23"/>
        </w:numPr>
        <w:spacing w:after="0" w:line="240" w:lineRule="auto"/>
        <w:jc w:val="both"/>
        <w:rPr>
          <w:rFonts w:ascii="Trebuchet MS" w:eastAsia="Times New Roman" w:hAnsi="Trebuchet MS" w:cs="Arial"/>
          <w:lang w:eastAsia="ro-RO"/>
        </w:rPr>
      </w:pPr>
      <w:r w:rsidRPr="006522AF">
        <w:rPr>
          <w:rFonts w:ascii="Trebuchet MS" w:eastAsia="Times New Roman" w:hAnsi="Trebuchet MS" w:cs="Arial"/>
          <w:lang w:eastAsia="ro-RO"/>
        </w:rPr>
        <w:t>Categorie – se selectează din nomenclator (pe baza listei categoriilor de cheltuieli eligibile).</w:t>
      </w:r>
      <w:r w:rsidR="00A85D66" w:rsidRPr="006522AF">
        <w:rPr>
          <w:rFonts w:ascii="Trebuchet MS" w:eastAsia="Times New Roman" w:hAnsi="Trebuchet MS" w:cs="Arial"/>
          <w:lang w:eastAsia="ro-RO"/>
        </w:rPr>
        <w:t xml:space="preserve"> În acest scop, se va avea în vedere indicațiile cu privire la încadrarea cheltuielilor prevăzute în Ghidul Solicitantului</w:t>
      </w:r>
      <w:r w:rsidR="003958D0" w:rsidRPr="006522AF">
        <w:rPr>
          <w:rFonts w:ascii="Trebuchet MS" w:eastAsia="Times New Roman" w:hAnsi="Trebuchet MS" w:cs="Arial"/>
          <w:lang w:eastAsia="ro-RO"/>
        </w:rPr>
        <w:t xml:space="preserve"> și Instrucțiunea nr.5</w:t>
      </w:r>
      <w:r w:rsidR="00474BD1" w:rsidRPr="006522AF">
        <w:rPr>
          <w:rFonts w:ascii="Trebuchet MS" w:eastAsia="Times New Roman" w:hAnsi="Trebuchet MS" w:cs="Arial"/>
          <w:lang w:eastAsia="ro-RO"/>
        </w:rPr>
        <w:t xml:space="preserve"> privind încadrarea cheltuielilor în categoriile/subcategoriile din Ghidul Solicitantului – Condiții specifice de accesare a fondurilor din POAT 2014-2020</w:t>
      </w:r>
    </w:p>
    <w:p w:rsidR="00AE72AB" w:rsidRPr="006522AF" w:rsidRDefault="00AE72AB" w:rsidP="002061F3">
      <w:pPr>
        <w:numPr>
          <w:ilvl w:val="0"/>
          <w:numId w:val="23"/>
        </w:numPr>
        <w:spacing w:after="0" w:line="240" w:lineRule="auto"/>
        <w:jc w:val="both"/>
        <w:rPr>
          <w:rFonts w:ascii="Trebuchet MS" w:eastAsia="Times New Roman" w:hAnsi="Trebuchet MS" w:cs="Arial"/>
          <w:lang w:eastAsia="ro-RO"/>
        </w:rPr>
      </w:pPr>
      <w:r w:rsidRPr="006522AF">
        <w:rPr>
          <w:rFonts w:ascii="Trebuchet MS" w:eastAsia="Times New Roman" w:hAnsi="Trebuchet MS" w:cs="Arial"/>
          <w:lang w:eastAsia="ro-RO"/>
        </w:rPr>
        <w:t>Subcategorie – se selectează din nomenclator (pe baza listei categoriilor de cheltuieli eligibile).</w:t>
      </w:r>
      <w:r w:rsidR="00A85D66" w:rsidRPr="006522AF">
        <w:rPr>
          <w:rFonts w:ascii="Trebuchet MS" w:eastAsia="Times New Roman" w:hAnsi="Trebuchet MS" w:cs="Arial"/>
          <w:lang w:eastAsia="ro-RO"/>
        </w:rPr>
        <w:t xml:space="preserve"> În acest scop, se va avea în vedere indicațiile cu privire la încadrarea cheltuielilor prevăzute în Ghidul Solicitantului</w:t>
      </w:r>
      <w:r w:rsidR="003958D0" w:rsidRPr="006522AF">
        <w:rPr>
          <w:rFonts w:ascii="Trebuchet MS" w:eastAsia="Times New Roman" w:hAnsi="Trebuchet MS" w:cs="Arial"/>
          <w:lang w:eastAsia="ro-RO"/>
        </w:rPr>
        <w:t xml:space="preserve"> și Instrucțiunea nr.5</w:t>
      </w:r>
      <w:r w:rsidR="00E55AB0" w:rsidRPr="006522AF">
        <w:rPr>
          <w:rFonts w:ascii="Trebuchet MS" w:eastAsia="Times New Roman" w:hAnsi="Trebuchet MS" w:cs="Arial"/>
          <w:lang w:eastAsia="ro-RO"/>
        </w:rPr>
        <w:t xml:space="preserve"> privind încadrarea cheltuielilor în categoriile/subcategoriile din Ghidul Solicitantului – Condiții specifice de accesare a fondurilor din POAT 2014-2020</w:t>
      </w:r>
    </w:p>
    <w:p w:rsidR="00AE72AB" w:rsidRPr="006522AF" w:rsidRDefault="00AE72AB" w:rsidP="002061F3">
      <w:pPr>
        <w:numPr>
          <w:ilvl w:val="0"/>
          <w:numId w:val="23"/>
        </w:numPr>
        <w:spacing w:after="0" w:line="240" w:lineRule="auto"/>
        <w:jc w:val="both"/>
        <w:rPr>
          <w:rFonts w:ascii="Trebuchet MS" w:eastAsia="Times New Roman" w:hAnsi="Trebuchet MS" w:cs="Arial"/>
          <w:lang w:eastAsia="ro-RO"/>
        </w:rPr>
      </w:pPr>
      <w:r w:rsidRPr="006522AF">
        <w:rPr>
          <w:rFonts w:ascii="Trebuchet MS" w:eastAsia="Times New Roman" w:hAnsi="Trebuchet MS" w:cs="Arial"/>
          <w:lang w:eastAsia="ro-RO"/>
        </w:rPr>
        <w:t>Tip –</w:t>
      </w:r>
      <w:r w:rsidR="00D57320" w:rsidRPr="006522AF">
        <w:rPr>
          <w:rFonts w:ascii="Trebuchet MS" w:eastAsia="Times New Roman" w:hAnsi="Trebuchet MS" w:cs="Arial"/>
          <w:lang w:eastAsia="ro-RO"/>
        </w:rPr>
        <w:t xml:space="preserve"> având în vedere </w:t>
      </w:r>
      <w:r w:rsidRPr="006522AF">
        <w:rPr>
          <w:rFonts w:ascii="Trebuchet MS" w:eastAsia="Times New Roman" w:hAnsi="Trebuchet MS" w:cs="Arial"/>
          <w:lang w:eastAsia="ro-RO"/>
        </w:rPr>
        <w:t>prevederile din Ghidul Solicitantului</w:t>
      </w:r>
      <w:r w:rsidR="00D57320" w:rsidRPr="006522AF">
        <w:rPr>
          <w:rFonts w:ascii="Trebuchet MS" w:eastAsia="Times New Roman" w:hAnsi="Trebuchet MS" w:cs="Arial"/>
          <w:lang w:eastAsia="ro-RO"/>
        </w:rPr>
        <w:t xml:space="preserve"> se selectează directă</w:t>
      </w:r>
      <w:r w:rsidR="00281500" w:rsidRPr="00281500">
        <w:rPr>
          <w:rFonts w:ascii="Trebuchet MS" w:eastAsia="Times New Roman" w:hAnsi="Trebuchet MS" w:cs="Arial"/>
          <w:lang w:eastAsia="ro-RO"/>
        </w:rPr>
        <w:t>, cu excepția categoriei cheltuielilor indirecte conform art. 68</w:t>
      </w:r>
      <w:r w:rsidRPr="006522AF">
        <w:rPr>
          <w:rFonts w:ascii="Trebuchet MS" w:eastAsia="Times New Roman" w:hAnsi="Trebuchet MS" w:cs="Arial"/>
          <w:lang w:eastAsia="ro-RO"/>
        </w:rPr>
        <w:t>.</w:t>
      </w:r>
    </w:p>
    <w:p w:rsidR="00AE72AB" w:rsidRPr="006522AF" w:rsidRDefault="00AE72AB" w:rsidP="002061F3">
      <w:pPr>
        <w:numPr>
          <w:ilvl w:val="0"/>
          <w:numId w:val="23"/>
        </w:numPr>
        <w:spacing w:after="0" w:line="240" w:lineRule="auto"/>
        <w:jc w:val="both"/>
        <w:rPr>
          <w:rFonts w:ascii="Trebuchet MS" w:eastAsia="Times New Roman" w:hAnsi="Trebuchet MS" w:cs="Arial"/>
          <w:lang w:eastAsia="ro-RO"/>
        </w:rPr>
      </w:pPr>
      <w:r w:rsidRPr="006522AF">
        <w:rPr>
          <w:rFonts w:ascii="Trebuchet MS" w:eastAsia="Times New Roman" w:hAnsi="Trebuchet MS" w:cs="Arial"/>
          <w:lang w:eastAsia="ro-RO"/>
        </w:rPr>
        <w:t xml:space="preserve">Achiziție – se selectează contractul/procedura de achiziție în care se încadrează, </w:t>
      </w:r>
      <w:r w:rsidR="00A85D66" w:rsidRPr="006522AF">
        <w:rPr>
          <w:rFonts w:ascii="Trebuchet MS" w:eastAsia="Times New Roman" w:hAnsi="Trebuchet MS" w:cs="Arial"/>
          <w:lang w:eastAsia="ro-RO"/>
        </w:rPr>
        <w:t>cu excepția cazurilor când cheltuiala nu este efectuată în baza unei proceduri de achiziție</w:t>
      </w:r>
      <w:r w:rsidRPr="006522AF">
        <w:rPr>
          <w:rFonts w:ascii="Trebuchet MS" w:eastAsia="Times New Roman" w:hAnsi="Trebuchet MS" w:cs="Arial"/>
          <w:lang w:eastAsia="ro-RO"/>
        </w:rPr>
        <w:t>.</w:t>
      </w:r>
    </w:p>
    <w:p w:rsidR="00AE72AB" w:rsidRPr="006522AF" w:rsidRDefault="00AE72AB" w:rsidP="002061F3">
      <w:pPr>
        <w:numPr>
          <w:ilvl w:val="0"/>
          <w:numId w:val="23"/>
        </w:numPr>
        <w:spacing w:after="0" w:line="240" w:lineRule="auto"/>
        <w:jc w:val="both"/>
        <w:rPr>
          <w:rFonts w:ascii="Trebuchet MS" w:eastAsia="Times New Roman" w:hAnsi="Trebuchet MS" w:cs="Arial"/>
          <w:lang w:eastAsia="ro-RO"/>
        </w:rPr>
      </w:pPr>
      <w:r w:rsidRPr="006522AF">
        <w:rPr>
          <w:rFonts w:ascii="Trebuchet MS" w:eastAsia="Times New Roman" w:hAnsi="Trebuchet MS" w:cs="Arial"/>
          <w:lang w:eastAsia="ro-RO"/>
        </w:rPr>
        <w:t>U.M. – unitate de măsură.</w:t>
      </w:r>
    </w:p>
    <w:p w:rsidR="00AE72AB" w:rsidRPr="006522AF" w:rsidRDefault="00AE72AB" w:rsidP="002061F3">
      <w:pPr>
        <w:numPr>
          <w:ilvl w:val="0"/>
          <w:numId w:val="23"/>
        </w:numPr>
        <w:spacing w:after="0" w:line="240" w:lineRule="auto"/>
        <w:jc w:val="both"/>
        <w:rPr>
          <w:rFonts w:ascii="Trebuchet MS" w:eastAsia="Times New Roman" w:hAnsi="Trebuchet MS" w:cs="Arial"/>
          <w:lang w:eastAsia="ro-RO"/>
        </w:rPr>
      </w:pPr>
      <w:r w:rsidRPr="006522AF">
        <w:rPr>
          <w:rFonts w:ascii="Trebuchet MS" w:eastAsia="Times New Roman" w:hAnsi="Trebuchet MS" w:cs="Arial"/>
          <w:lang w:eastAsia="ro-RO"/>
        </w:rPr>
        <w:t>Cantitate – se trece cantitatea.</w:t>
      </w:r>
      <w:r w:rsidR="002335EC">
        <w:rPr>
          <w:rFonts w:ascii="Trebuchet MS" w:eastAsia="Times New Roman" w:hAnsi="Trebuchet MS" w:cs="Arial"/>
          <w:lang w:eastAsia="ro-RO"/>
        </w:rPr>
        <w:t xml:space="preserve"> În cazul utilizării cheltuielilor indirecte conform art.68, la cantitate se completează 1.</w:t>
      </w:r>
    </w:p>
    <w:p w:rsidR="00AE72AB" w:rsidRPr="006522AF" w:rsidRDefault="00AE72AB" w:rsidP="002061F3">
      <w:pPr>
        <w:numPr>
          <w:ilvl w:val="0"/>
          <w:numId w:val="23"/>
        </w:numPr>
        <w:spacing w:after="0" w:line="240" w:lineRule="auto"/>
        <w:jc w:val="both"/>
        <w:rPr>
          <w:rFonts w:ascii="Trebuchet MS" w:eastAsia="Times New Roman" w:hAnsi="Trebuchet MS" w:cs="Arial"/>
          <w:lang w:eastAsia="ro-RO"/>
        </w:rPr>
      </w:pPr>
      <w:r w:rsidRPr="006522AF">
        <w:rPr>
          <w:rFonts w:ascii="Trebuchet MS" w:eastAsia="Times New Roman" w:hAnsi="Trebuchet MS" w:cs="Arial"/>
          <w:lang w:eastAsia="ro-RO"/>
        </w:rPr>
        <w:t>Preț unitar fără TVA (lei) – se completează prețul unitar fără TVA folosit la estimarea cheltuielii (acest preț trebuie să fie conform ofertei/documentului justificativ atașat).</w:t>
      </w:r>
      <w:r w:rsidR="002335EC" w:rsidRPr="002335EC">
        <w:rPr>
          <w:rFonts w:ascii="Trebuchet MS" w:eastAsia="Times New Roman" w:hAnsi="Trebuchet MS" w:cs="Arial"/>
          <w:lang w:eastAsia="ro-RO"/>
        </w:rPr>
        <w:t xml:space="preserve"> În cazul utilizării cheltuielilor indirecte conform art.68, la</w:t>
      </w:r>
      <w:r w:rsidR="002335EC">
        <w:rPr>
          <w:rFonts w:ascii="Trebuchet MS" w:eastAsia="Times New Roman" w:hAnsi="Trebuchet MS" w:cs="Arial"/>
          <w:lang w:eastAsia="ro-RO"/>
        </w:rPr>
        <w:t xml:space="preserve"> preț unitar </w:t>
      </w:r>
      <w:r w:rsidR="00485B32">
        <w:rPr>
          <w:rFonts w:ascii="Trebuchet MS" w:eastAsia="Times New Roman" w:hAnsi="Trebuchet MS" w:cs="Arial"/>
          <w:lang w:eastAsia="ro-RO"/>
        </w:rPr>
        <w:t>se introduce valoarea calculată în urma aplicării ratei forfetare de 15% la costurile directe cu personalul (categoria 25 – cheltuieli salariale). Prin excepție, pentru categoria cheltuieli indirecte nu se atașează documente justificative.</w:t>
      </w:r>
    </w:p>
    <w:p w:rsidR="00AE72AB" w:rsidRPr="006522AF" w:rsidRDefault="00AE72AB" w:rsidP="002061F3">
      <w:pPr>
        <w:numPr>
          <w:ilvl w:val="0"/>
          <w:numId w:val="23"/>
        </w:numPr>
        <w:spacing w:after="0" w:line="240" w:lineRule="auto"/>
        <w:jc w:val="both"/>
        <w:rPr>
          <w:rFonts w:ascii="Trebuchet MS" w:eastAsia="Times New Roman" w:hAnsi="Trebuchet MS" w:cs="Arial"/>
          <w:lang w:eastAsia="ro-RO"/>
        </w:rPr>
      </w:pPr>
      <w:r w:rsidRPr="006522AF">
        <w:rPr>
          <w:rFonts w:ascii="Trebuchet MS" w:eastAsia="Times New Roman" w:hAnsi="Trebuchet MS" w:cs="Arial"/>
          <w:lang w:eastAsia="ro-RO"/>
        </w:rPr>
        <w:t xml:space="preserve">Procent TVA – conform legislației în vigoare, în funcție de natura cheltuielii (procentul se completează automat de sistem cu </w:t>
      </w:r>
      <w:r w:rsidR="00B2352D" w:rsidRPr="006522AF">
        <w:rPr>
          <w:rFonts w:ascii="Trebuchet MS" w:eastAsia="Times New Roman" w:hAnsi="Trebuchet MS" w:cs="Arial"/>
          <w:lang w:eastAsia="ro-RO"/>
        </w:rPr>
        <w:t>19</w:t>
      </w:r>
      <w:r w:rsidRPr="006522AF">
        <w:rPr>
          <w:rFonts w:ascii="Trebuchet MS" w:eastAsia="Times New Roman" w:hAnsi="Trebuchet MS" w:cs="Arial"/>
          <w:lang w:eastAsia="ro-RO"/>
        </w:rPr>
        <w:t>%, dar acesta se poate modifica de către solicitant, în funcție de procentul aplicabil pe cheltuială, conform legislației).</w:t>
      </w:r>
      <w:r w:rsidR="00D57320" w:rsidRPr="006522AF">
        <w:rPr>
          <w:rFonts w:ascii="Trebuchet MS" w:eastAsia="Times New Roman" w:hAnsi="Trebuchet MS" w:cs="Arial"/>
          <w:lang w:eastAsia="ro-RO"/>
        </w:rPr>
        <w:t xml:space="preserve"> În cazul cheltuielilor nepurtătoare de TVA</w:t>
      </w:r>
      <w:r w:rsidR="00485B32">
        <w:rPr>
          <w:rFonts w:ascii="Trebuchet MS" w:eastAsia="Times New Roman" w:hAnsi="Trebuchet MS" w:cs="Arial"/>
          <w:lang w:eastAsia="ro-RO"/>
        </w:rPr>
        <w:t xml:space="preserve"> și în cazul categoriei de cheltuieli indirecte</w:t>
      </w:r>
      <w:r w:rsidR="00D57320" w:rsidRPr="006522AF">
        <w:rPr>
          <w:rFonts w:ascii="Trebuchet MS" w:eastAsia="Times New Roman" w:hAnsi="Trebuchet MS" w:cs="Arial"/>
          <w:lang w:eastAsia="ro-RO"/>
        </w:rPr>
        <w:t>, TVA-ul este 0.</w:t>
      </w:r>
    </w:p>
    <w:p w:rsidR="007F675E" w:rsidRPr="006522AF" w:rsidRDefault="007A1B7C" w:rsidP="002061F3">
      <w:pPr>
        <w:numPr>
          <w:ilvl w:val="0"/>
          <w:numId w:val="23"/>
        </w:numPr>
        <w:spacing w:after="0" w:line="240" w:lineRule="auto"/>
        <w:jc w:val="both"/>
        <w:rPr>
          <w:rFonts w:ascii="Trebuchet MS" w:eastAsia="Times New Roman" w:hAnsi="Trebuchet MS" w:cs="Arial"/>
          <w:lang w:eastAsia="ro-RO"/>
        </w:rPr>
      </w:pPr>
      <w:r w:rsidRPr="006522AF">
        <w:rPr>
          <w:rFonts w:ascii="Trebuchet MS" w:eastAsia="Times New Roman" w:hAnsi="Trebuchet MS" w:cs="Arial"/>
          <w:lang w:eastAsia="ro-RO"/>
        </w:rPr>
        <w:t>Valoare tot</w:t>
      </w:r>
      <w:r w:rsidR="007F675E" w:rsidRPr="006522AF">
        <w:rPr>
          <w:rFonts w:ascii="Trebuchet MS" w:eastAsia="Times New Roman" w:hAnsi="Trebuchet MS" w:cs="Arial"/>
          <w:lang w:eastAsia="ro-RO"/>
        </w:rPr>
        <w:t>ală fără TVA (lei) - se calculează automat de sistemul informatic</w:t>
      </w:r>
      <w:r w:rsidR="003958D0" w:rsidRPr="006522AF">
        <w:rPr>
          <w:rFonts w:ascii="Trebuchet MS" w:eastAsia="Times New Roman" w:hAnsi="Trebuchet MS" w:cs="Arial"/>
          <w:lang w:eastAsia="ro-RO"/>
        </w:rPr>
        <w:t>.</w:t>
      </w:r>
    </w:p>
    <w:p w:rsidR="007F675E" w:rsidRPr="006522AF" w:rsidRDefault="007F675E" w:rsidP="002061F3">
      <w:pPr>
        <w:numPr>
          <w:ilvl w:val="0"/>
          <w:numId w:val="23"/>
        </w:numPr>
        <w:spacing w:after="0" w:line="240" w:lineRule="auto"/>
        <w:jc w:val="both"/>
        <w:rPr>
          <w:rFonts w:ascii="Trebuchet MS" w:eastAsia="Times New Roman" w:hAnsi="Trebuchet MS" w:cs="Arial"/>
          <w:lang w:eastAsia="ro-RO"/>
        </w:rPr>
      </w:pPr>
      <w:r w:rsidRPr="006522AF">
        <w:rPr>
          <w:rFonts w:ascii="Trebuchet MS" w:eastAsia="Times New Roman" w:hAnsi="Trebuchet MS" w:cs="Arial"/>
          <w:lang w:eastAsia="ro-RO"/>
        </w:rPr>
        <w:t>Valoare TVA (lei) -</w:t>
      </w:r>
      <w:r w:rsidRPr="006522AF">
        <w:t xml:space="preserve"> </w:t>
      </w:r>
      <w:r w:rsidRPr="006522AF">
        <w:rPr>
          <w:rFonts w:ascii="Trebuchet MS" w:eastAsia="Times New Roman" w:hAnsi="Trebuchet MS" w:cs="Arial"/>
          <w:lang w:eastAsia="ro-RO"/>
        </w:rPr>
        <w:t>se calculează automat de sistemul informatic</w:t>
      </w:r>
      <w:r w:rsidR="003958D0" w:rsidRPr="006522AF">
        <w:rPr>
          <w:rFonts w:ascii="Trebuchet MS" w:eastAsia="Times New Roman" w:hAnsi="Trebuchet MS" w:cs="Arial"/>
          <w:lang w:eastAsia="ro-RO"/>
        </w:rPr>
        <w:t>.</w:t>
      </w:r>
    </w:p>
    <w:p w:rsidR="007A1B7C" w:rsidRPr="006522AF" w:rsidRDefault="00AE72AB" w:rsidP="002061F3">
      <w:pPr>
        <w:numPr>
          <w:ilvl w:val="0"/>
          <w:numId w:val="23"/>
        </w:numPr>
        <w:spacing w:after="0" w:line="240" w:lineRule="auto"/>
        <w:jc w:val="both"/>
        <w:rPr>
          <w:rFonts w:ascii="Trebuchet MS" w:eastAsia="Times New Roman" w:hAnsi="Trebuchet MS" w:cs="Arial"/>
          <w:lang w:eastAsia="ro-RO"/>
        </w:rPr>
      </w:pPr>
      <w:r w:rsidRPr="006522AF">
        <w:rPr>
          <w:rFonts w:ascii="Trebuchet MS" w:eastAsia="Times New Roman" w:hAnsi="Trebuchet MS" w:cs="Arial"/>
          <w:lang w:eastAsia="ro-RO"/>
        </w:rPr>
        <w:t xml:space="preserve">Cheltuieli eligibile fără TVA – se completează cu valoarea totală fără TVA, calculată de sistem, dacă cheltuiala în integralitatea ei are legătură directă cu proiectul. În caz contrar (de exemplu, rambursarea cheltuielilor salariale pentru o persoană care are și alte atribuții decât cele legate de proiect; cheltuieli generale de administrație pentru funcționarea unei structuri care desfășoară și alte activități decât cele aferente proiectului etc.), solicitantul completează valoarea cheltuielii eligibile (fără TVA) aferente proiectului, precum și câmpul </w:t>
      </w:r>
      <w:r w:rsidRPr="006522AF">
        <w:rPr>
          <w:rFonts w:ascii="Trebuchet MS" w:eastAsia="Times New Roman" w:hAnsi="Trebuchet MS" w:cs="Arial"/>
          <w:i/>
          <w:lang w:eastAsia="ro-RO"/>
        </w:rPr>
        <w:t>Justificare modul de calcul a valorii eligibile.</w:t>
      </w:r>
      <w:r w:rsidR="00485B32">
        <w:rPr>
          <w:rFonts w:ascii="Trebuchet MS" w:eastAsia="Times New Roman" w:hAnsi="Trebuchet MS" w:cs="Arial"/>
          <w:i/>
          <w:lang w:eastAsia="ro-RO"/>
        </w:rPr>
        <w:t xml:space="preserve"> </w:t>
      </w:r>
      <w:r w:rsidR="00485B32" w:rsidRPr="00A83531">
        <w:rPr>
          <w:rFonts w:ascii="Trebuchet MS" w:eastAsia="Times New Roman" w:hAnsi="Trebuchet MS" w:cs="Arial"/>
          <w:lang w:eastAsia="ro-RO"/>
        </w:rPr>
        <w:t xml:space="preserve">În cazul categoriei de cheltuieli indirecte, valoarea </w:t>
      </w:r>
      <w:r w:rsidR="00485B32" w:rsidRPr="00A83531">
        <w:rPr>
          <w:rFonts w:ascii="Trebuchet MS" w:eastAsia="Times New Roman" w:hAnsi="Trebuchet MS" w:cs="Arial"/>
          <w:lang w:eastAsia="ro-RO"/>
        </w:rPr>
        <w:lastRenderedPageBreak/>
        <w:t>eligibilă se stabilește prin aplicarea ratei de 15% la valoarea eligibilă a costurilor directe cu personalul (</w:t>
      </w:r>
      <w:r w:rsidR="00485B32" w:rsidRPr="00485B32">
        <w:rPr>
          <w:rFonts w:ascii="Trebuchet MS" w:eastAsia="Times New Roman" w:hAnsi="Trebuchet MS" w:cs="Arial"/>
          <w:lang w:eastAsia="ro-RO"/>
        </w:rPr>
        <w:t>categoria 25 – cheltuieli salariale</w:t>
      </w:r>
      <w:r w:rsidR="00485B32" w:rsidRPr="00A83531">
        <w:rPr>
          <w:rFonts w:ascii="Trebuchet MS" w:eastAsia="Times New Roman" w:hAnsi="Trebuchet MS" w:cs="Arial"/>
          <w:lang w:eastAsia="ro-RO"/>
        </w:rPr>
        <w:t>).</w:t>
      </w:r>
      <w:r w:rsidR="00485B32">
        <w:rPr>
          <w:rFonts w:ascii="Trebuchet MS" w:eastAsia="Times New Roman" w:hAnsi="Trebuchet MS" w:cs="Arial"/>
          <w:i/>
          <w:lang w:eastAsia="ro-RO"/>
        </w:rPr>
        <w:t xml:space="preserve"> </w:t>
      </w:r>
    </w:p>
    <w:p w:rsidR="00AE72AB" w:rsidRPr="006522AF" w:rsidRDefault="00AE72AB" w:rsidP="002061F3">
      <w:pPr>
        <w:numPr>
          <w:ilvl w:val="0"/>
          <w:numId w:val="23"/>
        </w:numPr>
        <w:spacing w:after="0" w:line="240" w:lineRule="auto"/>
        <w:jc w:val="both"/>
        <w:rPr>
          <w:rFonts w:ascii="Trebuchet MS" w:eastAsia="Times New Roman" w:hAnsi="Trebuchet MS" w:cs="Arial"/>
          <w:lang w:eastAsia="ro-RO"/>
        </w:rPr>
      </w:pPr>
      <w:r w:rsidRPr="006522AF">
        <w:rPr>
          <w:rFonts w:ascii="Trebuchet MS" w:eastAsia="Times New Roman" w:hAnsi="Trebuchet MS" w:cs="Arial"/>
          <w:lang w:eastAsia="ro-RO"/>
        </w:rPr>
        <w:t xml:space="preserve">TVA eligibil – se selectează DA, dacă TVA este nerecuperabil și NU, în caz contrar (informația selectată aici trebuie corelată cu </w:t>
      </w:r>
      <w:r w:rsidRPr="006522AF">
        <w:rPr>
          <w:rFonts w:ascii="Trebuchet MS" w:eastAsia="Times New Roman" w:hAnsi="Trebuchet MS" w:cs="Arial"/>
          <w:i/>
          <w:lang w:eastAsia="ro-RO"/>
        </w:rPr>
        <w:t>Declarația privind eligibilitatea TVA aferentă cheltuielilor ce vor fi efectuate în cadrul operațiunii propuse spre finanţare din FEDR, FSE și FC 2014-2020</w:t>
      </w:r>
      <w:r w:rsidRPr="006522AF">
        <w:rPr>
          <w:rFonts w:ascii="Trebuchet MS" w:eastAsia="Times New Roman" w:hAnsi="Trebuchet MS" w:cs="Arial"/>
          <w:lang w:eastAsia="ro-RO"/>
        </w:rPr>
        <w:t>).</w:t>
      </w:r>
    </w:p>
    <w:p w:rsidR="00AE72AB" w:rsidRPr="006522AF" w:rsidRDefault="00AE72AB" w:rsidP="002061F3">
      <w:pPr>
        <w:numPr>
          <w:ilvl w:val="0"/>
          <w:numId w:val="23"/>
        </w:numPr>
        <w:spacing w:after="0" w:line="240" w:lineRule="auto"/>
        <w:jc w:val="both"/>
        <w:rPr>
          <w:rFonts w:ascii="Trebuchet MS" w:eastAsia="Times New Roman" w:hAnsi="Trebuchet MS" w:cs="Arial"/>
          <w:lang w:eastAsia="ro-RO"/>
        </w:rPr>
      </w:pPr>
      <w:r w:rsidRPr="006522AF">
        <w:rPr>
          <w:rFonts w:ascii="Trebuchet MS" w:eastAsia="Times New Roman" w:hAnsi="Trebuchet MS" w:cs="Arial"/>
          <w:lang w:eastAsia="ro-RO"/>
        </w:rPr>
        <w:t>Justificare – se completează cu justificarea necesității cheltuielii și cu modul de calcul al cheltuielii eligibile, dacă aceasta diferă față de cheltuiala totală.</w:t>
      </w:r>
      <w:r w:rsidR="00485B32">
        <w:rPr>
          <w:rFonts w:ascii="Trebuchet MS" w:eastAsia="Times New Roman" w:hAnsi="Trebuchet MS" w:cs="Arial"/>
          <w:lang w:eastAsia="ro-RO"/>
        </w:rPr>
        <w:t xml:space="preserve"> În cazul categoriei de cheltuieli indirecte, la justificare se va completa cel puțin următorul text: ”Cheltuielile sunt stabilite în proporție de 15% din valoarea costurilor directe cu personalul implicat în proiect (categoria 25 – cheltuieli salariale). Valoarea rezultată include TVA care nu poate fi determinat.”</w:t>
      </w:r>
    </w:p>
    <w:p w:rsidR="00AE72AB" w:rsidRPr="006522AF" w:rsidRDefault="00AE72AB" w:rsidP="002061F3">
      <w:pPr>
        <w:numPr>
          <w:ilvl w:val="0"/>
          <w:numId w:val="23"/>
        </w:numPr>
        <w:spacing w:after="0" w:line="240" w:lineRule="auto"/>
        <w:ind w:hanging="357"/>
        <w:jc w:val="both"/>
        <w:rPr>
          <w:rFonts w:ascii="Trebuchet MS" w:eastAsia="Times New Roman" w:hAnsi="Trebuchet MS" w:cs="Arial"/>
          <w:lang w:eastAsia="ro-RO"/>
        </w:rPr>
      </w:pPr>
      <w:r w:rsidRPr="006522AF">
        <w:rPr>
          <w:rFonts w:ascii="Trebuchet MS" w:eastAsia="Times New Roman" w:hAnsi="Trebuchet MS" w:cs="Arial"/>
          <w:lang w:eastAsia="ro-RO"/>
        </w:rPr>
        <w:t xml:space="preserve">Nerambursabil (lei): </w:t>
      </w:r>
    </w:p>
    <w:p w:rsidR="00AE72AB" w:rsidRPr="006522AF" w:rsidRDefault="00AE72AB" w:rsidP="002061F3">
      <w:pPr>
        <w:spacing w:after="0" w:line="240" w:lineRule="auto"/>
        <w:ind w:firstLine="708"/>
        <w:jc w:val="both"/>
        <w:rPr>
          <w:rFonts w:ascii="Trebuchet MS" w:eastAsia="Calibri" w:hAnsi="Trebuchet MS" w:cs="Arial"/>
          <w:b/>
          <w:bCs/>
        </w:rPr>
      </w:pPr>
      <w:r w:rsidRPr="006522AF">
        <w:rPr>
          <w:rFonts w:ascii="Trebuchet MS" w:eastAsia="Calibri" w:hAnsi="Trebuchet MS" w:cs="Arial"/>
          <w:b/>
          <w:bCs/>
        </w:rPr>
        <w:t>În funcție de solicitant, valoarea finanțării nerambursabile se va stabili astfel:</w:t>
      </w:r>
      <w:r w:rsidRPr="006522AF">
        <w:rPr>
          <w:rFonts w:ascii="Trebuchet MS" w:eastAsia="Calibri" w:hAnsi="Trebuchet MS" w:cs="Arial"/>
          <w:b/>
          <w:bCs/>
          <w:highlight w:val="yellow"/>
        </w:rPr>
        <w:t xml:space="preserve"> </w:t>
      </w:r>
    </w:p>
    <w:p w:rsidR="00AE72AB" w:rsidRPr="006522AF" w:rsidRDefault="00AE72AB" w:rsidP="002061F3">
      <w:pPr>
        <w:numPr>
          <w:ilvl w:val="0"/>
          <w:numId w:val="66"/>
        </w:numPr>
        <w:spacing w:after="0" w:line="240" w:lineRule="auto"/>
        <w:contextualSpacing/>
        <w:jc w:val="both"/>
        <w:rPr>
          <w:rFonts w:ascii="Trebuchet MS" w:eastAsia="Calibri" w:hAnsi="Trebuchet MS" w:cs="Arial"/>
          <w:bCs/>
          <w:lang w:eastAsia="ro-RO"/>
        </w:rPr>
      </w:pPr>
      <w:r w:rsidRPr="006522AF">
        <w:rPr>
          <w:rFonts w:ascii="Trebuchet MS" w:eastAsia="Calibri" w:hAnsi="Trebuchet MS" w:cs="Arial"/>
          <w:bCs/>
          <w:lang w:eastAsia="ro-RO"/>
        </w:rPr>
        <w:t xml:space="preserve">În cazul solicitantului autoritate a administraţiei publice centrale finanţată integral de la bugetul de stat/bugetul asigurărilor sociale sau finanțată parţial din venituri proprii şi bugetul de stat/bugetul asigurărilor sociale, valoarea finanțării nerambursabile </w:t>
      </w:r>
      <w:r w:rsidRPr="006522AF">
        <w:rPr>
          <w:rFonts w:ascii="Trebuchet MS" w:eastAsia="Calibri" w:hAnsi="Trebuchet MS" w:cs="Arial"/>
          <w:b/>
          <w:bCs/>
          <w:lang w:eastAsia="ro-RO"/>
        </w:rPr>
        <w:t>este egală</w:t>
      </w:r>
      <w:r w:rsidRPr="006522AF">
        <w:rPr>
          <w:rFonts w:ascii="Trebuchet MS" w:eastAsia="Calibri" w:hAnsi="Trebuchet MS" w:cs="Arial"/>
          <w:bCs/>
          <w:lang w:eastAsia="ro-RO"/>
        </w:rPr>
        <w:t xml:space="preserve"> </w:t>
      </w:r>
      <w:r w:rsidRPr="006522AF">
        <w:rPr>
          <w:rFonts w:ascii="Trebuchet MS" w:eastAsia="Calibri" w:hAnsi="Trebuchet MS" w:cs="Arial"/>
          <w:b/>
          <w:bCs/>
          <w:lang w:eastAsia="ro-RO"/>
        </w:rPr>
        <w:t>cu finanțarea din Fondul European de Dezvoltare Regională și va fi calculată automat de către aplicația MySMIS2014</w:t>
      </w:r>
      <w:r w:rsidRPr="006522AF">
        <w:rPr>
          <w:rFonts w:ascii="Trebuchet MS" w:eastAsia="Calibri" w:hAnsi="Trebuchet MS" w:cs="Arial"/>
          <w:bCs/>
          <w:lang w:eastAsia="ro-RO"/>
        </w:rPr>
        <w:t>.</w:t>
      </w:r>
    </w:p>
    <w:p w:rsidR="00AE72AB" w:rsidRPr="006522AF" w:rsidRDefault="00AE72AB" w:rsidP="00A83531">
      <w:pPr>
        <w:numPr>
          <w:ilvl w:val="0"/>
          <w:numId w:val="66"/>
        </w:numPr>
        <w:tabs>
          <w:tab w:val="left" w:pos="8505"/>
        </w:tabs>
        <w:spacing w:after="0" w:line="240" w:lineRule="auto"/>
        <w:contextualSpacing/>
        <w:jc w:val="both"/>
        <w:rPr>
          <w:rFonts w:ascii="Trebuchet MS" w:eastAsia="Calibri" w:hAnsi="Trebuchet MS" w:cs="Arial"/>
          <w:bCs/>
          <w:lang w:eastAsia="ro-RO"/>
        </w:rPr>
      </w:pPr>
      <w:r w:rsidRPr="006522AF">
        <w:rPr>
          <w:rFonts w:ascii="Trebuchet MS" w:eastAsia="Calibri" w:hAnsi="Trebuchet MS" w:cs="Arial"/>
          <w:bCs/>
          <w:lang w:eastAsia="ro-RO"/>
        </w:rPr>
        <w:t>În cazul solicitantului asociație care este înființată și funcționează în temeiul OG nr.26/2000 cu privire la asociații și fundații, cu modificările și completările ulterioare, valoarea finanțării nerambursabile este maximum 98% din valoarea eligibilă a proiectului și va fi calculată și completată în aplicația MySMIS2014 de către solicitant.</w:t>
      </w:r>
      <w:r w:rsidR="00404622">
        <w:rPr>
          <w:rFonts w:ascii="Trebuchet MS" w:eastAsia="Calibri" w:hAnsi="Trebuchet MS" w:cs="Arial"/>
          <w:bCs/>
          <w:lang w:eastAsia="ro-RO"/>
        </w:rPr>
        <w:t xml:space="preserve"> Excepție fac</w:t>
      </w:r>
      <w:r w:rsidR="002B2A22">
        <w:rPr>
          <w:rFonts w:ascii="Trebuchet MS" w:eastAsia="Calibri" w:hAnsi="Trebuchet MS" w:cs="Arial"/>
          <w:bCs/>
          <w:lang w:eastAsia="ro-RO"/>
        </w:rPr>
        <w:t>e/fac</w:t>
      </w:r>
      <w:r w:rsidR="00404622">
        <w:rPr>
          <w:rFonts w:ascii="Trebuchet MS" w:eastAsia="Calibri" w:hAnsi="Trebuchet MS" w:cs="Arial"/>
          <w:bCs/>
          <w:lang w:eastAsia="ro-RO"/>
        </w:rPr>
        <w:t xml:space="preserve"> proiectul/proiectele depuse în parteneriat pentru care </w:t>
      </w:r>
      <w:r w:rsidR="00404622" w:rsidRPr="006522AF">
        <w:rPr>
          <w:rFonts w:ascii="Trebuchet MS" w:eastAsia="Calibri" w:hAnsi="Trebuchet MS" w:cs="Arial"/>
          <w:bCs/>
          <w:lang w:eastAsia="ro-RO"/>
        </w:rPr>
        <w:t xml:space="preserve">valoarea finanțării nerambursabile este maximum </w:t>
      </w:r>
      <w:r w:rsidR="00404622">
        <w:rPr>
          <w:rFonts w:ascii="Trebuchet MS" w:eastAsia="Calibri" w:hAnsi="Trebuchet MS" w:cs="Arial"/>
          <w:bCs/>
          <w:lang w:eastAsia="ro-RO"/>
        </w:rPr>
        <w:t>100</w:t>
      </w:r>
      <w:r w:rsidR="00404622" w:rsidRPr="006522AF">
        <w:rPr>
          <w:rFonts w:ascii="Trebuchet MS" w:eastAsia="Calibri" w:hAnsi="Trebuchet MS" w:cs="Arial"/>
          <w:bCs/>
          <w:lang w:eastAsia="ro-RO"/>
        </w:rPr>
        <w:t>% din valoarea eligibilă a proiectului</w:t>
      </w:r>
      <w:r w:rsidR="00404622">
        <w:rPr>
          <w:rFonts w:ascii="Trebuchet MS" w:eastAsia="Calibri" w:hAnsi="Trebuchet MS" w:cs="Arial"/>
          <w:bCs/>
          <w:lang w:eastAsia="ro-RO"/>
        </w:rPr>
        <w:t>.</w:t>
      </w:r>
      <w:r w:rsidRPr="006522AF">
        <w:rPr>
          <w:rFonts w:ascii="Trebuchet MS" w:eastAsia="Calibri" w:hAnsi="Trebuchet MS" w:cs="Arial"/>
          <w:bCs/>
          <w:lang w:eastAsia="ro-RO"/>
        </w:rPr>
        <w:t xml:space="preserve"> </w:t>
      </w:r>
    </w:p>
    <w:p w:rsidR="00AE72AB" w:rsidRPr="006522AF" w:rsidRDefault="00AE72AB" w:rsidP="00AE72AB">
      <w:pPr>
        <w:numPr>
          <w:ilvl w:val="0"/>
          <w:numId w:val="66"/>
        </w:numPr>
        <w:spacing w:after="0" w:line="240" w:lineRule="auto"/>
        <w:contextualSpacing/>
        <w:jc w:val="both"/>
        <w:rPr>
          <w:rFonts w:ascii="Trebuchet MS" w:eastAsia="Calibri" w:hAnsi="Trebuchet MS" w:cs="Arial"/>
          <w:bCs/>
          <w:lang w:eastAsia="ro-RO"/>
        </w:rPr>
      </w:pPr>
      <w:r w:rsidRPr="006522AF">
        <w:rPr>
          <w:rFonts w:ascii="Trebuchet MS" w:eastAsia="Calibri" w:hAnsi="Trebuchet MS" w:cs="Arial"/>
          <w:bCs/>
          <w:lang w:eastAsia="ro-RO"/>
        </w:rPr>
        <w:t xml:space="preserve">În cazul solicitantului: </w:t>
      </w:r>
      <w:r w:rsidRPr="006522AF">
        <w:rPr>
          <w:rFonts w:ascii="Trebuchet MS" w:eastAsia="Calibri" w:hAnsi="Trebuchet MS" w:cs="Arial"/>
          <w:bCs/>
          <w:i/>
          <w:lang w:eastAsia="ro-RO"/>
        </w:rPr>
        <w:t>organism neguvernamental nonprofit, de utilitate publică, cu personalitate juridică, care funcţionează în domeniul dezvoltării regionale</w:t>
      </w:r>
      <w:r w:rsidRPr="006522AF">
        <w:rPr>
          <w:rFonts w:ascii="Trebuchet MS" w:eastAsia="Calibri" w:hAnsi="Trebuchet MS" w:cs="Arial"/>
          <w:bCs/>
          <w:lang w:eastAsia="ro-RO"/>
        </w:rPr>
        <w:t xml:space="preserve"> înființat în baza Legii nr.315 din 28 iunie 2004 privind dezvoltarea regională în România sau </w:t>
      </w:r>
      <w:r w:rsidRPr="006522AF">
        <w:rPr>
          <w:rFonts w:ascii="Trebuchet MS" w:eastAsia="Calibri" w:hAnsi="Trebuchet MS" w:cs="Arial"/>
          <w:bCs/>
          <w:i/>
          <w:lang w:eastAsia="ro-RO"/>
        </w:rPr>
        <w:t>asociaţie de dezvoltare intercomunitară</w:t>
      </w:r>
      <w:r w:rsidRPr="006522AF">
        <w:rPr>
          <w:rFonts w:ascii="Trebuchet MS" w:eastAsia="Calibri" w:hAnsi="Trebuchet MS" w:cs="Arial"/>
          <w:bCs/>
          <w:lang w:eastAsia="ro-RO"/>
        </w:rPr>
        <w:t xml:space="preserve"> înființată în baza Legii nr. 215/2001 a administrației publice locale cu modificările si completările ulterioare și OUG 13/2008 pentru modificarea şi completarea Legii serviciilor comunitare de utilităţi publice nr. 51/2006, valoarea finanțării nerambursabile este de maximum 100% din valoarea eligibilă a proiectului și va fi calculată și completată în aplicația MySMIS2014 de către solicitant.</w:t>
      </w:r>
    </w:p>
    <w:p w:rsidR="00AE72AB" w:rsidRPr="006522AF" w:rsidRDefault="00AE72AB" w:rsidP="002061F3">
      <w:pPr>
        <w:numPr>
          <w:ilvl w:val="0"/>
          <w:numId w:val="23"/>
        </w:numPr>
        <w:spacing w:after="0" w:line="240" w:lineRule="auto"/>
        <w:jc w:val="both"/>
        <w:rPr>
          <w:rFonts w:ascii="Trebuchet MS" w:eastAsia="Times New Roman" w:hAnsi="Trebuchet MS" w:cs="Arial"/>
          <w:lang w:eastAsia="ro-RO"/>
        </w:rPr>
      </w:pPr>
      <w:r w:rsidRPr="006522AF">
        <w:rPr>
          <w:rFonts w:ascii="Trebuchet MS" w:eastAsia="Times New Roman" w:hAnsi="Trebuchet MS" w:cs="Arial"/>
          <w:lang w:eastAsia="ro-RO"/>
        </w:rPr>
        <w:t>Ajutor de stat: se selectează DA sau NU, în funcție de proiect.</w:t>
      </w:r>
      <w:r w:rsidR="007B0015" w:rsidRPr="006522AF">
        <w:rPr>
          <w:rFonts w:ascii="Trebuchet MS" w:eastAsia="Times New Roman" w:hAnsi="Trebuchet MS" w:cs="Arial"/>
          <w:lang w:eastAsia="ro-RO"/>
        </w:rPr>
        <w:t xml:space="preserve"> Solicitanţii POAT vor selecta NU</w:t>
      </w:r>
    </w:p>
    <w:p w:rsidR="00470B81" w:rsidRDefault="00AE72AB" w:rsidP="00470B81">
      <w:pPr>
        <w:numPr>
          <w:ilvl w:val="0"/>
          <w:numId w:val="23"/>
        </w:numPr>
        <w:spacing w:after="0" w:line="240" w:lineRule="auto"/>
        <w:jc w:val="both"/>
        <w:rPr>
          <w:rFonts w:ascii="Trebuchet MS" w:eastAsia="Times New Roman" w:hAnsi="Trebuchet MS" w:cs="Arial"/>
          <w:lang w:eastAsia="ro-RO"/>
        </w:rPr>
      </w:pPr>
      <w:r w:rsidRPr="006522AF">
        <w:rPr>
          <w:rFonts w:ascii="Trebuchet MS" w:eastAsia="Times New Roman" w:hAnsi="Trebuchet MS" w:cs="Arial"/>
          <w:lang w:eastAsia="ro-RO"/>
        </w:rPr>
        <w:t>Referință document atașat: se selectează din nomenclator</w:t>
      </w:r>
      <w:r w:rsidR="006C4898" w:rsidRPr="006522AF">
        <w:rPr>
          <w:rFonts w:ascii="Trebuchet MS" w:eastAsia="Times New Roman" w:hAnsi="Trebuchet MS" w:cs="Arial"/>
          <w:lang w:eastAsia="ro-RO"/>
        </w:rPr>
        <w:t xml:space="preserve"> documentul ataşat în pagina principală pentru fundamentarea costurilor</w:t>
      </w:r>
      <w:r w:rsidRPr="006522AF">
        <w:rPr>
          <w:rFonts w:ascii="Trebuchet MS" w:eastAsia="Times New Roman" w:hAnsi="Trebuchet MS" w:cs="Arial"/>
          <w:lang w:eastAsia="ro-RO"/>
        </w:rPr>
        <w:t>.</w:t>
      </w:r>
    </w:p>
    <w:p w:rsidR="00AE72AB" w:rsidRPr="00470B81" w:rsidRDefault="00A85D66" w:rsidP="00470B81">
      <w:pPr>
        <w:spacing w:after="0" w:line="240" w:lineRule="auto"/>
        <w:ind w:left="720"/>
        <w:jc w:val="both"/>
        <w:rPr>
          <w:rFonts w:ascii="Trebuchet MS" w:eastAsia="Times New Roman" w:hAnsi="Trebuchet MS" w:cs="Arial"/>
          <w:lang w:eastAsia="ro-RO"/>
        </w:rPr>
      </w:pPr>
      <w:r w:rsidRPr="00B161ED">
        <w:rPr>
          <w:noProof/>
          <w:lang w:eastAsia="ro-RO"/>
        </w:rPr>
        <w:drawing>
          <wp:anchor distT="0" distB="0" distL="114300" distR="114300" simplePos="0" relativeHeight="251667456" behindDoc="0" locked="0" layoutInCell="1" allowOverlap="1" wp14:anchorId="5692630B" wp14:editId="48EE8C6A">
            <wp:simplePos x="0" y="0"/>
            <wp:positionH relativeFrom="column">
              <wp:posOffset>635</wp:posOffset>
            </wp:positionH>
            <wp:positionV relativeFrom="paragraph">
              <wp:posOffset>72390</wp:posOffset>
            </wp:positionV>
            <wp:extent cx="320040" cy="320040"/>
            <wp:effectExtent l="0" t="0" r="3810" b="3810"/>
            <wp:wrapSquare wrapText="left"/>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20040" cy="320040"/>
                    </a:xfrm>
                    <a:prstGeom prst="rect">
                      <a:avLst/>
                    </a:prstGeom>
                    <a:noFill/>
                  </pic:spPr>
                </pic:pic>
              </a:graphicData>
            </a:graphic>
            <wp14:sizeRelH relativeFrom="margin">
              <wp14:pctWidth>0</wp14:pctWidth>
            </wp14:sizeRelH>
            <wp14:sizeRelV relativeFrom="margin">
              <wp14:pctHeight>0</wp14:pctHeight>
            </wp14:sizeRelV>
          </wp:anchor>
        </w:drawing>
      </w:r>
    </w:p>
    <w:p w:rsidR="00AE72AB" w:rsidRPr="00B161ED" w:rsidRDefault="00AE72AB" w:rsidP="00AE72AB">
      <w:pPr>
        <w:spacing w:after="120" w:line="240" w:lineRule="auto"/>
        <w:jc w:val="both"/>
        <w:rPr>
          <w:rFonts w:ascii="Trebuchet MS" w:hAnsi="Trebuchet MS"/>
          <w:b/>
          <w:color w:val="FF0000"/>
        </w:rPr>
      </w:pPr>
      <w:r w:rsidRPr="00B161ED">
        <w:rPr>
          <w:rFonts w:ascii="Trebuchet MS" w:hAnsi="Trebuchet MS"/>
          <w:b/>
          <w:color w:val="FF0000"/>
        </w:rPr>
        <w:t>Atenție:</w:t>
      </w:r>
    </w:p>
    <w:p w:rsidR="00AE72AB" w:rsidRPr="00B161ED" w:rsidRDefault="00AE72AB" w:rsidP="002061F3">
      <w:pPr>
        <w:spacing w:after="0" w:line="240" w:lineRule="auto"/>
        <w:jc w:val="both"/>
        <w:rPr>
          <w:rFonts w:ascii="Trebuchet MS" w:eastAsia="Times New Roman" w:hAnsi="Trebuchet MS" w:cs="Arial"/>
          <w:color w:val="FF0000"/>
          <w:lang w:eastAsia="ro-RO"/>
        </w:rPr>
      </w:pPr>
      <w:r w:rsidRPr="00B161ED">
        <w:rPr>
          <w:rFonts w:ascii="Trebuchet MS" w:hAnsi="Trebuchet MS"/>
          <w:color w:val="FF0000"/>
        </w:rPr>
        <w:t>La această funcție se vor atașa următoarele documente</w:t>
      </w:r>
      <w:r w:rsidR="009C2715">
        <w:rPr>
          <w:rFonts w:ascii="Trebuchet MS" w:hAnsi="Trebuchet MS"/>
          <w:color w:val="FF0000"/>
        </w:rPr>
        <w:t xml:space="preserve"> (fără a depăși dimensiunea de 50MB)</w:t>
      </w:r>
      <w:r w:rsidR="00D70297">
        <w:rPr>
          <w:rFonts w:ascii="Trebuchet MS" w:hAnsi="Trebuchet MS"/>
          <w:color w:val="FF0000"/>
        </w:rPr>
        <w:t>:</w:t>
      </w:r>
    </w:p>
    <w:p w:rsidR="00AE72AB" w:rsidRDefault="00AE72AB" w:rsidP="002061F3">
      <w:pPr>
        <w:numPr>
          <w:ilvl w:val="0"/>
          <w:numId w:val="23"/>
        </w:numPr>
        <w:spacing w:after="0" w:line="240" w:lineRule="auto"/>
        <w:jc w:val="both"/>
        <w:rPr>
          <w:ins w:id="151" w:author="Daniela Balan" w:date="2018-06-20T12:55:00Z"/>
          <w:rFonts w:ascii="Trebuchet MS" w:eastAsia="Times New Roman" w:hAnsi="Trebuchet MS" w:cs="Arial"/>
          <w:color w:val="FF0000"/>
          <w:lang w:eastAsia="ro-RO"/>
        </w:rPr>
      </w:pPr>
      <w:r w:rsidRPr="00B161ED">
        <w:rPr>
          <w:rFonts w:ascii="Trebuchet MS" w:eastAsia="Times New Roman" w:hAnsi="Trebuchet MS" w:cs="Arial"/>
          <w:color w:val="FF0000"/>
          <w:lang w:eastAsia="ro-RO"/>
        </w:rPr>
        <w:t xml:space="preserve">documente justificative (oferte de preț, prospectări de piață, contracte similare anterioare etc.), din care să reiasă prețul unitar prevăzut în buget pentru fiecare articol. Aceste documente pot fi incluse în unul sau mai multe documente </w:t>
      </w:r>
      <w:r w:rsidRPr="00B161ED">
        <w:rPr>
          <w:rFonts w:ascii="Trebuchet MS" w:eastAsia="Times New Roman" w:hAnsi="Trebuchet MS" w:cs="Arial"/>
          <w:i/>
          <w:color w:val="FF0000"/>
          <w:lang w:eastAsia="ro-RO"/>
        </w:rPr>
        <w:t>pdf</w:t>
      </w:r>
      <w:r w:rsidRPr="00B161ED">
        <w:rPr>
          <w:rFonts w:ascii="Trebuchet MS" w:eastAsia="Times New Roman" w:hAnsi="Trebuchet MS" w:cs="Arial"/>
          <w:color w:val="FF0000"/>
          <w:lang w:eastAsia="ro-RO"/>
        </w:rPr>
        <w:t>, care trebuie semnat(e) electronic de reprezentantul legal sau de persoana împuternicită.</w:t>
      </w:r>
    </w:p>
    <w:p w:rsidR="00555A80" w:rsidRPr="00555A80" w:rsidRDefault="00555A80" w:rsidP="00555A80">
      <w:pPr>
        <w:numPr>
          <w:ilvl w:val="0"/>
          <w:numId w:val="23"/>
        </w:numPr>
        <w:spacing w:after="0" w:line="240" w:lineRule="auto"/>
        <w:jc w:val="both"/>
        <w:rPr>
          <w:rFonts w:ascii="Trebuchet MS" w:hAnsi="Trebuchet MS"/>
          <w:color w:val="FF0000"/>
          <w:rPrChange w:id="152" w:author="Daniela Balan" w:date="2018-06-20T12:55:00Z">
            <w:rPr>
              <w:rFonts w:ascii="Trebuchet MS" w:eastAsia="Times New Roman" w:hAnsi="Trebuchet MS" w:cs="Arial"/>
              <w:color w:val="FF0000"/>
              <w:lang w:eastAsia="ro-RO"/>
            </w:rPr>
          </w:rPrChange>
        </w:rPr>
      </w:pPr>
      <w:ins w:id="153" w:author="Daniela Balan" w:date="2018-06-20T12:55:00Z">
        <w:r w:rsidRPr="00B161ED">
          <w:rPr>
            <w:rFonts w:ascii="Trebuchet MS" w:hAnsi="Trebuchet MS"/>
            <w:color w:val="FF0000"/>
          </w:rPr>
          <w:t>declarația privind eligibilitatea TVA aferentă cheltuielilor ce vor fi efectuate în cadrul operațiunii propuse spre finanţare din FEDR, FSE și FC 2014-2020</w:t>
        </w:r>
        <w:r>
          <w:rPr>
            <w:rFonts w:ascii="Trebuchet MS" w:hAnsi="Trebuchet MS"/>
            <w:color w:val="FF0000"/>
          </w:rPr>
          <w:t xml:space="preserve"> </w:t>
        </w:r>
        <w:r w:rsidRPr="0033334F">
          <w:rPr>
            <w:rFonts w:ascii="Trebuchet MS" w:hAnsi="Trebuchet MS"/>
            <w:bCs/>
            <w:color w:val="FF0000"/>
          </w:rPr>
          <w:t>(cu excepția proiectelor care vizează exclusiv rambursarea cheltuielilor salariale)</w:t>
        </w:r>
        <w:r w:rsidRPr="0033334F">
          <w:rPr>
            <w:rFonts w:ascii="Trebuchet MS" w:hAnsi="Trebuchet MS"/>
            <w:color w:val="FF0000"/>
          </w:rPr>
          <w:t>;</w:t>
        </w:r>
      </w:ins>
    </w:p>
    <w:p w:rsidR="00AE72AB" w:rsidRPr="00A85D66" w:rsidRDefault="00AE72AB" w:rsidP="002061F3">
      <w:pPr>
        <w:numPr>
          <w:ilvl w:val="0"/>
          <w:numId w:val="23"/>
        </w:numPr>
        <w:spacing w:after="0" w:line="240" w:lineRule="auto"/>
        <w:jc w:val="both"/>
        <w:rPr>
          <w:rFonts w:ascii="Trebuchet MS" w:eastAsia="Times New Roman" w:hAnsi="Trebuchet MS" w:cs="Arial"/>
          <w:color w:val="FF0000"/>
          <w:lang w:eastAsia="ro-RO"/>
        </w:rPr>
      </w:pPr>
      <w:r w:rsidRPr="00B161ED">
        <w:rPr>
          <w:rFonts w:ascii="Trebuchet MS" w:eastAsia="Times New Roman" w:hAnsi="Trebuchet MS" w:cs="Arial"/>
          <w:color w:val="FF0000"/>
          <w:lang w:eastAsia="ro-RO"/>
        </w:rPr>
        <w:t xml:space="preserve">state de plată pentru personalul implicat în coordonarea, gestionarea și controlul fondurilor ESI, în cazul proiectelor destinate finanțării cheltuielilor de personal </w:t>
      </w:r>
      <w:r w:rsidRPr="00B161ED">
        <w:rPr>
          <w:rFonts w:ascii="Trebuchet MS" w:eastAsia="Times New Roman" w:hAnsi="Trebuchet MS" w:cs="Arial"/>
          <w:color w:val="FF0000"/>
          <w:lang w:eastAsia="ro-RO"/>
        </w:rPr>
        <w:lastRenderedPageBreak/>
        <w:t>pentru aceste structuri.</w:t>
      </w:r>
      <w:r w:rsidRPr="00A85D66">
        <w:rPr>
          <w:rFonts w:ascii="Trebuchet MS" w:eastAsia="Times New Roman" w:hAnsi="Trebuchet MS" w:cs="Arial"/>
          <w:color w:val="FF0000"/>
          <w:lang w:eastAsia="ro-RO"/>
        </w:rPr>
        <w:t xml:space="preserve">statele de plată pentru  membrii echipei de proiect </w:t>
      </w:r>
      <w:r w:rsidR="003958D0">
        <w:rPr>
          <w:rFonts w:ascii="Trebuchet MS" w:eastAsia="Times New Roman" w:hAnsi="Trebuchet MS" w:cs="Arial"/>
          <w:color w:val="FF0000"/>
          <w:lang w:eastAsia="ro-RO"/>
        </w:rPr>
        <w:t>în cazul în care se solicită cheltuieli salariale cu membrii echipei de proiect</w:t>
      </w:r>
      <w:r w:rsidRPr="00D57320">
        <w:rPr>
          <w:rFonts w:ascii="Trebuchet MS" w:eastAsia="Times New Roman" w:hAnsi="Trebuchet MS" w:cs="Arial"/>
          <w:color w:val="FF0000"/>
          <w:lang w:eastAsia="ro-RO"/>
        </w:rPr>
        <w:t>.</w:t>
      </w:r>
    </w:p>
    <w:p w:rsidR="00D57320" w:rsidRPr="00470B81" w:rsidRDefault="00AE72AB" w:rsidP="005246A0">
      <w:pPr>
        <w:numPr>
          <w:ilvl w:val="0"/>
          <w:numId w:val="23"/>
        </w:numPr>
        <w:spacing w:after="0" w:line="240" w:lineRule="auto"/>
        <w:jc w:val="both"/>
        <w:rPr>
          <w:rFonts w:ascii="Trebuchet MS" w:eastAsia="Times New Roman" w:hAnsi="Trebuchet MS" w:cs="Arial"/>
          <w:color w:val="FF0000"/>
          <w:lang w:eastAsia="ro-RO"/>
        </w:rPr>
      </w:pPr>
      <w:r w:rsidRPr="00B161ED">
        <w:rPr>
          <w:rFonts w:ascii="Trebuchet MS" w:eastAsia="Times New Roman" w:hAnsi="Trebuchet MS" w:cs="Arial"/>
          <w:color w:val="FF0000"/>
          <w:lang w:eastAsia="ro-RO"/>
        </w:rPr>
        <w:t xml:space="preserve">Corelarea indicatori – buget (formular standard anexat la </w:t>
      </w:r>
      <w:r w:rsidRPr="00B161ED">
        <w:rPr>
          <w:rFonts w:ascii="Trebuchet MS" w:eastAsia="Times New Roman" w:hAnsi="Trebuchet MS" w:cs="Arial"/>
          <w:i/>
          <w:color w:val="FF0000"/>
          <w:lang w:eastAsia="ro-RO"/>
        </w:rPr>
        <w:t>Ghidul Solicitantului – condiții specifice</w:t>
      </w:r>
      <w:r w:rsidRPr="00B161ED">
        <w:rPr>
          <w:rFonts w:ascii="Trebuchet MS" w:eastAsia="Times New Roman" w:hAnsi="Trebuchet MS" w:cs="Arial"/>
          <w:color w:val="FF0000"/>
          <w:lang w:eastAsia="ro-RO"/>
        </w:rPr>
        <w:t>, care s</w:t>
      </w:r>
      <w:r w:rsidR="00A85D66">
        <w:rPr>
          <w:rFonts w:ascii="Trebuchet MS" w:eastAsia="Times New Roman" w:hAnsi="Trebuchet MS" w:cs="Arial"/>
          <w:color w:val="FF0000"/>
          <w:lang w:eastAsia="ro-RO"/>
        </w:rPr>
        <w:t>e</w:t>
      </w:r>
      <w:r w:rsidRPr="00B161ED">
        <w:rPr>
          <w:rFonts w:ascii="Trebuchet MS" w:eastAsia="Times New Roman" w:hAnsi="Trebuchet MS" w:cs="Arial"/>
          <w:color w:val="FF0000"/>
          <w:lang w:eastAsia="ro-RO"/>
        </w:rPr>
        <w:t xml:space="preserve"> va completa, semna și atașa la această funcție).</w:t>
      </w:r>
    </w:p>
    <w:p w:rsidR="005246A0" w:rsidRPr="00A83531" w:rsidRDefault="00D70297" w:rsidP="005246A0">
      <w:pPr>
        <w:spacing w:after="0" w:line="240" w:lineRule="auto"/>
        <w:jc w:val="both"/>
        <w:rPr>
          <w:rFonts w:ascii="Trebuchet MS" w:hAnsi="Trebuchet MS"/>
          <w:b/>
        </w:rPr>
      </w:pPr>
      <w:r w:rsidRPr="00A83531">
        <w:rPr>
          <w:rFonts w:ascii="Trebuchet MS" w:hAnsi="Trebuchet MS"/>
          <w:b/>
        </w:rPr>
        <w:t>Ataşarea documentelor justificative pentru fundamentarea costurilor se realizează în pagina principală a funcţiei „Buget-Activităţi şi cheltuieli” – secţiunea „Ataşare documente”. Aceste documente trebuie să fie ataşate înainte de introducerea bugetului aferent activităţilor/subactivităţilor. Pentru a ataşa un document se apasă butonul „Fişier nou”, se completează datele din fereastra deschisă şi se salvează.</w:t>
      </w:r>
    </w:p>
    <w:p w:rsidR="00D56E5E" w:rsidRPr="00A83531" w:rsidRDefault="00D56E5E" w:rsidP="005246A0">
      <w:pPr>
        <w:spacing w:after="0" w:line="240" w:lineRule="auto"/>
        <w:jc w:val="both"/>
        <w:rPr>
          <w:rFonts w:ascii="Trebuchet MS" w:hAnsi="Trebuchet MS"/>
          <w:b/>
        </w:rPr>
      </w:pPr>
      <w:r w:rsidRPr="00A83531">
        <w:rPr>
          <w:rFonts w:ascii="Trebuchet MS" w:hAnsi="Trebuchet MS"/>
          <w:b/>
        </w:rPr>
        <w:t>Pentru a şterge o activitate se aplică principiul ştergerii informaţiilor de la sfârşit la început (respectiv se vor şterge subactivităţile iar apoi activitatea principală).</w:t>
      </w:r>
    </w:p>
    <w:p w:rsidR="00F1247D" w:rsidRPr="00470B81" w:rsidRDefault="00D56E5E" w:rsidP="005246A0">
      <w:pPr>
        <w:spacing w:after="0" w:line="240" w:lineRule="auto"/>
        <w:jc w:val="both"/>
        <w:rPr>
          <w:rFonts w:ascii="Trebuchet MS" w:hAnsi="Trebuchet MS"/>
          <w:b/>
        </w:rPr>
      </w:pPr>
      <w:r w:rsidRPr="00A83531">
        <w:rPr>
          <w:rFonts w:ascii="Trebuchet MS" w:hAnsi="Trebuchet MS"/>
          <w:b/>
        </w:rPr>
        <w:t xml:space="preserve">Cheltuielile se introduc pentru fiecare subactivitate în parte. Nu pot fi introduse cheltuieli care nu pot fi asociate anumitor subactivităţi/activităţi. </w:t>
      </w:r>
    </w:p>
    <w:tbl>
      <w:tblPr>
        <w:tblStyle w:val="TableGrid"/>
        <w:tblW w:w="9322" w:type="dxa"/>
        <w:tblLayout w:type="fixed"/>
        <w:tblLook w:val="04A0" w:firstRow="1" w:lastRow="0" w:firstColumn="1" w:lastColumn="0" w:noHBand="0" w:noVBand="1"/>
      </w:tblPr>
      <w:tblGrid>
        <w:gridCol w:w="817"/>
        <w:gridCol w:w="851"/>
        <w:gridCol w:w="425"/>
        <w:gridCol w:w="425"/>
        <w:gridCol w:w="851"/>
        <w:gridCol w:w="567"/>
        <w:gridCol w:w="682"/>
        <w:gridCol w:w="506"/>
        <w:gridCol w:w="622"/>
        <w:gridCol w:w="506"/>
        <w:gridCol w:w="506"/>
        <w:gridCol w:w="506"/>
        <w:gridCol w:w="506"/>
        <w:gridCol w:w="506"/>
        <w:gridCol w:w="506"/>
        <w:gridCol w:w="540"/>
      </w:tblGrid>
      <w:tr w:rsidR="00337B4D" w:rsidRPr="00337B4D" w:rsidTr="00EB6CE4">
        <w:tc>
          <w:tcPr>
            <w:tcW w:w="817" w:type="dxa"/>
          </w:tcPr>
          <w:p w:rsidR="00F1247D" w:rsidRPr="00337B4D" w:rsidRDefault="000F5A7A" w:rsidP="005246A0">
            <w:pPr>
              <w:spacing w:after="0" w:line="240" w:lineRule="auto"/>
              <w:jc w:val="both"/>
              <w:rPr>
                <w:b/>
                <w:sz w:val="14"/>
                <w:szCs w:val="14"/>
              </w:rPr>
            </w:pPr>
            <w:r w:rsidRPr="00337B4D">
              <w:rPr>
                <w:b/>
                <w:sz w:val="14"/>
                <w:szCs w:val="14"/>
              </w:rPr>
              <w:t>Activităţi/Cheltuieli</w:t>
            </w:r>
          </w:p>
        </w:tc>
        <w:tc>
          <w:tcPr>
            <w:tcW w:w="851" w:type="dxa"/>
          </w:tcPr>
          <w:p w:rsidR="000F5A7A" w:rsidRPr="00337B4D" w:rsidRDefault="000F5A7A" w:rsidP="000F5A7A">
            <w:pPr>
              <w:spacing w:after="0" w:line="240" w:lineRule="auto"/>
              <w:jc w:val="both"/>
              <w:rPr>
                <w:rFonts w:ascii="Trebuchet MS" w:hAnsi="Trebuchet MS"/>
                <w:b/>
                <w:sz w:val="14"/>
                <w:szCs w:val="14"/>
              </w:rPr>
            </w:pPr>
            <w:r w:rsidRPr="00337B4D">
              <w:rPr>
                <w:rFonts w:ascii="Trebuchet MS" w:hAnsi="Trebuchet MS"/>
                <w:b/>
                <w:sz w:val="14"/>
                <w:szCs w:val="14"/>
              </w:rPr>
              <w:t>Descrierea</w:t>
            </w:r>
          </w:p>
          <w:p w:rsidR="00F1247D" w:rsidRPr="00337B4D" w:rsidRDefault="00D57320" w:rsidP="000F5A7A">
            <w:pPr>
              <w:spacing w:after="0" w:line="240" w:lineRule="auto"/>
              <w:jc w:val="both"/>
              <w:rPr>
                <w:rFonts w:ascii="Trebuchet MS" w:hAnsi="Trebuchet MS"/>
                <w:b/>
                <w:sz w:val="14"/>
                <w:szCs w:val="14"/>
              </w:rPr>
            </w:pPr>
            <w:r w:rsidRPr="00337B4D">
              <w:rPr>
                <w:rFonts w:ascii="Trebuchet MS" w:hAnsi="Trebuchet MS"/>
                <w:b/>
                <w:sz w:val="14"/>
                <w:szCs w:val="14"/>
              </w:rPr>
              <w:t>C</w:t>
            </w:r>
            <w:r w:rsidR="000F5A7A" w:rsidRPr="00337B4D">
              <w:rPr>
                <w:rFonts w:ascii="Trebuchet MS" w:hAnsi="Trebuchet MS"/>
                <w:b/>
                <w:sz w:val="14"/>
                <w:szCs w:val="14"/>
              </w:rPr>
              <w:t>heltuielii</w:t>
            </w:r>
          </w:p>
        </w:tc>
        <w:tc>
          <w:tcPr>
            <w:tcW w:w="425" w:type="dxa"/>
          </w:tcPr>
          <w:p w:rsidR="00F1247D" w:rsidRPr="00337B4D" w:rsidRDefault="000F5A7A" w:rsidP="005246A0">
            <w:pPr>
              <w:spacing w:after="0" w:line="240" w:lineRule="auto"/>
              <w:jc w:val="both"/>
              <w:rPr>
                <w:rFonts w:ascii="Trebuchet MS" w:hAnsi="Trebuchet MS"/>
                <w:b/>
                <w:sz w:val="14"/>
                <w:szCs w:val="14"/>
              </w:rPr>
            </w:pPr>
            <w:r w:rsidRPr="00337B4D">
              <w:rPr>
                <w:rFonts w:ascii="Trebuchet MS" w:hAnsi="Trebuchet MS"/>
                <w:b/>
                <w:sz w:val="14"/>
                <w:szCs w:val="14"/>
              </w:rPr>
              <w:t>Achiziţie</w:t>
            </w:r>
          </w:p>
        </w:tc>
        <w:tc>
          <w:tcPr>
            <w:tcW w:w="425" w:type="dxa"/>
          </w:tcPr>
          <w:p w:rsidR="00F1247D" w:rsidRPr="00337B4D" w:rsidRDefault="000F5A7A" w:rsidP="005246A0">
            <w:pPr>
              <w:spacing w:after="0" w:line="240" w:lineRule="auto"/>
              <w:jc w:val="both"/>
              <w:rPr>
                <w:rFonts w:ascii="Trebuchet MS" w:hAnsi="Trebuchet MS"/>
                <w:b/>
                <w:sz w:val="14"/>
                <w:szCs w:val="14"/>
              </w:rPr>
            </w:pPr>
            <w:r w:rsidRPr="00337B4D">
              <w:rPr>
                <w:rFonts w:ascii="Trebuchet MS" w:hAnsi="Trebuchet MS"/>
                <w:b/>
                <w:sz w:val="14"/>
                <w:szCs w:val="14"/>
              </w:rPr>
              <w:t>U.M</w:t>
            </w:r>
          </w:p>
        </w:tc>
        <w:tc>
          <w:tcPr>
            <w:tcW w:w="851" w:type="dxa"/>
          </w:tcPr>
          <w:p w:rsidR="00F1247D" w:rsidRPr="00337B4D" w:rsidRDefault="000F5A7A" w:rsidP="005246A0">
            <w:pPr>
              <w:spacing w:after="0" w:line="240" w:lineRule="auto"/>
              <w:jc w:val="both"/>
              <w:rPr>
                <w:rFonts w:ascii="Trebuchet MS" w:hAnsi="Trebuchet MS"/>
                <w:b/>
                <w:sz w:val="14"/>
                <w:szCs w:val="14"/>
              </w:rPr>
            </w:pPr>
            <w:r w:rsidRPr="00337B4D">
              <w:rPr>
                <w:rFonts w:ascii="Trebuchet MS" w:hAnsi="Trebuchet MS"/>
                <w:b/>
                <w:sz w:val="14"/>
                <w:szCs w:val="14"/>
              </w:rPr>
              <w:t>Cantitate</w:t>
            </w:r>
          </w:p>
        </w:tc>
        <w:tc>
          <w:tcPr>
            <w:tcW w:w="567" w:type="dxa"/>
          </w:tcPr>
          <w:p w:rsidR="000F5A7A" w:rsidRPr="00337B4D" w:rsidRDefault="000F5A7A" w:rsidP="000F5A7A">
            <w:pPr>
              <w:spacing w:after="0" w:line="240" w:lineRule="auto"/>
              <w:jc w:val="both"/>
              <w:rPr>
                <w:rFonts w:ascii="Trebuchet MS" w:hAnsi="Trebuchet MS"/>
                <w:b/>
                <w:sz w:val="14"/>
                <w:szCs w:val="14"/>
              </w:rPr>
            </w:pPr>
            <w:r w:rsidRPr="00337B4D">
              <w:rPr>
                <w:rFonts w:ascii="Trebuchet MS" w:hAnsi="Trebuchet MS"/>
                <w:b/>
                <w:sz w:val="14"/>
                <w:szCs w:val="14"/>
              </w:rPr>
              <w:t>Preţ unitar</w:t>
            </w:r>
          </w:p>
          <w:p w:rsidR="000F5A7A" w:rsidRPr="00337B4D" w:rsidRDefault="000F5A7A" w:rsidP="000F5A7A">
            <w:pPr>
              <w:spacing w:after="0" w:line="240" w:lineRule="auto"/>
              <w:jc w:val="both"/>
              <w:rPr>
                <w:rFonts w:ascii="Trebuchet MS" w:hAnsi="Trebuchet MS"/>
                <w:b/>
                <w:sz w:val="14"/>
                <w:szCs w:val="14"/>
              </w:rPr>
            </w:pPr>
            <w:r w:rsidRPr="00337B4D">
              <w:rPr>
                <w:rFonts w:ascii="Trebuchet MS" w:hAnsi="Trebuchet MS"/>
                <w:b/>
                <w:sz w:val="14"/>
                <w:szCs w:val="14"/>
              </w:rPr>
              <w:t>(fără TVA)</w:t>
            </w:r>
          </w:p>
          <w:p w:rsidR="00F1247D" w:rsidRPr="00337B4D" w:rsidRDefault="000F5A7A" w:rsidP="000F5A7A">
            <w:pPr>
              <w:spacing w:after="0" w:line="240" w:lineRule="auto"/>
              <w:jc w:val="both"/>
              <w:rPr>
                <w:rFonts w:ascii="Trebuchet MS" w:hAnsi="Trebuchet MS"/>
                <w:b/>
                <w:sz w:val="14"/>
                <w:szCs w:val="14"/>
              </w:rPr>
            </w:pPr>
            <w:r w:rsidRPr="00337B4D">
              <w:rPr>
                <w:rFonts w:ascii="Trebuchet MS" w:hAnsi="Trebuchet MS"/>
                <w:b/>
                <w:sz w:val="14"/>
                <w:szCs w:val="14"/>
              </w:rPr>
              <w:t>[LEI]</w:t>
            </w:r>
          </w:p>
        </w:tc>
        <w:tc>
          <w:tcPr>
            <w:tcW w:w="682" w:type="dxa"/>
          </w:tcPr>
          <w:p w:rsidR="000F5A7A" w:rsidRPr="00337B4D" w:rsidRDefault="000F5A7A" w:rsidP="000F5A7A">
            <w:pPr>
              <w:spacing w:after="0" w:line="240" w:lineRule="auto"/>
              <w:jc w:val="both"/>
              <w:rPr>
                <w:rFonts w:ascii="Trebuchet MS" w:hAnsi="Trebuchet MS"/>
                <w:b/>
                <w:sz w:val="14"/>
                <w:szCs w:val="14"/>
              </w:rPr>
            </w:pPr>
            <w:r w:rsidRPr="00337B4D">
              <w:rPr>
                <w:rFonts w:ascii="Trebuchet MS" w:hAnsi="Trebuchet MS"/>
                <w:b/>
                <w:sz w:val="14"/>
                <w:szCs w:val="14"/>
              </w:rPr>
              <w:t>Valoare totală</w:t>
            </w:r>
          </w:p>
          <w:p w:rsidR="000F5A7A" w:rsidRPr="00337B4D" w:rsidRDefault="000F5A7A" w:rsidP="000F5A7A">
            <w:pPr>
              <w:spacing w:after="0" w:line="240" w:lineRule="auto"/>
              <w:jc w:val="both"/>
              <w:rPr>
                <w:rFonts w:ascii="Trebuchet MS" w:hAnsi="Trebuchet MS"/>
                <w:b/>
                <w:sz w:val="14"/>
                <w:szCs w:val="14"/>
              </w:rPr>
            </w:pPr>
            <w:r w:rsidRPr="00337B4D">
              <w:rPr>
                <w:rFonts w:ascii="Trebuchet MS" w:hAnsi="Trebuchet MS"/>
                <w:b/>
                <w:sz w:val="14"/>
                <w:szCs w:val="14"/>
              </w:rPr>
              <w:t>(fără TVA)</w:t>
            </w:r>
          </w:p>
          <w:p w:rsidR="00F1247D" w:rsidRPr="00337B4D" w:rsidRDefault="000F5A7A" w:rsidP="000F5A7A">
            <w:pPr>
              <w:spacing w:after="0" w:line="240" w:lineRule="auto"/>
              <w:jc w:val="both"/>
              <w:rPr>
                <w:rFonts w:ascii="Trebuchet MS" w:hAnsi="Trebuchet MS"/>
                <w:b/>
                <w:sz w:val="14"/>
                <w:szCs w:val="14"/>
              </w:rPr>
            </w:pPr>
            <w:r w:rsidRPr="00337B4D">
              <w:rPr>
                <w:rFonts w:ascii="Trebuchet MS" w:hAnsi="Trebuchet MS"/>
                <w:b/>
                <w:sz w:val="14"/>
                <w:szCs w:val="14"/>
              </w:rPr>
              <w:t>[LEI]</w:t>
            </w:r>
          </w:p>
        </w:tc>
        <w:tc>
          <w:tcPr>
            <w:tcW w:w="506" w:type="dxa"/>
          </w:tcPr>
          <w:p w:rsidR="000F5A7A" w:rsidRPr="00337B4D" w:rsidRDefault="000F5A7A" w:rsidP="000F5A7A">
            <w:pPr>
              <w:spacing w:after="0" w:line="240" w:lineRule="auto"/>
              <w:jc w:val="both"/>
              <w:rPr>
                <w:rFonts w:ascii="Trebuchet MS" w:hAnsi="Trebuchet MS"/>
                <w:b/>
                <w:sz w:val="14"/>
                <w:szCs w:val="14"/>
              </w:rPr>
            </w:pPr>
            <w:r w:rsidRPr="00337B4D">
              <w:rPr>
                <w:rFonts w:ascii="Trebuchet MS" w:hAnsi="Trebuchet MS"/>
                <w:b/>
                <w:sz w:val="14"/>
                <w:szCs w:val="14"/>
              </w:rPr>
              <w:t>Valoare TVA</w:t>
            </w:r>
          </w:p>
          <w:p w:rsidR="00F1247D" w:rsidRPr="00337B4D" w:rsidRDefault="000F5A7A" w:rsidP="000F5A7A">
            <w:pPr>
              <w:spacing w:after="0" w:line="240" w:lineRule="auto"/>
              <w:jc w:val="both"/>
              <w:rPr>
                <w:rFonts w:ascii="Trebuchet MS" w:hAnsi="Trebuchet MS"/>
                <w:b/>
                <w:sz w:val="14"/>
                <w:szCs w:val="14"/>
              </w:rPr>
            </w:pPr>
            <w:r w:rsidRPr="00337B4D">
              <w:rPr>
                <w:rFonts w:ascii="Trebuchet MS" w:hAnsi="Trebuchet MS"/>
                <w:b/>
                <w:sz w:val="14"/>
                <w:szCs w:val="14"/>
              </w:rPr>
              <w:t>[LEI]</w:t>
            </w:r>
          </w:p>
        </w:tc>
        <w:tc>
          <w:tcPr>
            <w:tcW w:w="622" w:type="dxa"/>
          </w:tcPr>
          <w:p w:rsidR="000F5A7A" w:rsidRPr="00337B4D" w:rsidRDefault="000F5A7A" w:rsidP="000F5A7A">
            <w:pPr>
              <w:spacing w:after="0" w:line="240" w:lineRule="auto"/>
              <w:jc w:val="both"/>
              <w:rPr>
                <w:rFonts w:ascii="Trebuchet MS" w:hAnsi="Trebuchet MS"/>
                <w:b/>
                <w:sz w:val="14"/>
                <w:szCs w:val="14"/>
              </w:rPr>
            </w:pPr>
            <w:r w:rsidRPr="00337B4D">
              <w:rPr>
                <w:rFonts w:ascii="Trebuchet MS" w:hAnsi="Trebuchet MS"/>
                <w:b/>
                <w:sz w:val="14"/>
                <w:szCs w:val="14"/>
              </w:rPr>
              <w:t>Eligibile</w:t>
            </w:r>
          </w:p>
          <w:p w:rsidR="00F1247D" w:rsidRPr="00337B4D" w:rsidRDefault="000F5A7A" w:rsidP="000F5A7A">
            <w:pPr>
              <w:spacing w:after="0" w:line="240" w:lineRule="auto"/>
              <w:jc w:val="both"/>
              <w:rPr>
                <w:rFonts w:ascii="Trebuchet MS" w:hAnsi="Trebuchet MS"/>
                <w:b/>
                <w:sz w:val="14"/>
                <w:szCs w:val="14"/>
              </w:rPr>
            </w:pPr>
            <w:r w:rsidRPr="00337B4D">
              <w:rPr>
                <w:rFonts w:ascii="Trebuchet MS" w:hAnsi="Trebuchet MS"/>
                <w:b/>
                <w:sz w:val="14"/>
                <w:szCs w:val="14"/>
              </w:rPr>
              <w:t>[LEI]</w:t>
            </w:r>
          </w:p>
        </w:tc>
        <w:tc>
          <w:tcPr>
            <w:tcW w:w="506" w:type="dxa"/>
          </w:tcPr>
          <w:p w:rsidR="000F5A7A" w:rsidRPr="00337B4D" w:rsidRDefault="000F5A7A" w:rsidP="000F5A7A">
            <w:pPr>
              <w:spacing w:after="0" w:line="240" w:lineRule="auto"/>
              <w:jc w:val="both"/>
              <w:rPr>
                <w:rFonts w:ascii="Trebuchet MS" w:hAnsi="Trebuchet MS"/>
                <w:b/>
                <w:sz w:val="14"/>
                <w:szCs w:val="14"/>
              </w:rPr>
            </w:pPr>
            <w:r w:rsidRPr="00337B4D">
              <w:rPr>
                <w:rFonts w:ascii="Trebuchet MS" w:hAnsi="Trebuchet MS"/>
                <w:b/>
                <w:sz w:val="14"/>
                <w:szCs w:val="14"/>
              </w:rPr>
              <w:t>TVA eligibile</w:t>
            </w:r>
          </w:p>
          <w:p w:rsidR="00F1247D" w:rsidRPr="00337B4D" w:rsidRDefault="000F5A7A" w:rsidP="000F5A7A">
            <w:pPr>
              <w:spacing w:after="0" w:line="240" w:lineRule="auto"/>
              <w:jc w:val="both"/>
              <w:rPr>
                <w:rFonts w:ascii="Trebuchet MS" w:hAnsi="Trebuchet MS"/>
                <w:b/>
                <w:sz w:val="14"/>
                <w:szCs w:val="14"/>
              </w:rPr>
            </w:pPr>
            <w:r w:rsidRPr="00337B4D">
              <w:rPr>
                <w:rFonts w:ascii="Trebuchet MS" w:hAnsi="Trebuchet MS"/>
                <w:b/>
                <w:sz w:val="14"/>
                <w:szCs w:val="14"/>
              </w:rPr>
              <w:t>[LEI]</w:t>
            </w:r>
          </w:p>
        </w:tc>
        <w:tc>
          <w:tcPr>
            <w:tcW w:w="506" w:type="dxa"/>
          </w:tcPr>
          <w:p w:rsidR="000F5A7A" w:rsidRPr="00337B4D" w:rsidRDefault="000F5A7A" w:rsidP="000F5A7A">
            <w:pPr>
              <w:spacing w:after="0" w:line="240" w:lineRule="auto"/>
              <w:jc w:val="both"/>
              <w:rPr>
                <w:rFonts w:ascii="Trebuchet MS" w:hAnsi="Trebuchet MS"/>
                <w:b/>
                <w:sz w:val="14"/>
                <w:szCs w:val="14"/>
              </w:rPr>
            </w:pPr>
            <w:r w:rsidRPr="00337B4D">
              <w:rPr>
                <w:rFonts w:ascii="Trebuchet MS" w:hAnsi="Trebuchet MS"/>
                <w:b/>
                <w:sz w:val="14"/>
                <w:szCs w:val="14"/>
              </w:rPr>
              <w:t>Neeligibile</w:t>
            </w:r>
          </w:p>
          <w:p w:rsidR="00F1247D" w:rsidRPr="00337B4D" w:rsidRDefault="000F5A7A" w:rsidP="000F5A7A">
            <w:pPr>
              <w:spacing w:after="0" w:line="240" w:lineRule="auto"/>
              <w:jc w:val="both"/>
              <w:rPr>
                <w:rFonts w:ascii="Trebuchet MS" w:hAnsi="Trebuchet MS"/>
                <w:b/>
                <w:sz w:val="14"/>
                <w:szCs w:val="14"/>
              </w:rPr>
            </w:pPr>
            <w:r w:rsidRPr="00337B4D">
              <w:rPr>
                <w:rFonts w:ascii="Trebuchet MS" w:hAnsi="Trebuchet MS"/>
                <w:b/>
                <w:sz w:val="14"/>
                <w:szCs w:val="14"/>
              </w:rPr>
              <w:t>[LEI]</w:t>
            </w:r>
          </w:p>
        </w:tc>
        <w:tc>
          <w:tcPr>
            <w:tcW w:w="506" w:type="dxa"/>
          </w:tcPr>
          <w:p w:rsidR="000F5A7A" w:rsidRPr="00337B4D" w:rsidRDefault="000F5A7A" w:rsidP="000F5A7A">
            <w:pPr>
              <w:spacing w:after="0" w:line="240" w:lineRule="auto"/>
              <w:jc w:val="both"/>
              <w:rPr>
                <w:rFonts w:ascii="Trebuchet MS" w:hAnsi="Trebuchet MS"/>
                <w:b/>
                <w:sz w:val="14"/>
                <w:szCs w:val="14"/>
              </w:rPr>
            </w:pPr>
            <w:r w:rsidRPr="00337B4D">
              <w:rPr>
                <w:rFonts w:ascii="Trebuchet MS" w:hAnsi="Trebuchet MS"/>
                <w:b/>
                <w:sz w:val="14"/>
                <w:szCs w:val="14"/>
              </w:rPr>
              <w:t>TVA neeligibile</w:t>
            </w:r>
          </w:p>
          <w:p w:rsidR="00F1247D" w:rsidRPr="00337B4D" w:rsidRDefault="000F5A7A" w:rsidP="000F5A7A">
            <w:pPr>
              <w:spacing w:after="0" w:line="240" w:lineRule="auto"/>
              <w:jc w:val="both"/>
              <w:rPr>
                <w:rFonts w:ascii="Trebuchet MS" w:hAnsi="Trebuchet MS"/>
                <w:b/>
                <w:sz w:val="14"/>
                <w:szCs w:val="14"/>
              </w:rPr>
            </w:pPr>
            <w:r w:rsidRPr="00337B4D">
              <w:rPr>
                <w:rFonts w:ascii="Trebuchet MS" w:hAnsi="Trebuchet MS"/>
                <w:b/>
                <w:sz w:val="14"/>
                <w:szCs w:val="14"/>
              </w:rPr>
              <w:t>[LEI]</w:t>
            </w:r>
          </w:p>
        </w:tc>
        <w:tc>
          <w:tcPr>
            <w:tcW w:w="506" w:type="dxa"/>
          </w:tcPr>
          <w:p w:rsidR="000F5A7A" w:rsidRPr="00337B4D" w:rsidRDefault="000F5A7A" w:rsidP="000F5A7A">
            <w:pPr>
              <w:spacing w:after="0" w:line="240" w:lineRule="auto"/>
              <w:jc w:val="both"/>
              <w:rPr>
                <w:rFonts w:ascii="Trebuchet MS" w:hAnsi="Trebuchet MS"/>
                <w:b/>
                <w:sz w:val="14"/>
                <w:szCs w:val="14"/>
              </w:rPr>
            </w:pPr>
            <w:r w:rsidRPr="00337B4D">
              <w:rPr>
                <w:rFonts w:ascii="Trebuchet MS" w:hAnsi="Trebuchet MS"/>
                <w:b/>
                <w:sz w:val="14"/>
                <w:szCs w:val="14"/>
              </w:rPr>
              <w:t>Total eligibile</w:t>
            </w:r>
          </w:p>
          <w:p w:rsidR="00F1247D" w:rsidRPr="00337B4D" w:rsidRDefault="000F5A7A" w:rsidP="000F5A7A">
            <w:pPr>
              <w:spacing w:after="0" w:line="240" w:lineRule="auto"/>
              <w:jc w:val="both"/>
              <w:rPr>
                <w:rFonts w:ascii="Trebuchet MS" w:hAnsi="Trebuchet MS"/>
                <w:b/>
                <w:sz w:val="14"/>
                <w:szCs w:val="14"/>
              </w:rPr>
            </w:pPr>
            <w:r w:rsidRPr="00337B4D">
              <w:rPr>
                <w:rFonts w:ascii="Trebuchet MS" w:hAnsi="Trebuchet MS"/>
                <w:b/>
                <w:sz w:val="14"/>
                <w:szCs w:val="14"/>
              </w:rPr>
              <w:t>[LEI]</w:t>
            </w:r>
          </w:p>
        </w:tc>
        <w:tc>
          <w:tcPr>
            <w:tcW w:w="506" w:type="dxa"/>
          </w:tcPr>
          <w:p w:rsidR="000F5A7A" w:rsidRPr="00337B4D" w:rsidRDefault="000F5A7A" w:rsidP="000F5A7A">
            <w:pPr>
              <w:spacing w:after="0" w:line="240" w:lineRule="auto"/>
              <w:jc w:val="both"/>
              <w:rPr>
                <w:rFonts w:ascii="Trebuchet MS" w:hAnsi="Trebuchet MS"/>
                <w:b/>
                <w:sz w:val="14"/>
                <w:szCs w:val="14"/>
              </w:rPr>
            </w:pPr>
            <w:r w:rsidRPr="00337B4D">
              <w:rPr>
                <w:rFonts w:ascii="Trebuchet MS" w:hAnsi="Trebuchet MS"/>
                <w:b/>
                <w:sz w:val="14"/>
                <w:szCs w:val="14"/>
              </w:rPr>
              <w:t>Public</w:t>
            </w:r>
          </w:p>
          <w:p w:rsidR="00F1247D" w:rsidRPr="00337B4D" w:rsidRDefault="000F5A7A" w:rsidP="000F5A7A">
            <w:pPr>
              <w:spacing w:after="0" w:line="240" w:lineRule="auto"/>
              <w:jc w:val="both"/>
              <w:rPr>
                <w:rFonts w:ascii="Trebuchet MS" w:hAnsi="Trebuchet MS"/>
                <w:b/>
                <w:sz w:val="14"/>
                <w:szCs w:val="14"/>
              </w:rPr>
            </w:pPr>
            <w:r w:rsidRPr="00337B4D">
              <w:rPr>
                <w:rFonts w:ascii="Trebuchet MS" w:hAnsi="Trebuchet MS"/>
                <w:b/>
                <w:sz w:val="14"/>
                <w:szCs w:val="14"/>
              </w:rPr>
              <w:t>[LEI]</w:t>
            </w:r>
          </w:p>
        </w:tc>
        <w:tc>
          <w:tcPr>
            <w:tcW w:w="506" w:type="dxa"/>
          </w:tcPr>
          <w:p w:rsidR="000F5A7A" w:rsidRPr="00337B4D" w:rsidRDefault="000F5A7A" w:rsidP="000F5A7A">
            <w:pPr>
              <w:spacing w:after="0" w:line="240" w:lineRule="auto"/>
              <w:jc w:val="both"/>
              <w:rPr>
                <w:rFonts w:ascii="Trebuchet MS" w:hAnsi="Trebuchet MS"/>
                <w:b/>
                <w:sz w:val="14"/>
                <w:szCs w:val="14"/>
              </w:rPr>
            </w:pPr>
            <w:r w:rsidRPr="00337B4D">
              <w:rPr>
                <w:rFonts w:ascii="Trebuchet MS" w:hAnsi="Trebuchet MS"/>
                <w:b/>
                <w:sz w:val="14"/>
                <w:szCs w:val="14"/>
              </w:rPr>
              <w:t>Nerambursabil</w:t>
            </w:r>
          </w:p>
          <w:p w:rsidR="00F1247D" w:rsidRPr="00337B4D" w:rsidRDefault="000F5A7A" w:rsidP="000F5A7A">
            <w:pPr>
              <w:spacing w:after="0" w:line="240" w:lineRule="auto"/>
              <w:jc w:val="both"/>
              <w:rPr>
                <w:rFonts w:ascii="Trebuchet MS" w:hAnsi="Trebuchet MS"/>
                <w:b/>
                <w:sz w:val="14"/>
                <w:szCs w:val="14"/>
              </w:rPr>
            </w:pPr>
            <w:r w:rsidRPr="00337B4D">
              <w:rPr>
                <w:rFonts w:ascii="Trebuchet MS" w:hAnsi="Trebuchet MS"/>
                <w:b/>
                <w:sz w:val="14"/>
                <w:szCs w:val="14"/>
              </w:rPr>
              <w:t>[LEI]</w:t>
            </w:r>
          </w:p>
        </w:tc>
        <w:tc>
          <w:tcPr>
            <w:tcW w:w="540" w:type="dxa"/>
          </w:tcPr>
          <w:p w:rsidR="000F5A7A" w:rsidRPr="00337B4D" w:rsidRDefault="000F5A7A" w:rsidP="000F5A7A">
            <w:pPr>
              <w:spacing w:after="0" w:line="240" w:lineRule="auto"/>
              <w:jc w:val="both"/>
              <w:rPr>
                <w:rFonts w:ascii="Trebuchet MS" w:hAnsi="Trebuchet MS"/>
                <w:b/>
                <w:sz w:val="14"/>
                <w:szCs w:val="14"/>
              </w:rPr>
            </w:pPr>
            <w:r w:rsidRPr="00337B4D">
              <w:rPr>
                <w:rFonts w:ascii="Trebuchet MS" w:hAnsi="Trebuchet MS"/>
                <w:b/>
                <w:sz w:val="14"/>
                <w:szCs w:val="14"/>
              </w:rPr>
              <w:t>Contribuţie proprie</w:t>
            </w:r>
          </w:p>
          <w:p w:rsidR="00F1247D" w:rsidRPr="00337B4D" w:rsidRDefault="000F5A7A" w:rsidP="000F5A7A">
            <w:pPr>
              <w:spacing w:after="0" w:line="240" w:lineRule="auto"/>
              <w:jc w:val="both"/>
              <w:rPr>
                <w:rFonts w:ascii="Trebuchet MS" w:hAnsi="Trebuchet MS"/>
                <w:b/>
                <w:sz w:val="14"/>
                <w:szCs w:val="14"/>
              </w:rPr>
            </w:pPr>
            <w:r w:rsidRPr="00337B4D">
              <w:rPr>
                <w:rFonts w:ascii="Trebuchet MS" w:hAnsi="Trebuchet MS"/>
                <w:b/>
                <w:sz w:val="14"/>
                <w:szCs w:val="14"/>
              </w:rPr>
              <w:t>[LEI]</w:t>
            </w:r>
          </w:p>
        </w:tc>
      </w:tr>
      <w:tr w:rsidR="00337B4D" w:rsidRPr="00337B4D" w:rsidTr="00EB6CE4">
        <w:tc>
          <w:tcPr>
            <w:tcW w:w="817" w:type="dxa"/>
          </w:tcPr>
          <w:p w:rsidR="00F1247D" w:rsidRPr="00337B4D" w:rsidRDefault="00F1247D" w:rsidP="005246A0">
            <w:pPr>
              <w:spacing w:after="0" w:line="240" w:lineRule="auto"/>
              <w:jc w:val="both"/>
              <w:rPr>
                <w:rFonts w:ascii="Trebuchet MS" w:hAnsi="Trebuchet MS"/>
                <w:b/>
                <w:sz w:val="14"/>
                <w:szCs w:val="14"/>
              </w:rPr>
            </w:pPr>
          </w:p>
        </w:tc>
        <w:tc>
          <w:tcPr>
            <w:tcW w:w="851" w:type="dxa"/>
          </w:tcPr>
          <w:p w:rsidR="00F1247D" w:rsidRPr="00337B4D" w:rsidRDefault="00F1247D" w:rsidP="005246A0">
            <w:pPr>
              <w:spacing w:after="0" w:line="240" w:lineRule="auto"/>
              <w:jc w:val="both"/>
              <w:rPr>
                <w:rFonts w:ascii="Trebuchet MS" w:hAnsi="Trebuchet MS"/>
                <w:b/>
                <w:sz w:val="14"/>
                <w:szCs w:val="14"/>
              </w:rPr>
            </w:pPr>
          </w:p>
        </w:tc>
        <w:tc>
          <w:tcPr>
            <w:tcW w:w="425" w:type="dxa"/>
          </w:tcPr>
          <w:p w:rsidR="00F1247D" w:rsidRPr="00337B4D" w:rsidRDefault="00F1247D" w:rsidP="005246A0">
            <w:pPr>
              <w:spacing w:after="0" w:line="240" w:lineRule="auto"/>
              <w:jc w:val="both"/>
              <w:rPr>
                <w:rFonts w:ascii="Trebuchet MS" w:hAnsi="Trebuchet MS"/>
                <w:b/>
                <w:sz w:val="14"/>
                <w:szCs w:val="14"/>
              </w:rPr>
            </w:pPr>
          </w:p>
        </w:tc>
        <w:tc>
          <w:tcPr>
            <w:tcW w:w="425" w:type="dxa"/>
          </w:tcPr>
          <w:p w:rsidR="00F1247D" w:rsidRPr="00337B4D" w:rsidRDefault="00F1247D" w:rsidP="005246A0">
            <w:pPr>
              <w:spacing w:after="0" w:line="240" w:lineRule="auto"/>
              <w:jc w:val="both"/>
              <w:rPr>
                <w:rFonts w:ascii="Trebuchet MS" w:hAnsi="Trebuchet MS"/>
                <w:b/>
                <w:sz w:val="14"/>
                <w:szCs w:val="14"/>
              </w:rPr>
            </w:pPr>
          </w:p>
        </w:tc>
        <w:tc>
          <w:tcPr>
            <w:tcW w:w="851" w:type="dxa"/>
          </w:tcPr>
          <w:p w:rsidR="00F1247D" w:rsidRPr="00337B4D" w:rsidRDefault="00F1247D" w:rsidP="005246A0">
            <w:pPr>
              <w:spacing w:after="0" w:line="240" w:lineRule="auto"/>
              <w:jc w:val="both"/>
              <w:rPr>
                <w:rFonts w:ascii="Trebuchet MS" w:hAnsi="Trebuchet MS"/>
                <w:b/>
                <w:sz w:val="14"/>
                <w:szCs w:val="14"/>
              </w:rPr>
            </w:pPr>
          </w:p>
        </w:tc>
        <w:tc>
          <w:tcPr>
            <w:tcW w:w="567" w:type="dxa"/>
          </w:tcPr>
          <w:p w:rsidR="00F1247D" w:rsidRPr="00337B4D" w:rsidRDefault="00F1247D" w:rsidP="005246A0">
            <w:pPr>
              <w:spacing w:after="0" w:line="240" w:lineRule="auto"/>
              <w:jc w:val="both"/>
              <w:rPr>
                <w:rFonts w:ascii="Trebuchet MS" w:hAnsi="Trebuchet MS"/>
                <w:b/>
                <w:sz w:val="14"/>
                <w:szCs w:val="14"/>
              </w:rPr>
            </w:pPr>
          </w:p>
        </w:tc>
        <w:tc>
          <w:tcPr>
            <w:tcW w:w="682" w:type="dxa"/>
          </w:tcPr>
          <w:p w:rsidR="00F1247D" w:rsidRPr="00337B4D" w:rsidRDefault="00F1247D" w:rsidP="005246A0">
            <w:pPr>
              <w:spacing w:after="0" w:line="240" w:lineRule="auto"/>
              <w:jc w:val="both"/>
              <w:rPr>
                <w:rFonts w:ascii="Trebuchet MS" w:hAnsi="Trebuchet MS"/>
                <w:b/>
                <w:sz w:val="14"/>
                <w:szCs w:val="14"/>
              </w:rPr>
            </w:pPr>
          </w:p>
        </w:tc>
        <w:tc>
          <w:tcPr>
            <w:tcW w:w="506" w:type="dxa"/>
          </w:tcPr>
          <w:p w:rsidR="00F1247D" w:rsidRPr="00337B4D" w:rsidRDefault="00F1247D" w:rsidP="005246A0">
            <w:pPr>
              <w:spacing w:after="0" w:line="240" w:lineRule="auto"/>
              <w:jc w:val="both"/>
              <w:rPr>
                <w:rFonts w:ascii="Trebuchet MS" w:hAnsi="Trebuchet MS"/>
                <w:b/>
                <w:sz w:val="14"/>
                <w:szCs w:val="14"/>
              </w:rPr>
            </w:pPr>
          </w:p>
        </w:tc>
        <w:tc>
          <w:tcPr>
            <w:tcW w:w="622" w:type="dxa"/>
          </w:tcPr>
          <w:p w:rsidR="00F1247D" w:rsidRPr="00337B4D" w:rsidRDefault="00F1247D" w:rsidP="005246A0">
            <w:pPr>
              <w:spacing w:after="0" w:line="240" w:lineRule="auto"/>
              <w:jc w:val="both"/>
              <w:rPr>
                <w:rFonts w:ascii="Trebuchet MS" w:hAnsi="Trebuchet MS"/>
                <w:b/>
                <w:sz w:val="14"/>
                <w:szCs w:val="14"/>
              </w:rPr>
            </w:pPr>
          </w:p>
        </w:tc>
        <w:tc>
          <w:tcPr>
            <w:tcW w:w="506" w:type="dxa"/>
          </w:tcPr>
          <w:p w:rsidR="00F1247D" w:rsidRPr="00337B4D" w:rsidRDefault="00F1247D" w:rsidP="005246A0">
            <w:pPr>
              <w:spacing w:after="0" w:line="240" w:lineRule="auto"/>
              <w:jc w:val="both"/>
              <w:rPr>
                <w:rFonts w:ascii="Trebuchet MS" w:hAnsi="Trebuchet MS"/>
                <w:b/>
                <w:sz w:val="14"/>
                <w:szCs w:val="14"/>
              </w:rPr>
            </w:pPr>
          </w:p>
        </w:tc>
        <w:tc>
          <w:tcPr>
            <w:tcW w:w="506" w:type="dxa"/>
          </w:tcPr>
          <w:p w:rsidR="00F1247D" w:rsidRPr="00337B4D" w:rsidRDefault="00F1247D" w:rsidP="005246A0">
            <w:pPr>
              <w:spacing w:after="0" w:line="240" w:lineRule="auto"/>
              <w:jc w:val="both"/>
              <w:rPr>
                <w:rFonts w:ascii="Trebuchet MS" w:hAnsi="Trebuchet MS"/>
                <w:b/>
                <w:sz w:val="14"/>
                <w:szCs w:val="14"/>
              </w:rPr>
            </w:pPr>
          </w:p>
        </w:tc>
        <w:tc>
          <w:tcPr>
            <w:tcW w:w="506" w:type="dxa"/>
          </w:tcPr>
          <w:p w:rsidR="00F1247D" w:rsidRPr="00337B4D" w:rsidRDefault="00F1247D" w:rsidP="005246A0">
            <w:pPr>
              <w:spacing w:after="0" w:line="240" w:lineRule="auto"/>
              <w:jc w:val="both"/>
              <w:rPr>
                <w:rFonts w:ascii="Trebuchet MS" w:hAnsi="Trebuchet MS"/>
                <w:b/>
                <w:sz w:val="14"/>
                <w:szCs w:val="14"/>
              </w:rPr>
            </w:pPr>
          </w:p>
        </w:tc>
        <w:tc>
          <w:tcPr>
            <w:tcW w:w="506" w:type="dxa"/>
          </w:tcPr>
          <w:p w:rsidR="00F1247D" w:rsidRPr="00337B4D" w:rsidRDefault="00F1247D" w:rsidP="005246A0">
            <w:pPr>
              <w:spacing w:after="0" w:line="240" w:lineRule="auto"/>
              <w:jc w:val="both"/>
              <w:rPr>
                <w:rFonts w:ascii="Trebuchet MS" w:hAnsi="Trebuchet MS"/>
                <w:b/>
                <w:sz w:val="14"/>
                <w:szCs w:val="14"/>
              </w:rPr>
            </w:pPr>
          </w:p>
        </w:tc>
        <w:tc>
          <w:tcPr>
            <w:tcW w:w="506" w:type="dxa"/>
          </w:tcPr>
          <w:p w:rsidR="00F1247D" w:rsidRPr="00337B4D" w:rsidRDefault="00F1247D" w:rsidP="005246A0">
            <w:pPr>
              <w:spacing w:after="0" w:line="240" w:lineRule="auto"/>
              <w:jc w:val="both"/>
              <w:rPr>
                <w:rFonts w:ascii="Trebuchet MS" w:hAnsi="Trebuchet MS"/>
                <w:b/>
                <w:sz w:val="14"/>
                <w:szCs w:val="14"/>
              </w:rPr>
            </w:pPr>
          </w:p>
        </w:tc>
        <w:tc>
          <w:tcPr>
            <w:tcW w:w="506" w:type="dxa"/>
          </w:tcPr>
          <w:p w:rsidR="00F1247D" w:rsidRPr="00337B4D" w:rsidRDefault="00F1247D" w:rsidP="005246A0">
            <w:pPr>
              <w:spacing w:after="0" w:line="240" w:lineRule="auto"/>
              <w:jc w:val="both"/>
              <w:rPr>
                <w:rFonts w:ascii="Trebuchet MS" w:hAnsi="Trebuchet MS"/>
                <w:b/>
                <w:sz w:val="14"/>
                <w:szCs w:val="14"/>
              </w:rPr>
            </w:pPr>
          </w:p>
        </w:tc>
        <w:tc>
          <w:tcPr>
            <w:tcW w:w="540" w:type="dxa"/>
          </w:tcPr>
          <w:p w:rsidR="00F1247D" w:rsidRPr="00337B4D" w:rsidRDefault="00F1247D" w:rsidP="005246A0">
            <w:pPr>
              <w:spacing w:after="0" w:line="240" w:lineRule="auto"/>
              <w:jc w:val="both"/>
              <w:rPr>
                <w:rFonts w:ascii="Trebuchet MS" w:hAnsi="Trebuchet MS"/>
                <w:b/>
                <w:sz w:val="14"/>
                <w:szCs w:val="14"/>
              </w:rPr>
            </w:pPr>
          </w:p>
        </w:tc>
      </w:tr>
    </w:tbl>
    <w:p w:rsidR="005246A0" w:rsidRDefault="005246A0" w:rsidP="005246A0">
      <w:pPr>
        <w:spacing w:after="0" w:line="240" w:lineRule="auto"/>
        <w:jc w:val="both"/>
        <w:rPr>
          <w:rFonts w:ascii="Trebuchet MS" w:hAnsi="Trebuchet MS"/>
          <w:b/>
        </w:rPr>
      </w:pPr>
    </w:p>
    <w:tbl>
      <w:tblPr>
        <w:tblStyle w:val="TableGrid"/>
        <w:tblW w:w="0" w:type="auto"/>
        <w:tblLook w:val="04A0" w:firstRow="1" w:lastRow="0" w:firstColumn="1" w:lastColumn="0" w:noHBand="0" w:noVBand="1"/>
      </w:tblPr>
      <w:tblGrid>
        <w:gridCol w:w="928"/>
        <w:gridCol w:w="740"/>
        <w:gridCol w:w="919"/>
        <w:gridCol w:w="1127"/>
        <w:gridCol w:w="929"/>
        <w:gridCol w:w="929"/>
        <w:gridCol w:w="929"/>
        <w:gridCol w:w="929"/>
        <w:gridCol w:w="929"/>
        <w:gridCol w:w="929"/>
      </w:tblGrid>
      <w:tr w:rsidR="00C00866" w:rsidTr="00EB6CE4">
        <w:tc>
          <w:tcPr>
            <w:tcW w:w="928" w:type="dxa"/>
          </w:tcPr>
          <w:p w:rsidR="00C00866" w:rsidRDefault="00C00866" w:rsidP="005246A0">
            <w:pPr>
              <w:spacing w:after="0" w:line="240" w:lineRule="auto"/>
              <w:jc w:val="both"/>
              <w:rPr>
                <w:rFonts w:ascii="Trebuchet MS" w:hAnsi="Trebuchet MS"/>
                <w:b/>
              </w:rPr>
            </w:pPr>
            <w:r w:rsidRPr="00EB6CE4">
              <w:rPr>
                <w:b/>
                <w:sz w:val="14"/>
                <w:szCs w:val="14"/>
              </w:rPr>
              <w:t>Ajutor de stat</w:t>
            </w:r>
          </w:p>
        </w:tc>
        <w:tc>
          <w:tcPr>
            <w:tcW w:w="740" w:type="dxa"/>
          </w:tcPr>
          <w:p w:rsidR="00C00866" w:rsidRPr="00EB6CE4" w:rsidRDefault="00C00866" w:rsidP="005246A0">
            <w:pPr>
              <w:spacing w:after="0" w:line="240" w:lineRule="auto"/>
              <w:jc w:val="both"/>
              <w:rPr>
                <w:b/>
                <w:sz w:val="14"/>
                <w:szCs w:val="14"/>
              </w:rPr>
            </w:pPr>
            <w:r w:rsidRPr="00EB6CE4">
              <w:rPr>
                <w:b/>
                <w:sz w:val="14"/>
                <w:szCs w:val="14"/>
              </w:rPr>
              <w:t>Furnizat</w:t>
            </w:r>
          </w:p>
        </w:tc>
        <w:tc>
          <w:tcPr>
            <w:tcW w:w="919" w:type="dxa"/>
          </w:tcPr>
          <w:p w:rsidR="00C00866" w:rsidRPr="00EB6CE4" w:rsidRDefault="00C00866" w:rsidP="00C00866">
            <w:pPr>
              <w:spacing w:after="0" w:line="240" w:lineRule="auto"/>
              <w:jc w:val="both"/>
              <w:rPr>
                <w:b/>
                <w:sz w:val="14"/>
                <w:szCs w:val="14"/>
              </w:rPr>
            </w:pPr>
            <w:r w:rsidRPr="00EB6CE4">
              <w:rPr>
                <w:b/>
                <w:sz w:val="14"/>
                <w:szCs w:val="14"/>
              </w:rPr>
              <w:t>Intensitatea</w:t>
            </w:r>
          </w:p>
          <w:p w:rsidR="00C00866" w:rsidRPr="00EB6CE4" w:rsidRDefault="00C00866" w:rsidP="00C00866">
            <w:pPr>
              <w:spacing w:after="0" w:line="240" w:lineRule="auto"/>
              <w:jc w:val="both"/>
              <w:rPr>
                <w:b/>
                <w:sz w:val="14"/>
                <w:szCs w:val="14"/>
              </w:rPr>
            </w:pPr>
            <w:r w:rsidRPr="00EB6CE4">
              <w:rPr>
                <w:b/>
                <w:sz w:val="14"/>
                <w:szCs w:val="14"/>
              </w:rPr>
              <w:t xml:space="preserve">intervenției </w:t>
            </w:r>
          </w:p>
          <w:p w:rsidR="00C00866" w:rsidRDefault="00C00866" w:rsidP="00C00866">
            <w:pPr>
              <w:spacing w:after="0" w:line="240" w:lineRule="auto"/>
              <w:jc w:val="both"/>
              <w:rPr>
                <w:rFonts w:ascii="Trebuchet MS" w:hAnsi="Trebuchet MS"/>
                <w:b/>
              </w:rPr>
            </w:pPr>
            <w:r w:rsidRPr="00EB6CE4">
              <w:rPr>
                <w:b/>
                <w:sz w:val="14"/>
                <w:szCs w:val="14"/>
              </w:rPr>
              <w:t>(%)</w:t>
            </w:r>
          </w:p>
        </w:tc>
        <w:tc>
          <w:tcPr>
            <w:tcW w:w="1127" w:type="dxa"/>
          </w:tcPr>
          <w:p w:rsidR="00C00866" w:rsidRPr="00EB6CE4" w:rsidRDefault="00C00866" w:rsidP="00C00866">
            <w:pPr>
              <w:spacing w:after="0" w:line="240" w:lineRule="auto"/>
              <w:jc w:val="both"/>
              <w:rPr>
                <w:b/>
                <w:sz w:val="14"/>
                <w:szCs w:val="14"/>
              </w:rPr>
            </w:pPr>
            <w:r w:rsidRPr="00EB6CE4">
              <w:rPr>
                <w:b/>
                <w:sz w:val="14"/>
                <w:szCs w:val="14"/>
              </w:rPr>
              <w:t>Cofinanțare</w:t>
            </w:r>
          </w:p>
          <w:p w:rsidR="00C00866" w:rsidRPr="00EB6CE4" w:rsidRDefault="00C00866" w:rsidP="00C00866">
            <w:pPr>
              <w:spacing w:after="0" w:line="240" w:lineRule="auto"/>
              <w:jc w:val="both"/>
              <w:rPr>
                <w:b/>
                <w:sz w:val="14"/>
                <w:szCs w:val="14"/>
              </w:rPr>
            </w:pPr>
            <w:r w:rsidRPr="00EB6CE4">
              <w:rPr>
                <w:b/>
                <w:sz w:val="14"/>
                <w:szCs w:val="14"/>
              </w:rPr>
              <w:t xml:space="preserve">YEI </w:t>
            </w:r>
          </w:p>
          <w:p w:rsidR="00C00866" w:rsidRDefault="00C00866" w:rsidP="00C00866">
            <w:pPr>
              <w:spacing w:after="0" w:line="240" w:lineRule="auto"/>
              <w:jc w:val="both"/>
              <w:rPr>
                <w:rFonts w:ascii="Trebuchet MS" w:hAnsi="Trebuchet MS"/>
                <w:b/>
              </w:rPr>
            </w:pPr>
            <w:r w:rsidRPr="00EB6CE4">
              <w:rPr>
                <w:b/>
                <w:sz w:val="14"/>
                <w:szCs w:val="14"/>
              </w:rPr>
              <w:t>LEI</w:t>
            </w:r>
          </w:p>
        </w:tc>
        <w:tc>
          <w:tcPr>
            <w:tcW w:w="929" w:type="dxa"/>
          </w:tcPr>
          <w:p w:rsidR="00C00866" w:rsidRPr="00EB6CE4" w:rsidRDefault="00C00866" w:rsidP="00C00866">
            <w:pPr>
              <w:spacing w:after="0" w:line="240" w:lineRule="auto"/>
              <w:jc w:val="both"/>
              <w:rPr>
                <w:b/>
                <w:sz w:val="14"/>
                <w:szCs w:val="14"/>
              </w:rPr>
            </w:pPr>
            <w:r w:rsidRPr="00EB6CE4">
              <w:rPr>
                <w:b/>
                <w:sz w:val="14"/>
                <w:szCs w:val="14"/>
              </w:rPr>
              <w:t xml:space="preserve">Referinţă </w:t>
            </w:r>
          </w:p>
          <w:p w:rsidR="00C00866" w:rsidRDefault="00C00866" w:rsidP="00C00866">
            <w:pPr>
              <w:spacing w:after="0" w:line="240" w:lineRule="auto"/>
              <w:jc w:val="both"/>
              <w:rPr>
                <w:rFonts w:ascii="Trebuchet MS" w:hAnsi="Trebuchet MS"/>
                <w:b/>
              </w:rPr>
            </w:pPr>
            <w:r w:rsidRPr="00EB6CE4">
              <w:rPr>
                <w:b/>
                <w:sz w:val="14"/>
                <w:szCs w:val="14"/>
              </w:rPr>
              <w:t>document justificativ</w:t>
            </w:r>
          </w:p>
        </w:tc>
        <w:tc>
          <w:tcPr>
            <w:tcW w:w="929" w:type="dxa"/>
          </w:tcPr>
          <w:p w:rsidR="00C00866" w:rsidRPr="00EB6CE4" w:rsidRDefault="00C00866" w:rsidP="005246A0">
            <w:pPr>
              <w:spacing w:after="0" w:line="240" w:lineRule="auto"/>
              <w:jc w:val="both"/>
              <w:rPr>
                <w:b/>
                <w:sz w:val="14"/>
                <w:szCs w:val="14"/>
              </w:rPr>
            </w:pPr>
            <w:r w:rsidRPr="00EB6CE4">
              <w:rPr>
                <w:b/>
                <w:sz w:val="14"/>
                <w:szCs w:val="14"/>
              </w:rPr>
              <w:t>Justificare</w:t>
            </w:r>
          </w:p>
        </w:tc>
        <w:tc>
          <w:tcPr>
            <w:tcW w:w="929" w:type="dxa"/>
          </w:tcPr>
          <w:p w:rsidR="00C00866" w:rsidRDefault="00C00866" w:rsidP="005246A0">
            <w:pPr>
              <w:spacing w:after="0" w:line="240" w:lineRule="auto"/>
              <w:jc w:val="both"/>
              <w:rPr>
                <w:rFonts w:ascii="Trebuchet MS" w:hAnsi="Trebuchet MS"/>
                <w:b/>
              </w:rPr>
            </w:pPr>
          </w:p>
        </w:tc>
        <w:tc>
          <w:tcPr>
            <w:tcW w:w="929" w:type="dxa"/>
          </w:tcPr>
          <w:p w:rsidR="00C00866" w:rsidRDefault="00C00866" w:rsidP="005246A0">
            <w:pPr>
              <w:spacing w:after="0" w:line="240" w:lineRule="auto"/>
              <w:jc w:val="both"/>
              <w:rPr>
                <w:rFonts w:ascii="Trebuchet MS" w:hAnsi="Trebuchet MS"/>
                <w:b/>
              </w:rPr>
            </w:pPr>
          </w:p>
        </w:tc>
        <w:tc>
          <w:tcPr>
            <w:tcW w:w="929" w:type="dxa"/>
          </w:tcPr>
          <w:p w:rsidR="00C00866" w:rsidRDefault="00C00866" w:rsidP="005246A0">
            <w:pPr>
              <w:spacing w:after="0" w:line="240" w:lineRule="auto"/>
              <w:jc w:val="both"/>
              <w:rPr>
                <w:rFonts w:ascii="Trebuchet MS" w:hAnsi="Trebuchet MS"/>
                <w:b/>
              </w:rPr>
            </w:pPr>
          </w:p>
        </w:tc>
        <w:tc>
          <w:tcPr>
            <w:tcW w:w="929" w:type="dxa"/>
          </w:tcPr>
          <w:p w:rsidR="00C00866" w:rsidRDefault="00C00866" w:rsidP="005246A0">
            <w:pPr>
              <w:spacing w:after="0" w:line="240" w:lineRule="auto"/>
              <w:jc w:val="both"/>
              <w:rPr>
                <w:rFonts w:ascii="Trebuchet MS" w:hAnsi="Trebuchet MS"/>
                <w:b/>
              </w:rPr>
            </w:pPr>
          </w:p>
        </w:tc>
      </w:tr>
      <w:tr w:rsidR="00C00866" w:rsidTr="00EB6CE4">
        <w:tc>
          <w:tcPr>
            <w:tcW w:w="928" w:type="dxa"/>
          </w:tcPr>
          <w:p w:rsidR="00C00866" w:rsidRDefault="00C00866" w:rsidP="005246A0">
            <w:pPr>
              <w:spacing w:after="0" w:line="240" w:lineRule="auto"/>
              <w:jc w:val="both"/>
              <w:rPr>
                <w:rFonts w:ascii="Trebuchet MS" w:hAnsi="Trebuchet MS"/>
                <w:b/>
              </w:rPr>
            </w:pPr>
          </w:p>
        </w:tc>
        <w:tc>
          <w:tcPr>
            <w:tcW w:w="740" w:type="dxa"/>
          </w:tcPr>
          <w:p w:rsidR="00C00866" w:rsidRDefault="00C00866" w:rsidP="005246A0">
            <w:pPr>
              <w:spacing w:after="0" w:line="240" w:lineRule="auto"/>
              <w:jc w:val="both"/>
              <w:rPr>
                <w:rFonts w:ascii="Trebuchet MS" w:hAnsi="Trebuchet MS"/>
                <w:b/>
              </w:rPr>
            </w:pPr>
          </w:p>
        </w:tc>
        <w:tc>
          <w:tcPr>
            <w:tcW w:w="919" w:type="dxa"/>
          </w:tcPr>
          <w:p w:rsidR="00C00866" w:rsidRDefault="00C00866" w:rsidP="005246A0">
            <w:pPr>
              <w:spacing w:after="0" w:line="240" w:lineRule="auto"/>
              <w:jc w:val="both"/>
              <w:rPr>
                <w:rFonts w:ascii="Trebuchet MS" w:hAnsi="Trebuchet MS"/>
                <w:b/>
              </w:rPr>
            </w:pPr>
          </w:p>
        </w:tc>
        <w:tc>
          <w:tcPr>
            <w:tcW w:w="1127" w:type="dxa"/>
          </w:tcPr>
          <w:p w:rsidR="00C00866" w:rsidRDefault="00C00866" w:rsidP="005246A0">
            <w:pPr>
              <w:spacing w:after="0" w:line="240" w:lineRule="auto"/>
              <w:jc w:val="both"/>
              <w:rPr>
                <w:rFonts w:ascii="Trebuchet MS" w:hAnsi="Trebuchet MS"/>
                <w:b/>
              </w:rPr>
            </w:pPr>
          </w:p>
        </w:tc>
        <w:tc>
          <w:tcPr>
            <w:tcW w:w="929" w:type="dxa"/>
          </w:tcPr>
          <w:p w:rsidR="00C00866" w:rsidRDefault="00C00866" w:rsidP="005246A0">
            <w:pPr>
              <w:spacing w:after="0" w:line="240" w:lineRule="auto"/>
              <w:jc w:val="both"/>
              <w:rPr>
                <w:rFonts w:ascii="Trebuchet MS" w:hAnsi="Trebuchet MS"/>
                <w:b/>
              </w:rPr>
            </w:pPr>
          </w:p>
        </w:tc>
        <w:tc>
          <w:tcPr>
            <w:tcW w:w="929" w:type="dxa"/>
          </w:tcPr>
          <w:p w:rsidR="00C00866" w:rsidRDefault="00C00866" w:rsidP="005246A0">
            <w:pPr>
              <w:spacing w:after="0" w:line="240" w:lineRule="auto"/>
              <w:jc w:val="both"/>
              <w:rPr>
                <w:rFonts w:ascii="Trebuchet MS" w:hAnsi="Trebuchet MS"/>
                <w:b/>
              </w:rPr>
            </w:pPr>
          </w:p>
        </w:tc>
        <w:tc>
          <w:tcPr>
            <w:tcW w:w="929" w:type="dxa"/>
          </w:tcPr>
          <w:p w:rsidR="00C00866" w:rsidRDefault="00C00866" w:rsidP="005246A0">
            <w:pPr>
              <w:spacing w:after="0" w:line="240" w:lineRule="auto"/>
              <w:jc w:val="both"/>
              <w:rPr>
                <w:rFonts w:ascii="Trebuchet MS" w:hAnsi="Trebuchet MS"/>
                <w:b/>
              </w:rPr>
            </w:pPr>
          </w:p>
        </w:tc>
        <w:tc>
          <w:tcPr>
            <w:tcW w:w="929" w:type="dxa"/>
          </w:tcPr>
          <w:p w:rsidR="00C00866" w:rsidRDefault="00C00866" w:rsidP="005246A0">
            <w:pPr>
              <w:spacing w:after="0" w:line="240" w:lineRule="auto"/>
              <w:jc w:val="both"/>
              <w:rPr>
                <w:rFonts w:ascii="Trebuchet MS" w:hAnsi="Trebuchet MS"/>
                <w:b/>
              </w:rPr>
            </w:pPr>
          </w:p>
        </w:tc>
        <w:tc>
          <w:tcPr>
            <w:tcW w:w="929" w:type="dxa"/>
          </w:tcPr>
          <w:p w:rsidR="00C00866" w:rsidRDefault="00C00866" w:rsidP="005246A0">
            <w:pPr>
              <w:spacing w:after="0" w:line="240" w:lineRule="auto"/>
              <w:jc w:val="both"/>
              <w:rPr>
                <w:rFonts w:ascii="Trebuchet MS" w:hAnsi="Trebuchet MS"/>
                <w:b/>
              </w:rPr>
            </w:pPr>
          </w:p>
        </w:tc>
        <w:tc>
          <w:tcPr>
            <w:tcW w:w="929" w:type="dxa"/>
          </w:tcPr>
          <w:p w:rsidR="00C00866" w:rsidRDefault="00C00866" w:rsidP="005246A0">
            <w:pPr>
              <w:spacing w:after="0" w:line="240" w:lineRule="auto"/>
              <w:jc w:val="both"/>
              <w:rPr>
                <w:rFonts w:ascii="Trebuchet MS" w:hAnsi="Trebuchet MS"/>
                <w:b/>
              </w:rPr>
            </w:pPr>
          </w:p>
        </w:tc>
      </w:tr>
    </w:tbl>
    <w:p w:rsidR="005246A0" w:rsidRPr="00B161ED" w:rsidRDefault="005246A0" w:rsidP="005246A0">
      <w:pPr>
        <w:spacing w:after="0" w:line="240" w:lineRule="auto"/>
        <w:jc w:val="both"/>
        <w:rPr>
          <w:rFonts w:ascii="Trebuchet MS" w:hAnsi="Trebuchet MS"/>
          <w:b/>
        </w:rPr>
      </w:pPr>
    </w:p>
    <w:tbl>
      <w:tblPr>
        <w:tblW w:w="9747" w:type="dxa"/>
        <w:tblLayout w:type="fixed"/>
        <w:tblCellMar>
          <w:left w:w="0" w:type="dxa"/>
          <w:right w:w="0" w:type="dxa"/>
        </w:tblCellMar>
        <w:tblLook w:val="04A0" w:firstRow="1" w:lastRow="0" w:firstColumn="1" w:lastColumn="0" w:noHBand="0" w:noVBand="1"/>
      </w:tblPr>
      <w:tblGrid>
        <w:gridCol w:w="1264"/>
        <w:gridCol w:w="120"/>
        <w:gridCol w:w="675"/>
        <w:gridCol w:w="1168"/>
        <w:gridCol w:w="1134"/>
        <w:gridCol w:w="992"/>
        <w:gridCol w:w="1276"/>
        <w:gridCol w:w="850"/>
        <w:gridCol w:w="993"/>
        <w:gridCol w:w="1275"/>
      </w:tblGrid>
      <w:tr w:rsidR="00337B4D" w:rsidRPr="00337B4D" w:rsidTr="00E15B84">
        <w:tc>
          <w:tcPr>
            <w:tcW w:w="126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5246A0" w:rsidRPr="00337B4D" w:rsidRDefault="005246A0" w:rsidP="00470B81">
            <w:pPr>
              <w:spacing w:after="0" w:line="240" w:lineRule="auto"/>
              <w:jc w:val="both"/>
              <w:rPr>
                <w:rStyle w:val="ui-column-title"/>
                <w:rFonts w:ascii="Trebuchet MS" w:hAnsi="Trebuchet MS"/>
                <w:b/>
              </w:rPr>
            </w:pPr>
          </w:p>
        </w:tc>
        <w:tc>
          <w:tcPr>
            <w:tcW w:w="795" w:type="dxa"/>
            <w:gridSpan w:val="2"/>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5246A0" w:rsidRPr="00337B4D" w:rsidRDefault="005246A0" w:rsidP="00470B81">
            <w:pPr>
              <w:spacing w:after="0" w:line="240" w:lineRule="auto"/>
              <w:jc w:val="both"/>
              <w:rPr>
                <w:rStyle w:val="ui-column-title"/>
                <w:rFonts w:ascii="Trebuchet MS" w:hAnsi="Trebuchet MS"/>
                <w:b/>
              </w:rPr>
            </w:pPr>
            <w:r w:rsidRPr="00337B4D">
              <w:rPr>
                <w:rStyle w:val="ui-column-title"/>
                <w:rFonts w:ascii="Trebuchet MS" w:hAnsi="Trebuchet MS"/>
                <w:b/>
              </w:rPr>
              <w:t>Total proiect</w:t>
            </w:r>
          </w:p>
        </w:tc>
        <w:tc>
          <w:tcPr>
            <w:tcW w:w="1168"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5246A0" w:rsidRPr="00337B4D" w:rsidRDefault="005246A0" w:rsidP="00470B81">
            <w:pPr>
              <w:spacing w:after="0" w:line="240" w:lineRule="auto"/>
              <w:jc w:val="both"/>
              <w:rPr>
                <w:rStyle w:val="ui-column-title"/>
                <w:rFonts w:ascii="Trebuchet MS" w:hAnsi="Trebuchet MS"/>
                <w:b/>
              </w:rPr>
            </w:pPr>
            <w:r w:rsidRPr="00337B4D">
              <w:rPr>
                <w:rStyle w:val="ui-column-title"/>
                <w:rFonts w:ascii="Trebuchet MS" w:hAnsi="Trebuchet MS"/>
                <w:b/>
              </w:rPr>
              <w:t>Total eligibil actualizat proiect</w:t>
            </w:r>
          </w:p>
        </w:tc>
        <w:tc>
          <w:tcPr>
            <w:tcW w:w="1134"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5246A0" w:rsidRPr="00337B4D" w:rsidRDefault="005246A0" w:rsidP="00470B81">
            <w:pPr>
              <w:spacing w:after="0" w:line="240" w:lineRule="auto"/>
              <w:jc w:val="both"/>
              <w:rPr>
                <w:rStyle w:val="ui-column-title"/>
                <w:rFonts w:ascii="Trebuchet MS" w:hAnsi="Trebuchet MS"/>
                <w:b/>
              </w:rPr>
            </w:pPr>
            <w:r w:rsidRPr="00337B4D">
              <w:rPr>
                <w:rStyle w:val="ui-column-title"/>
                <w:rFonts w:ascii="Trebuchet MS" w:hAnsi="Trebuchet MS"/>
                <w:b/>
              </w:rPr>
              <w:t>Total eligibil neactualizat proiect</w:t>
            </w:r>
          </w:p>
        </w:tc>
        <w:tc>
          <w:tcPr>
            <w:tcW w:w="992"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5246A0" w:rsidRPr="00337B4D" w:rsidRDefault="005246A0" w:rsidP="00470B81">
            <w:pPr>
              <w:spacing w:after="0" w:line="240" w:lineRule="auto"/>
              <w:jc w:val="both"/>
              <w:rPr>
                <w:rStyle w:val="ui-column-title"/>
                <w:rFonts w:ascii="Trebuchet MS" w:hAnsi="Trebuchet MS"/>
                <w:b/>
              </w:rPr>
            </w:pPr>
            <w:r w:rsidRPr="00337B4D">
              <w:rPr>
                <w:rStyle w:val="ui-column-title"/>
                <w:rFonts w:ascii="Trebuchet MS" w:hAnsi="Trebuchet MS"/>
                <w:b/>
              </w:rPr>
              <w:t>Total neeligibil proiect</w:t>
            </w:r>
          </w:p>
        </w:tc>
        <w:tc>
          <w:tcPr>
            <w:tcW w:w="1276"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5246A0" w:rsidRPr="00337B4D" w:rsidRDefault="005246A0" w:rsidP="00470B81">
            <w:pPr>
              <w:spacing w:after="0" w:line="240" w:lineRule="auto"/>
              <w:jc w:val="both"/>
              <w:rPr>
                <w:rStyle w:val="ui-column-title"/>
                <w:rFonts w:ascii="Trebuchet MS" w:hAnsi="Trebuchet MS"/>
                <w:b/>
              </w:rPr>
            </w:pPr>
            <w:r w:rsidRPr="00337B4D">
              <w:rPr>
                <w:rStyle w:val="ui-column-title"/>
                <w:rFonts w:ascii="Trebuchet MS" w:hAnsi="Trebuchet MS"/>
                <w:b/>
              </w:rPr>
              <w:t>Total nerambursabil</w:t>
            </w:r>
          </w:p>
        </w:tc>
        <w:tc>
          <w:tcPr>
            <w:tcW w:w="85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5246A0" w:rsidRPr="00337B4D" w:rsidRDefault="005246A0" w:rsidP="00470B81">
            <w:pPr>
              <w:spacing w:after="0" w:line="240" w:lineRule="auto"/>
              <w:jc w:val="both"/>
              <w:rPr>
                <w:rStyle w:val="ui-column-title"/>
                <w:rFonts w:ascii="Trebuchet MS" w:hAnsi="Trebuchet MS"/>
                <w:b/>
              </w:rPr>
            </w:pPr>
            <w:r w:rsidRPr="00337B4D">
              <w:rPr>
                <w:rStyle w:val="ui-column-title"/>
                <w:rFonts w:ascii="Trebuchet MS" w:hAnsi="Trebuchet MS"/>
                <w:b/>
              </w:rPr>
              <w:t>Total ajutor de stat</w:t>
            </w:r>
          </w:p>
        </w:tc>
        <w:tc>
          <w:tcPr>
            <w:tcW w:w="993"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5246A0" w:rsidRPr="00337B4D" w:rsidRDefault="005246A0" w:rsidP="00470B81">
            <w:pPr>
              <w:spacing w:after="0" w:line="240" w:lineRule="auto"/>
              <w:jc w:val="both"/>
              <w:rPr>
                <w:rStyle w:val="ui-column-title"/>
                <w:rFonts w:ascii="Trebuchet MS" w:hAnsi="Trebuchet MS"/>
                <w:b/>
              </w:rPr>
            </w:pPr>
            <w:r w:rsidRPr="00337B4D">
              <w:rPr>
                <w:rStyle w:val="ui-column-title"/>
                <w:rFonts w:ascii="Trebuchet MS" w:hAnsi="Trebuchet MS"/>
                <w:b/>
              </w:rPr>
              <w:t xml:space="preserve">Total </w:t>
            </w:r>
            <w:r w:rsidR="00AE72AB" w:rsidRPr="00337B4D">
              <w:rPr>
                <w:rStyle w:val="ui-column-title"/>
                <w:rFonts w:ascii="Trebuchet MS" w:hAnsi="Trebuchet MS" w:cs="Arial"/>
                <w:b/>
                <w:bCs/>
              </w:rPr>
              <w:t>contributie</w:t>
            </w:r>
            <w:r w:rsidRPr="00337B4D">
              <w:rPr>
                <w:rStyle w:val="ui-column-title"/>
                <w:rFonts w:ascii="Trebuchet MS" w:hAnsi="Trebuchet MS"/>
                <w:b/>
              </w:rPr>
              <w:t xml:space="preserve"> proprie</w:t>
            </w:r>
          </w:p>
        </w:tc>
        <w:tc>
          <w:tcPr>
            <w:tcW w:w="1275"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5246A0" w:rsidRPr="00337B4D" w:rsidRDefault="005246A0" w:rsidP="00470B81">
            <w:pPr>
              <w:spacing w:after="0" w:line="240" w:lineRule="auto"/>
              <w:jc w:val="both"/>
              <w:rPr>
                <w:rStyle w:val="ui-column-title"/>
                <w:rFonts w:ascii="Trebuchet MS" w:hAnsi="Trebuchet MS"/>
                <w:b/>
              </w:rPr>
            </w:pPr>
            <w:r w:rsidRPr="00337B4D">
              <w:rPr>
                <w:rStyle w:val="ui-column-title"/>
                <w:rFonts w:ascii="Trebuchet MS" w:hAnsi="Trebuchet MS"/>
                <w:b/>
              </w:rPr>
              <w:t xml:space="preserve">Intensitatea </w:t>
            </w:r>
            <w:r w:rsidR="00AE72AB" w:rsidRPr="00337B4D">
              <w:rPr>
                <w:rStyle w:val="ui-column-title"/>
                <w:rFonts w:ascii="Trebuchet MS" w:hAnsi="Trebuchet MS" w:cs="Arial"/>
                <w:b/>
                <w:bCs/>
              </w:rPr>
              <w:t>interventiei</w:t>
            </w:r>
          </w:p>
        </w:tc>
      </w:tr>
      <w:tr w:rsidR="00337B4D" w:rsidRPr="00337B4D" w:rsidTr="00E15B84">
        <w:tc>
          <w:tcPr>
            <w:tcW w:w="9747" w:type="dxa"/>
            <w:gridSpan w:val="10"/>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246A0" w:rsidRPr="00337B4D" w:rsidRDefault="005246A0" w:rsidP="00470B81">
            <w:pPr>
              <w:spacing w:after="0" w:line="240" w:lineRule="auto"/>
              <w:jc w:val="both"/>
              <w:rPr>
                <w:rStyle w:val="ui-column-title"/>
                <w:rFonts w:ascii="Trebuchet MS" w:hAnsi="Trebuchet MS"/>
                <w:b/>
              </w:rPr>
            </w:pPr>
            <w:r w:rsidRPr="00337B4D">
              <w:rPr>
                <w:rStyle w:val="ui-column-title"/>
                <w:rFonts w:ascii="Trebuchet MS" w:hAnsi="Trebuchet MS"/>
                <w:b/>
              </w:rPr>
              <w:t xml:space="preserve">Componente </w:t>
            </w:r>
          </w:p>
        </w:tc>
      </w:tr>
      <w:tr w:rsidR="00337B4D" w:rsidRPr="00337B4D" w:rsidTr="00E15B84">
        <w:tc>
          <w:tcPr>
            <w:tcW w:w="1384"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246A0" w:rsidRPr="00337B4D" w:rsidRDefault="005246A0" w:rsidP="00470B81">
            <w:pPr>
              <w:spacing w:after="0" w:line="240" w:lineRule="auto"/>
              <w:jc w:val="both"/>
              <w:rPr>
                <w:rStyle w:val="ui-column-title"/>
                <w:rFonts w:ascii="Trebuchet MS" w:hAnsi="Trebuchet MS"/>
                <w:b/>
              </w:rPr>
            </w:pPr>
            <w:r w:rsidRPr="00337B4D">
              <w:rPr>
                <w:rStyle w:val="ui-column-title"/>
                <w:rFonts w:ascii="Trebuchet MS" w:hAnsi="Trebuchet MS"/>
                <w:b/>
              </w:rPr>
              <w:t>Componenta 1</w:t>
            </w:r>
          </w:p>
        </w:tc>
        <w:tc>
          <w:tcPr>
            <w:tcW w:w="675" w:type="dxa"/>
            <w:tcBorders>
              <w:top w:val="nil"/>
              <w:left w:val="nil"/>
              <w:bottom w:val="single" w:sz="8" w:space="0" w:color="auto"/>
              <w:right w:val="single" w:sz="8" w:space="0" w:color="auto"/>
            </w:tcBorders>
            <w:tcMar>
              <w:top w:w="0" w:type="dxa"/>
              <w:left w:w="108" w:type="dxa"/>
              <w:bottom w:w="0" w:type="dxa"/>
              <w:right w:w="108" w:type="dxa"/>
            </w:tcMar>
          </w:tcPr>
          <w:p w:rsidR="005246A0" w:rsidRPr="00337B4D" w:rsidRDefault="005246A0" w:rsidP="00470B81">
            <w:pPr>
              <w:spacing w:after="0" w:line="240" w:lineRule="auto"/>
              <w:jc w:val="both"/>
              <w:rPr>
                <w:rStyle w:val="ui-column-title"/>
                <w:rFonts w:ascii="Trebuchet MS" w:hAnsi="Trebuchet MS"/>
                <w:b/>
              </w:rPr>
            </w:pPr>
          </w:p>
        </w:tc>
        <w:tc>
          <w:tcPr>
            <w:tcW w:w="1168" w:type="dxa"/>
            <w:tcBorders>
              <w:top w:val="nil"/>
              <w:left w:val="nil"/>
              <w:bottom w:val="single" w:sz="8" w:space="0" w:color="auto"/>
              <w:right w:val="single" w:sz="8" w:space="0" w:color="auto"/>
            </w:tcBorders>
            <w:tcMar>
              <w:top w:w="0" w:type="dxa"/>
              <w:left w:w="108" w:type="dxa"/>
              <w:bottom w:w="0" w:type="dxa"/>
              <w:right w:w="108" w:type="dxa"/>
            </w:tcMar>
          </w:tcPr>
          <w:p w:rsidR="005246A0" w:rsidRPr="00337B4D" w:rsidRDefault="005246A0" w:rsidP="00470B81">
            <w:pPr>
              <w:spacing w:after="0" w:line="240" w:lineRule="auto"/>
              <w:jc w:val="both"/>
              <w:rPr>
                <w:rStyle w:val="ui-column-title"/>
                <w:rFonts w:ascii="Trebuchet MS" w:hAnsi="Trebuchet MS"/>
                <w:b/>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5246A0" w:rsidRPr="00337B4D" w:rsidRDefault="005246A0" w:rsidP="00470B81">
            <w:pPr>
              <w:spacing w:after="0" w:line="240" w:lineRule="auto"/>
              <w:jc w:val="both"/>
              <w:rPr>
                <w:rStyle w:val="ui-column-title"/>
                <w:rFonts w:ascii="Trebuchet MS" w:hAnsi="Trebuchet MS"/>
                <w:b/>
              </w:rPr>
            </w:pPr>
          </w:p>
        </w:tc>
        <w:tc>
          <w:tcPr>
            <w:tcW w:w="992" w:type="dxa"/>
            <w:tcBorders>
              <w:top w:val="nil"/>
              <w:left w:val="nil"/>
              <w:bottom w:val="single" w:sz="8" w:space="0" w:color="auto"/>
              <w:right w:val="single" w:sz="8" w:space="0" w:color="auto"/>
            </w:tcBorders>
            <w:tcMar>
              <w:top w:w="0" w:type="dxa"/>
              <w:left w:w="108" w:type="dxa"/>
              <w:bottom w:w="0" w:type="dxa"/>
              <w:right w:w="108" w:type="dxa"/>
            </w:tcMar>
          </w:tcPr>
          <w:p w:rsidR="005246A0" w:rsidRPr="00337B4D" w:rsidRDefault="005246A0" w:rsidP="00470B81">
            <w:pPr>
              <w:spacing w:after="0" w:line="240" w:lineRule="auto"/>
              <w:jc w:val="both"/>
              <w:rPr>
                <w:rStyle w:val="ui-column-title"/>
                <w:rFonts w:ascii="Trebuchet MS" w:hAnsi="Trebuchet MS"/>
                <w:b/>
              </w:rPr>
            </w:pPr>
          </w:p>
        </w:tc>
        <w:tc>
          <w:tcPr>
            <w:tcW w:w="1276" w:type="dxa"/>
            <w:tcBorders>
              <w:top w:val="nil"/>
              <w:left w:val="nil"/>
              <w:bottom w:val="single" w:sz="8" w:space="0" w:color="auto"/>
              <w:right w:val="single" w:sz="8" w:space="0" w:color="auto"/>
            </w:tcBorders>
            <w:tcMar>
              <w:top w:w="0" w:type="dxa"/>
              <w:left w:w="108" w:type="dxa"/>
              <w:bottom w:w="0" w:type="dxa"/>
              <w:right w:w="108" w:type="dxa"/>
            </w:tcMar>
          </w:tcPr>
          <w:p w:rsidR="005246A0" w:rsidRPr="00337B4D" w:rsidRDefault="005246A0" w:rsidP="00470B81">
            <w:pPr>
              <w:spacing w:after="0" w:line="240" w:lineRule="auto"/>
              <w:jc w:val="both"/>
              <w:rPr>
                <w:rStyle w:val="ui-column-title"/>
                <w:rFonts w:ascii="Trebuchet MS" w:hAnsi="Trebuchet MS"/>
                <w:b/>
              </w:rPr>
            </w:pPr>
          </w:p>
        </w:tc>
        <w:tc>
          <w:tcPr>
            <w:tcW w:w="850" w:type="dxa"/>
            <w:tcBorders>
              <w:top w:val="nil"/>
              <w:left w:val="nil"/>
              <w:bottom w:val="single" w:sz="8" w:space="0" w:color="auto"/>
              <w:right w:val="single" w:sz="8" w:space="0" w:color="auto"/>
            </w:tcBorders>
            <w:tcMar>
              <w:top w:w="0" w:type="dxa"/>
              <w:left w:w="108" w:type="dxa"/>
              <w:bottom w:w="0" w:type="dxa"/>
              <w:right w:w="108" w:type="dxa"/>
            </w:tcMar>
          </w:tcPr>
          <w:p w:rsidR="005246A0" w:rsidRPr="00337B4D" w:rsidRDefault="005246A0" w:rsidP="00470B81">
            <w:pPr>
              <w:spacing w:after="0" w:line="240" w:lineRule="auto"/>
              <w:jc w:val="both"/>
              <w:rPr>
                <w:rStyle w:val="ui-column-title"/>
                <w:rFonts w:ascii="Trebuchet MS" w:hAnsi="Trebuchet MS"/>
                <w:b/>
              </w:rPr>
            </w:pPr>
          </w:p>
        </w:tc>
        <w:tc>
          <w:tcPr>
            <w:tcW w:w="993" w:type="dxa"/>
            <w:tcBorders>
              <w:top w:val="nil"/>
              <w:left w:val="nil"/>
              <w:bottom w:val="single" w:sz="8" w:space="0" w:color="auto"/>
              <w:right w:val="single" w:sz="8" w:space="0" w:color="auto"/>
            </w:tcBorders>
            <w:tcMar>
              <w:top w:w="0" w:type="dxa"/>
              <w:left w:w="108" w:type="dxa"/>
              <w:bottom w:w="0" w:type="dxa"/>
              <w:right w:w="108" w:type="dxa"/>
            </w:tcMar>
          </w:tcPr>
          <w:p w:rsidR="005246A0" w:rsidRPr="00337B4D" w:rsidRDefault="005246A0" w:rsidP="00470B81">
            <w:pPr>
              <w:spacing w:after="0" w:line="240" w:lineRule="auto"/>
              <w:jc w:val="both"/>
              <w:rPr>
                <w:rStyle w:val="ui-column-title"/>
                <w:rFonts w:ascii="Trebuchet MS" w:hAnsi="Trebuchet MS"/>
                <w:b/>
              </w:rPr>
            </w:pPr>
          </w:p>
        </w:tc>
        <w:tc>
          <w:tcPr>
            <w:tcW w:w="1275" w:type="dxa"/>
            <w:tcBorders>
              <w:top w:val="nil"/>
              <w:left w:val="nil"/>
              <w:bottom w:val="single" w:sz="8" w:space="0" w:color="auto"/>
              <w:right w:val="single" w:sz="8" w:space="0" w:color="auto"/>
            </w:tcBorders>
            <w:tcMar>
              <w:top w:w="0" w:type="dxa"/>
              <w:left w:w="108" w:type="dxa"/>
              <w:bottom w:w="0" w:type="dxa"/>
              <w:right w:w="108" w:type="dxa"/>
            </w:tcMar>
          </w:tcPr>
          <w:p w:rsidR="005246A0" w:rsidRPr="00337B4D" w:rsidRDefault="005246A0" w:rsidP="00470B81">
            <w:pPr>
              <w:spacing w:after="0" w:line="240" w:lineRule="auto"/>
              <w:jc w:val="both"/>
              <w:rPr>
                <w:rStyle w:val="ui-column-title"/>
                <w:rFonts w:ascii="Trebuchet MS" w:hAnsi="Trebuchet MS"/>
                <w:b/>
              </w:rPr>
            </w:pPr>
          </w:p>
        </w:tc>
      </w:tr>
      <w:tr w:rsidR="00337B4D" w:rsidRPr="00337B4D" w:rsidTr="00E15B84">
        <w:tc>
          <w:tcPr>
            <w:tcW w:w="1384"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246A0" w:rsidRPr="00337B4D" w:rsidRDefault="005246A0" w:rsidP="00470B81">
            <w:pPr>
              <w:spacing w:after="0" w:line="240" w:lineRule="auto"/>
              <w:jc w:val="both"/>
              <w:rPr>
                <w:rStyle w:val="ui-column-title"/>
                <w:rFonts w:ascii="Trebuchet MS" w:hAnsi="Trebuchet MS"/>
                <w:b/>
              </w:rPr>
            </w:pPr>
            <w:r w:rsidRPr="00337B4D">
              <w:rPr>
                <w:rStyle w:val="ui-column-title"/>
                <w:rFonts w:ascii="Trebuchet MS" w:hAnsi="Trebuchet MS"/>
                <w:b/>
              </w:rPr>
              <w:t>Componenta 2</w:t>
            </w:r>
          </w:p>
        </w:tc>
        <w:tc>
          <w:tcPr>
            <w:tcW w:w="675" w:type="dxa"/>
            <w:tcBorders>
              <w:top w:val="nil"/>
              <w:left w:val="nil"/>
              <w:bottom w:val="single" w:sz="8" w:space="0" w:color="auto"/>
              <w:right w:val="single" w:sz="8" w:space="0" w:color="auto"/>
            </w:tcBorders>
            <w:tcMar>
              <w:top w:w="0" w:type="dxa"/>
              <w:left w:w="108" w:type="dxa"/>
              <w:bottom w:w="0" w:type="dxa"/>
              <w:right w:w="108" w:type="dxa"/>
            </w:tcMar>
          </w:tcPr>
          <w:p w:rsidR="005246A0" w:rsidRPr="00337B4D" w:rsidRDefault="005246A0" w:rsidP="00470B81">
            <w:pPr>
              <w:spacing w:after="0" w:line="240" w:lineRule="auto"/>
              <w:jc w:val="both"/>
              <w:rPr>
                <w:rStyle w:val="ui-column-title"/>
                <w:rFonts w:ascii="Trebuchet MS" w:hAnsi="Trebuchet MS"/>
                <w:b/>
              </w:rPr>
            </w:pPr>
          </w:p>
        </w:tc>
        <w:tc>
          <w:tcPr>
            <w:tcW w:w="1168" w:type="dxa"/>
            <w:tcBorders>
              <w:top w:val="nil"/>
              <w:left w:val="nil"/>
              <w:bottom w:val="single" w:sz="8" w:space="0" w:color="auto"/>
              <w:right w:val="single" w:sz="8" w:space="0" w:color="auto"/>
            </w:tcBorders>
            <w:tcMar>
              <w:top w:w="0" w:type="dxa"/>
              <w:left w:w="108" w:type="dxa"/>
              <w:bottom w:w="0" w:type="dxa"/>
              <w:right w:w="108" w:type="dxa"/>
            </w:tcMar>
          </w:tcPr>
          <w:p w:rsidR="005246A0" w:rsidRPr="00337B4D" w:rsidRDefault="005246A0" w:rsidP="00470B81">
            <w:pPr>
              <w:spacing w:after="0" w:line="240" w:lineRule="auto"/>
              <w:jc w:val="both"/>
              <w:rPr>
                <w:rStyle w:val="ui-column-title"/>
                <w:rFonts w:ascii="Trebuchet MS" w:hAnsi="Trebuchet MS"/>
                <w:b/>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5246A0" w:rsidRPr="00337B4D" w:rsidRDefault="005246A0" w:rsidP="00470B81">
            <w:pPr>
              <w:spacing w:after="0" w:line="240" w:lineRule="auto"/>
              <w:jc w:val="both"/>
              <w:rPr>
                <w:rStyle w:val="ui-column-title"/>
                <w:rFonts w:ascii="Trebuchet MS" w:hAnsi="Trebuchet MS"/>
                <w:b/>
              </w:rPr>
            </w:pPr>
          </w:p>
        </w:tc>
        <w:tc>
          <w:tcPr>
            <w:tcW w:w="992" w:type="dxa"/>
            <w:tcBorders>
              <w:top w:val="nil"/>
              <w:left w:val="nil"/>
              <w:bottom w:val="single" w:sz="8" w:space="0" w:color="auto"/>
              <w:right w:val="single" w:sz="8" w:space="0" w:color="auto"/>
            </w:tcBorders>
            <w:tcMar>
              <w:top w:w="0" w:type="dxa"/>
              <w:left w:w="108" w:type="dxa"/>
              <w:bottom w:w="0" w:type="dxa"/>
              <w:right w:w="108" w:type="dxa"/>
            </w:tcMar>
          </w:tcPr>
          <w:p w:rsidR="005246A0" w:rsidRPr="00337B4D" w:rsidRDefault="005246A0" w:rsidP="00470B81">
            <w:pPr>
              <w:spacing w:after="0" w:line="240" w:lineRule="auto"/>
              <w:jc w:val="both"/>
              <w:rPr>
                <w:rStyle w:val="ui-column-title"/>
                <w:rFonts w:ascii="Trebuchet MS" w:hAnsi="Trebuchet MS"/>
                <w:b/>
              </w:rPr>
            </w:pPr>
          </w:p>
        </w:tc>
        <w:tc>
          <w:tcPr>
            <w:tcW w:w="1276" w:type="dxa"/>
            <w:tcBorders>
              <w:top w:val="nil"/>
              <w:left w:val="nil"/>
              <w:bottom w:val="single" w:sz="8" w:space="0" w:color="auto"/>
              <w:right w:val="single" w:sz="8" w:space="0" w:color="auto"/>
            </w:tcBorders>
            <w:tcMar>
              <w:top w:w="0" w:type="dxa"/>
              <w:left w:w="108" w:type="dxa"/>
              <w:bottom w:w="0" w:type="dxa"/>
              <w:right w:w="108" w:type="dxa"/>
            </w:tcMar>
          </w:tcPr>
          <w:p w:rsidR="005246A0" w:rsidRPr="00337B4D" w:rsidRDefault="005246A0" w:rsidP="00470B81">
            <w:pPr>
              <w:spacing w:after="0" w:line="240" w:lineRule="auto"/>
              <w:jc w:val="both"/>
              <w:rPr>
                <w:rStyle w:val="ui-column-title"/>
                <w:rFonts w:ascii="Trebuchet MS" w:hAnsi="Trebuchet MS"/>
                <w:b/>
              </w:rPr>
            </w:pPr>
          </w:p>
        </w:tc>
        <w:tc>
          <w:tcPr>
            <w:tcW w:w="850" w:type="dxa"/>
            <w:tcBorders>
              <w:top w:val="nil"/>
              <w:left w:val="nil"/>
              <w:bottom w:val="single" w:sz="8" w:space="0" w:color="auto"/>
              <w:right w:val="single" w:sz="8" w:space="0" w:color="auto"/>
            </w:tcBorders>
            <w:tcMar>
              <w:top w:w="0" w:type="dxa"/>
              <w:left w:w="108" w:type="dxa"/>
              <w:bottom w:w="0" w:type="dxa"/>
              <w:right w:w="108" w:type="dxa"/>
            </w:tcMar>
          </w:tcPr>
          <w:p w:rsidR="005246A0" w:rsidRPr="00337B4D" w:rsidRDefault="005246A0" w:rsidP="00470B81">
            <w:pPr>
              <w:spacing w:after="0" w:line="240" w:lineRule="auto"/>
              <w:jc w:val="both"/>
              <w:rPr>
                <w:rStyle w:val="ui-column-title"/>
                <w:rFonts w:ascii="Trebuchet MS" w:hAnsi="Trebuchet MS"/>
                <w:b/>
              </w:rPr>
            </w:pPr>
          </w:p>
        </w:tc>
        <w:tc>
          <w:tcPr>
            <w:tcW w:w="993" w:type="dxa"/>
            <w:tcBorders>
              <w:top w:val="nil"/>
              <w:left w:val="nil"/>
              <w:bottom w:val="single" w:sz="8" w:space="0" w:color="auto"/>
              <w:right w:val="single" w:sz="8" w:space="0" w:color="auto"/>
            </w:tcBorders>
            <w:tcMar>
              <w:top w:w="0" w:type="dxa"/>
              <w:left w:w="108" w:type="dxa"/>
              <w:bottom w:w="0" w:type="dxa"/>
              <w:right w:w="108" w:type="dxa"/>
            </w:tcMar>
          </w:tcPr>
          <w:p w:rsidR="005246A0" w:rsidRPr="00337B4D" w:rsidRDefault="005246A0" w:rsidP="00470B81">
            <w:pPr>
              <w:spacing w:after="0" w:line="240" w:lineRule="auto"/>
              <w:jc w:val="both"/>
              <w:rPr>
                <w:rStyle w:val="ui-column-title"/>
                <w:rFonts w:ascii="Trebuchet MS" w:hAnsi="Trebuchet MS"/>
                <w:b/>
              </w:rPr>
            </w:pPr>
          </w:p>
        </w:tc>
        <w:tc>
          <w:tcPr>
            <w:tcW w:w="1275" w:type="dxa"/>
            <w:tcBorders>
              <w:top w:val="nil"/>
              <w:left w:val="nil"/>
              <w:bottom w:val="single" w:sz="8" w:space="0" w:color="auto"/>
              <w:right w:val="single" w:sz="8" w:space="0" w:color="auto"/>
            </w:tcBorders>
            <w:tcMar>
              <w:top w:w="0" w:type="dxa"/>
              <w:left w:w="108" w:type="dxa"/>
              <w:bottom w:w="0" w:type="dxa"/>
              <w:right w:w="108" w:type="dxa"/>
            </w:tcMar>
          </w:tcPr>
          <w:p w:rsidR="005246A0" w:rsidRPr="00337B4D" w:rsidRDefault="005246A0" w:rsidP="00470B81">
            <w:pPr>
              <w:spacing w:after="0" w:line="240" w:lineRule="auto"/>
              <w:jc w:val="both"/>
              <w:rPr>
                <w:rStyle w:val="ui-column-title"/>
                <w:rFonts w:ascii="Trebuchet MS" w:hAnsi="Trebuchet MS"/>
                <w:b/>
              </w:rPr>
            </w:pPr>
          </w:p>
        </w:tc>
      </w:tr>
      <w:tr w:rsidR="00337B4D" w:rsidRPr="00337B4D" w:rsidTr="00E15B84">
        <w:tc>
          <w:tcPr>
            <w:tcW w:w="1384"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246A0" w:rsidRPr="00337B4D" w:rsidRDefault="005246A0" w:rsidP="00470B81">
            <w:pPr>
              <w:spacing w:after="0" w:line="240" w:lineRule="auto"/>
              <w:jc w:val="both"/>
              <w:rPr>
                <w:rStyle w:val="ui-column-title"/>
                <w:rFonts w:ascii="Trebuchet MS" w:hAnsi="Trebuchet MS"/>
              </w:rPr>
            </w:pPr>
            <w:r w:rsidRPr="00337B4D">
              <w:rPr>
                <w:rStyle w:val="ui-column-title"/>
                <w:rFonts w:ascii="Trebuchet MS" w:hAnsi="Trebuchet MS"/>
              </w:rPr>
              <w:t>Total proiect</w:t>
            </w:r>
          </w:p>
        </w:tc>
        <w:tc>
          <w:tcPr>
            <w:tcW w:w="675" w:type="dxa"/>
            <w:tcBorders>
              <w:top w:val="nil"/>
              <w:left w:val="nil"/>
              <w:bottom w:val="single" w:sz="8" w:space="0" w:color="auto"/>
              <w:right w:val="single" w:sz="8" w:space="0" w:color="auto"/>
            </w:tcBorders>
            <w:tcMar>
              <w:top w:w="0" w:type="dxa"/>
              <w:left w:w="108" w:type="dxa"/>
              <w:bottom w:w="0" w:type="dxa"/>
              <w:right w:w="108" w:type="dxa"/>
            </w:tcMar>
          </w:tcPr>
          <w:p w:rsidR="005246A0" w:rsidRPr="00337B4D" w:rsidRDefault="005246A0" w:rsidP="00470B81">
            <w:pPr>
              <w:spacing w:after="0" w:line="240" w:lineRule="auto"/>
              <w:jc w:val="both"/>
              <w:rPr>
                <w:rStyle w:val="ui-column-title"/>
                <w:rFonts w:ascii="Trebuchet MS" w:hAnsi="Trebuchet MS"/>
                <w:b/>
              </w:rPr>
            </w:pPr>
          </w:p>
        </w:tc>
        <w:tc>
          <w:tcPr>
            <w:tcW w:w="1168" w:type="dxa"/>
            <w:tcBorders>
              <w:top w:val="nil"/>
              <w:left w:val="nil"/>
              <w:bottom w:val="single" w:sz="8" w:space="0" w:color="auto"/>
              <w:right w:val="single" w:sz="8" w:space="0" w:color="auto"/>
            </w:tcBorders>
            <w:tcMar>
              <w:top w:w="0" w:type="dxa"/>
              <w:left w:w="108" w:type="dxa"/>
              <w:bottom w:w="0" w:type="dxa"/>
              <w:right w:w="108" w:type="dxa"/>
            </w:tcMar>
          </w:tcPr>
          <w:p w:rsidR="005246A0" w:rsidRPr="00337B4D" w:rsidRDefault="005246A0" w:rsidP="00470B81">
            <w:pPr>
              <w:spacing w:after="0" w:line="240" w:lineRule="auto"/>
              <w:jc w:val="both"/>
              <w:rPr>
                <w:rStyle w:val="ui-column-title"/>
                <w:rFonts w:ascii="Trebuchet MS" w:hAnsi="Trebuchet MS"/>
                <w:b/>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5246A0" w:rsidRPr="00337B4D" w:rsidRDefault="005246A0" w:rsidP="00470B81">
            <w:pPr>
              <w:spacing w:after="0" w:line="240" w:lineRule="auto"/>
              <w:jc w:val="both"/>
              <w:rPr>
                <w:rStyle w:val="ui-column-title"/>
                <w:rFonts w:ascii="Trebuchet MS" w:hAnsi="Trebuchet MS"/>
                <w:b/>
              </w:rPr>
            </w:pPr>
          </w:p>
        </w:tc>
        <w:tc>
          <w:tcPr>
            <w:tcW w:w="992" w:type="dxa"/>
            <w:tcBorders>
              <w:top w:val="nil"/>
              <w:left w:val="nil"/>
              <w:bottom w:val="single" w:sz="8" w:space="0" w:color="auto"/>
              <w:right w:val="single" w:sz="8" w:space="0" w:color="auto"/>
            </w:tcBorders>
            <w:tcMar>
              <w:top w:w="0" w:type="dxa"/>
              <w:left w:w="108" w:type="dxa"/>
              <w:bottom w:w="0" w:type="dxa"/>
              <w:right w:w="108" w:type="dxa"/>
            </w:tcMar>
          </w:tcPr>
          <w:p w:rsidR="005246A0" w:rsidRPr="00337B4D" w:rsidRDefault="005246A0" w:rsidP="00470B81">
            <w:pPr>
              <w:spacing w:after="0" w:line="240" w:lineRule="auto"/>
              <w:jc w:val="both"/>
              <w:rPr>
                <w:rStyle w:val="ui-column-title"/>
                <w:rFonts w:ascii="Trebuchet MS" w:hAnsi="Trebuchet MS"/>
                <w:b/>
              </w:rPr>
            </w:pPr>
          </w:p>
        </w:tc>
        <w:tc>
          <w:tcPr>
            <w:tcW w:w="1276" w:type="dxa"/>
            <w:tcBorders>
              <w:top w:val="nil"/>
              <w:left w:val="nil"/>
              <w:bottom w:val="single" w:sz="8" w:space="0" w:color="auto"/>
              <w:right w:val="single" w:sz="8" w:space="0" w:color="auto"/>
            </w:tcBorders>
            <w:tcMar>
              <w:top w:w="0" w:type="dxa"/>
              <w:left w:w="108" w:type="dxa"/>
              <w:bottom w:w="0" w:type="dxa"/>
              <w:right w:w="108" w:type="dxa"/>
            </w:tcMar>
          </w:tcPr>
          <w:p w:rsidR="005246A0" w:rsidRPr="00337B4D" w:rsidRDefault="005246A0" w:rsidP="00470B81">
            <w:pPr>
              <w:spacing w:after="0" w:line="240" w:lineRule="auto"/>
              <w:jc w:val="both"/>
              <w:rPr>
                <w:rStyle w:val="ui-column-title"/>
                <w:rFonts w:ascii="Trebuchet MS" w:hAnsi="Trebuchet MS"/>
                <w:b/>
              </w:rPr>
            </w:pPr>
          </w:p>
        </w:tc>
        <w:tc>
          <w:tcPr>
            <w:tcW w:w="850" w:type="dxa"/>
            <w:tcBorders>
              <w:top w:val="nil"/>
              <w:left w:val="nil"/>
              <w:bottom w:val="single" w:sz="8" w:space="0" w:color="auto"/>
              <w:right w:val="single" w:sz="8" w:space="0" w:color="auto"/>
            </w:tcBorders>
            <w:tcMar>
              <w:top w:w="0" w:type="dxa"/>
              <w:left w:w="108" w:type="dxa"/>
              <w:bottom w:w="0" w:type="dxa"/>
              <w:right w:w="108" w:type="dxa"/>
            </w:tcMar>
          </w:tcPr>
          <w:p w:rsidR="005246A0" w:rsidRPr="00337B4D" w:rsidRDefault="005246A0" w:rsidP="00470B81">
            <w:pPr>
              <w:spacing w:after="0" w:line="240" w:lineRule="auto"/>
              <w:jc w:val="both"/>
              <w:rPr>
                <w:rStyle w:val="ui-column-title"/>
                <w:rFonts w:ascii="Trebuchet MS" w:hAnsi="Trebuchet MS"/>
                <w:b/>
              </w:rPr>
            </w:pPr>
          </w:p>
        </w:tc>
        <w:tc>
          <w:tcPr>
            <w:tcW w:w="993" w:type="dxa"/>
            <w:tcBorders>
              <w:top w:val="nil"/>
              <w:left w:val="nil"/>
              <w:bottom w:val="single" w:sz="8" w:space="0" w:color="auto"/>
              <w:right w:val="single" w:sz="8" w:space="0" w:color="auto"/>
            </w:tcBorders>
            <w:tcMar>
              <w:top w:w="0" w:type="dxa"/>
              <w:left w:w="108" w:type="dxa"/>
              <w:bottom w:w="0" w:type="dxa"/>
              <w:right w:w="108" w:type="dxa"/>
            </w:tcMar>
          </w:tcPr>
          <w:p w:rsidR="005246A0" w:rsidRPr="00337B4D" w:rsidRDefault="005246A0" w:rsidP="00470B81">
            <w:pPr>
              <w:spacing w:after="0" w:line="240" w:lineRule="auto"/>
              <w:jc w:val="both"/>
              <w:rPr>
                <w:rStyle w:val="ui-column-title"/>
                <w:rFonts w:ascii="Trebuchet MS" w:hAnsi="Trebuchet MS"/>
                <w:b/>
              </w:rPr>
            </w:pPr>
          </w:p>
        </w:tc>
        <w:tc>
          <w:tcPr>
            <w:tcW w:w="1275" w:type="dxa"/>
            <w:tcBorders>
              <w:top w:val="nil"/>
              <w:left w:val="nil"/>
              <w:bottom w:val="single" w:sz="8" w:space="0" w:color="auto"/>
              <w:right w:val="single" w:sz="8" w:space="0" w:color="auto"/>
            </w:tcBorders>
            <w:tcMar>
              <w:top w:w="0" w:type="dxa"/>
              <w:left w:w="108" w:type="dxa"/>
              <w:bottom w:w="0" w:type="dxa"/>
              <w:right w:w="108" w:type="dxa"/>
            </w:tcMar>
          </w:tcPr>
          <w:p w:rsidR="005246A0" w:rsidRPr="00337B4D" w:rsidRDefault="005246A0" w:rsidP="00470B81">
            <w:pPr>
              <w:spacing w:after="0" w:line="240" w:lineRule="auto"/>
              <w:jc w:val="both"/>
              <w:rPr>
                <w:rStyle w:val="ui-column-title"/>
                <w:rFonts w:ascii="Trebuchet MS" w:hAnsi="Trebuchet MS"/>
                <w:b/>
              </w:rPr>
            </w:pPr>
          </w:p>
        </w:tc>
      </w:tr>
      <w:tr w:rsidR="00337B4D" w:rsidRPr="00337B4D" w:rsidTr="00E15B84">
        <w:tc>
          <w:tcPr>
            <w:tcW w:w="1384"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246A0" w:rsidRPr="00337B4D" w:rsidRDefault="005246A0" w:rsidP="00470B81">
            <w:pPr>
              <w:spacing w:after="0" w:line="240" w:lineRule="auto"/>
              <w:jc w:val="both"/>
              <w:rPr>
                <w:rStyle w:val="ui-column-title"/>
                <w:rFonts w:ascii="Trebuchet MS" w:hAnsi="Trebuchet MS"/>
              </w:rPr>
            </w:pPr>
            <w:r w:rsidRPr="00337B4D">
              <w:rPr>
                <w:rStyle w:val="ui-column-title"/>
                <w:rFonts w:ascii="Trebuchet MS" w:hAnsi="Trebuchet MS"/>
              </w:rPr>
              <w:t xml:space="preserve">Parteneri </w:t>
            </w:r>
          </w:p>
        </w:tc>
        <w:tc>
          <w:tcPr>
            <w:tcW w:w="675" w:type="dxa"/>
            <w:tcBorders>
              <w:top w:val="nil"/>
              <w:left w:val="nil"/>
              <w:bottom w:val="single" w:sz="8" w:space="0" w:color="auto"/>
              <w:right w:val="single" w:sz="8" w:space="0" w:color="auto"/>
            </w:tcBorders>
            <w:tcMar>
              <w:top w:w="0" w:type="dxa"/>
              <w:left w:w="108" w:type="dxa"/>
              <w:bottom w:w="0" w:type="dxa"/>
              <w:right w:w="108" w:type="dxa"/>
            </w:tcMar>
          </w:tcPr>
          <w:p w:rsidR="005246A0" w:rsidRPr="00337B4D" w:rsidRDefault="005246A0" w:rsidP="00470B81">
            <w:pPr>
              <w:spacing w:after="0" w:line="240" w:lineRule="auto"/>
              <w:jc w:val="both"/>
              <w:rPr>
                <w:rStyle w:val="ui-column-title"/>
                <w:rFonts w:ascii="Trebuchet MS" w:hAnsi="Trebuchet MS"/>
                <w:b/>
              </w:rPr>
            </w:pPr>
          </w:p>
        </w:tc>
        <w:tc>
          <w:tcPr>
            <w:tcW w:w="1168" w:type="dxa"/>
            <w:tcBorders>
              <w:top w:val="nil"/>
              <w:left w:val="nil"/>
              <w:bottom w:val="single" w:sz="8" w:space="0" w:color="auto"/>
              <w:right w:val="single" w:sz="8" w:space="0" w:color="auto"/>
            </w:tcBorders>
            <w:tcMar>
              <w:top w:w="0" w:type="dxa"/>
              <w:left w:w="108" w:type="dxa"/>
              <w:bottom w:w="0" w:type="dxa"/>
              <w:right w:w="108" w:type="dxa"/>
            </w:tcMar>
          </w:tcPr>
          <w:p w:rsidR="005246A0" w:rsidRPr="00337B4D" w:rsidRDefault="005246A0" w:rsidP="00470B81">
            <w:pPr>
              <w:spacing w:after="0" w:line="240" w:lineRule="auto"/>
              <w:jc w:val="both"/>
              <w:rPr>
                <w:rStyle w:val="ui-column-title"/>
                <w:rFonts w:ascii="Trebuchet MS" w:hAnsi="Trebuchet MS"/>
                <w:b/>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5246A0" w:rsidRPr="00337B4D" w:rsidRDefault="005246A0" w:rsidP="00470B81">
            <w:pPr>
              <w:spacing w:after="0" w:line="240" w:lineRule="auto"/>
              <w:jc w:val="both"/>
              <w:rPr>
                <w:rStyle w:val="ui-column-title"/>
                <w:rFonts w:ascii="Trebuchet MS" w:hAnsi="Trebuchet MS"/>
                <w:b/>
              </w:rPr>
            </w:pPr>
          </w:p>
        </w:tc>
        <w:tc>
          <w:tcPr>
            <w:tcW w:w="992" w:type="dxa"/>
            <w:tcBorders>
              <w:top w:val="nil"/>
              <w:left w:val="nil"/>
              <w:bottom w:val="single" w:sz="8" w:space="0" w:color="auto"/>
              <w:right w:val="single" w:sz="8" w:space="0" w:color="auto"/>
            </w:tcBorders>
            <w:tcMar>
              <w:top w:w="0" w:type="dxa"/>
              <w:left w:w="108" w:type="dxa"/>
              <w:bottom w:w="0" w:type="dxa"/>
              <w:right w:w="108" w:type="dxa"/>
            </w:tcMar>
          </w:tcPr>
          <w:p w:rsidR="005246A0" w:rsidRPr="00337B4D" w:rsidRDefault="005246A0" w:rsidP="00470B81">
            <w:pPr>
              <w:spacing w:after="0" w:line="240" w:lineRule="auto"/>
              <w:jc w:val="both"/>
              <w:rPr>
                <w:rStyle w:val="ui-column-title"/>
                <w:rFonts w:ascii="Trebuchet MS" w:hAnsi="Trebuchet MS"/>
                <w:b/>
              </w:rPr>
            </w:pPr>
          </w:p>
        </w:tc>
        <w:tc>
          <w:tcPr>
            <w:tcW w:w="1276" w:type="dxa"/>
            <w:tcBorders>
              <w:top w:val="nil"/>
              <w:left w:val="nil"/>
              <w:bottom w:val="single" w:sz="8" w:space="0" w:color="auto"/>
              <w:right w:val="single" w:sz="8" w:space="0" w:color="auto"/>
            </w:tcBorders>
            <w:tcMar>
              <w:top w:w="0" w:type="dxa"/>
              <w:left w:w="108" w:type="dxa"/>
              <w:bottom w:w="0" w:type="dxa"/>
              <w:right w:w="108" w:type="dxa"/>
            </w:tcMar>
          </w:tcPr>
          <w:p w:rsidR="005246A0" w:rsidRPr="00337B4D" w:rsidRDefault="005246A0" w:rsidP="00470B81">
            <w:pPr>
              <w:spacing w:after="0" w:line="240" w:lineRule="auto"/>
              <w:jc w:val="both"/>
              <w:rPr>
                <w:rStyle w:val="ui-column-title"/>
                <w:rFonts w:ascii="Trebuchet MS" w:hAnsi="Trebuchet MS"/>
                <w:b/>
              </w:rPr>
            </w:pPr>
          </w:p>
        </w:tc>
        <w:tc>
          <w:tcPr>
            <w:tcW w:w="850" w:type="dxa"/>
            <w:tcBorders>
              <w:top w:val="nil"/>
              <w:left w:val="nil"/>
              <w:bottom w:val="single" w:sz="8" w:space="0" w:color="auto"/>
              <w:right w:val="single" w:sz="8" w:space="0" w:color="auto"/>
            </w:tcBorders>
            <w:tcMar>
              <w:top w:w="0" w:type="dxa"/>
              <w:left w:w="108" w:type="dxa"/>
              <w:bottom w:w="0" w:type="dxa"/>
              <w:right w:w="108" w:type="dxa"/>
            </w:tcMar>
          </w:tcPr>
          <w:p w:rsidR="005246A0" w:rsidRPr="00337B4D" w:rsidRDefault="005246A0" w:rsidP="00470B81">
            <w:pPr>
              <w:spacing w:after="0" w:line="240" w:lineRule="auto"/>
              <w:jc w:val="both"/>
              <w:rPr>
                <w:rStyle w:val="ui-column-title"/>
                <w:rFonts w:ascii="Trebuchet MS" w:hAnsi="Trebuchet MS"/>
                <w:b/>
              </w:rPr>
            </w:pPr>
          </w:p>
        </w:tc>
        <w:tc>
          <w:tcPr>
            <w:tcW w:w="993" w:type="dxa"/>
            <w:tcBorders>
              <w:top w:val="nil"/>
              <w:left w:val="nil"/>
              <w:bottom w:val="single" w:sz="8" w:space="0" w:color="auto"/>
              <w:right w:val="single" w:sz="8" w:space="0" w:color="auto"/>
            </w:tcBorders>
            <w:tcMar>
              <w:top w:w="0" w:type="dxa"/>
              <w:left w:w="108" w:type="dxa"/>
              <w:bottom w:w="0" w:type="dxa"/>
              <w:right w:w="108" w:type="dxa"/>
            </w:tcMar>
          </w:tcPr>
          <w:p w:rsidR="005246A0" w:rsidRPr="00337B4D" w:rsidRDefault="005246A0" w:rsidP="00470B81">
            <w:pPr>
              <w:spacing w:after="0" w:line="240" w:lineRule="auto"/>
              <w:jc w:val="both"/>
              <w:rPr>
                <w:rStyle w:val="ui-column-title"/>
                <w:rFonts w:ascii="Trebuchet MS" w:hAnsi="Trebuchet MS"/>
                <w:b/>
              </w:rPr>
            </w:pPr>
          </w:p>
        </w:tc>
        <w:tc>
          <w:tcPr>
            <w:tcW w:w="1275" w:type="dxa"/>
            <w:tcBorders>
              <w:top w:val="nil"/>
              <w:left w:val="nil"/>
              <w:bottom w:val="single" w:sz="8" w:space="0" w:color="auto"/>
              <w:right w:val="single" w:sz="8" w:space="0" w:color="auto"/>
            </w:tcBorders>
            <w:tcMar>
              <w:top w:w="0" w:type="dxa"/>
              <w:left w:w="108" w:type="dxa"/>
              <w:bottom w:w="0" w:type="dxa"/>
              <w:right w:w="108" w:type="dxa"/>
            </w:tcMar>
          </w:tcPr>
          <w:p w:rsidR="005246A0" w:rsidRPr="00337B4D" w:rsidRDefault="005246A0" w:rsidP="00470B81">
            <w:pPr>
              <w:spacing w:after="0" w:line="240" w:lineRule="auto"/>
              <w:jc w:val="both"/>
              <w:rPr>
                <w:rStyle w:val="ui-column-title"/>
                <w:rFonts w:ascii="Trebuchet MS" w:hAnsi="Trebuchet MS"/>
                <w:b/>
              </w:rPr>
            </w:pPr>
          </w:p>
        </w:tc>
      </w:tr>
      <w:tr w:rsidR="00337B4D" w:rsidRPr="00337B4D" w:rsidTr="00E15B84">
        <w:tc>
          <w:tcPr>
            <w:tcW w:w="1384"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246A0" w:rsidRPr="00337B4D" w:rsidRDefault="005246A0" w:rsidP="00470B81">
            <w:pPr>
              <w:spacing w:after="0" w:line="240" w:lineRule="auto"/>
              <w:jc w:val="both"/>
              <w:rPr>
                <w:rStyle w:val="ui-column-title"/>
                <w:rFonts w:ascii="Trebuchet MS" w:hAnsi="Trebuchet MS"/>
                <w:b/>
              </w:rPr>
            </w:pPr>
            <w:r w:rsidRPr="00337B4D">
              <w:rPr>
                <w:rStyle w:val="ui-column-title"/>
                <w:rFonts w:ascii="Trebuchet MS" w:hAnsi="Trebuchet MS"/>
                <w:b/>
              </w:rPr>
              <w:t>Lider</w:t>
            </w:r>
          </w:p>
        </w:tc>
        <w:tc>
          <w:tcPr>
            <w:tcW w:w="675" w:type="dxa"/>
            <w:tcBorders>
              <w:top w:val="nil"/>
              <w:left w:val="nil"/>
              <w:bottom w:val="single" w:sz="8" w:space="0" w:color="auto"/>
              <w:right w:val="single" w:sz="8" w:space="0" w:color="auto"/>
            </w:tcBorders>
            <w:tcMar>
              <w:top w:w="0" w:type="dxa"/>
              <w:left w:w="108" w:type="dxa"/>
              <w:bottom w:w="0" w:type="dxa"/>
              <w:right w:w="108" w:type="dxa"/>
            </w:tcMar>
          </w:tcPr>
          <w:p w:rsidR="005246A0" w:rsidRPr="00337B4D" w:rsidRDefault="005246A0" w:rsidP="00470B81">
            <w:pPr>
              <w:spacing w:after="0" w:line="240" w:lineRule="auto"/>
              <w:jc w:val="both"/>
              <w:rPr>
                <w:rStyle w:val="ui-column-title"/>
                <w:rFonts w:ascii="Trebuchet MS" w:hAnsi="Trebuchet MS"/>
                <w:b/>
              </w:rPr>
            </w:pPr>
          </w:p>
        </w:tc>
        <w:tc>
          <w:tcPr>
            <w:tcW w:w="1168" w:type="dxa"/>
            <w:tcBorders>
              <w:top w:val="nil"/>
              <w:left w:val="nil"/>
              <w:bottom w:val="single" w:sz="8" w:space="0" w:color="auto"/>
              <w:right w:val="single" w:sz="8" w:space="0" w:color="auto"/>
            </w:tcBorders>
            <w:tcMar>
              <w:top w:w="0" w:type="dxa"/>
              <w:left w:w="108" w:type="dxa"/>
              <w:bottom w:w="0" w:type="dxa"/>
              <w:right w:w="108" w:type="dxa"/>
            </w:tcMar>
          </w:tcPr>
          <w:p w:rsidR="005246A0" w:rsidRPr="00337B4D" w:rsidRDefault="005246A0" w:rsidP="00470B81">
            <w:pPr>
              <w:spacing w:after="0" w:line="240" w:lineRule="auto"/>
              <w:jc w:val="both"/>
              <w:rPr>
                <w:rStyle w:val="ui-column-title"/>
                <w:rFonts w:ascii="Trebuchet MS" w:hAnsi="Trebuchet MS"/>
                <w:b/>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5246A0" w:rsidRPr="00337B4D" w:rsidRDefault="005246A0" w:rsidP="00470B81">
            <w:pPr>
              <w:spacing w:after="0" w:line="240" w:lineRule="auto"/>
              <w:jc w:val="both"/>
              <w:rPr>
                <w:rStyle w:val="ui-column-title"/>
                <w:rFonts w:ascii="Trebuchet MS" w:hAnsi="Trebuchet MS"/>
                <w:b/>
              </w:rPr>
            </w:pPr>
          </w:p>
        </w:tc>
        <w:tc>
          <w:tcPr>
            <w:tcW w:w="992" w:type="dxa"/>
            <w:tcBorders>
              <w:top w:val="nil"/>
              <w:left w:val="nil"/>
              <w:bottom w:val="single" w:sz="8" w:space="0" w:color="auto"/>
              <w:right w:val="single" w:sz="8" w:space="0" w:color="auto"/>
            </w:tcBorders>
            <w:tcMar>
              <w:top w:w="0" w:type="dxa"/>
              <w:left w:w="108" w:type="dxa"/>
              <w:bottom w:w="0" w:type="dxa"/>
              <w:right w:w="108" w:type="dxa"/>
            </w:tcMar>
          </w:tcPr>
          <w:p w:rsidR="005246A0" w:rsidRPr="00337B4D" w:rsidRDefault="005246A0" w:rsidP="00470B81">
            <w:pPr>
              <w:spacing w:after="0" w:line="240" w:lineRule="auto"/>
              <w:jc w:val="both"/>
              <w:rPr>
                <w:rStyle w:val="ui-column-title"/>
                <w:rFonts w:ascii="Trebuchet MS" w:hAnsi="Trebuchet MS"/>
                <w:b/>
              </w:rPr>
            </w:pPr>
          </w:p>
        </w:tc>
        <w:tc>
          <w:tcPr>
            <w:tcW w:w="1276" w:type="dxa"/>
            <w:tcBorders>
              <w:top w:val="nil"/>
              <w:left w:val="nil"/>
              <w:bottom w:val="single" w:sz="8" w:space="0" w:color="auto"/>
              <w:right w:val="single" w:sz="8" w:space="0" w:color="auto"/>
            </w:tcBorders>
            <w:tcMar>
              <w:top w:w="0" w:type="dxa"/>
              <w:left w:w="108" w:type="dxa"/>
              <w:bottom w:w="0" w:type="dxa"/>
              <w:right w:w="108" w:type="dxa"/>
            </w:tcMar>
          </w:tcPr>
          <w:p w:rsidR="005246A0" w:rsidRPr="00337B4D" w:rsidRDefault="005246A0" w:rsidP="00470B81">
            <w:pPr>
              <w:spacing w:after="0" w:line="240" w:lineRule="auto"/>
              <w:jc w:val="both"/>
              <w:rPr>
                <w:rStyle w:val="ui-column-title"/>
                <w:rFonts w:ascii="Trebuchet MS" w:hAnsi="Trebuchet MS"/>
                <w:b/>
              </w:rPr>
            </w:pPr>
          </w:p>
        </w:tc>
        <w:tc>
          <w:tcPr>
            <w:tcW w:w="850" w:type="dxa"/>
            <w:tcBorders>
              <w:top w:val="nil"/>
              <w:left w:val="nil"/>
              <w:bottom w:val="single" w:sz="8" w:space="0" w:color="auto"/>
              <w:right w:val="single" w:sz="8" w:space="0" w:color="auto"/>
            </w:tcBorders>
            <w:tcMar>
              <w:top w:w="0" w:type="dxa"/>
              <w:left w:w="108" w:type="dxa"/>
              <w:bottom w:w="0" w:type="dxa"/>
              <w:right w:w="108" w:type="dxa"/>
            </w:tcMar>
          </w:tcPr>
          <w:p w:rsidR="005246A0" w:rsidRPr="00337B4D" w:rsidRDefault="005246A0" w:rsidP="00470B81">
            <w:pPr>
              <w:spacing w:after="0" w:line="240" w:lineRule="auto"/>
              <w:jc w:val="both"/>
              <w:rPr>
                <w:rStyle w:val="ui-column-title"/>
                <w:rFonts w:ascii="Trebuchet MS" w:hAnsi="Trebuchet MS"/>
                <w:b/>
              </w:rPr>
            </w:pPr>
          </w:p>
        </w:tc>
        <w:tc>
          <w:tcPr>
            <w:tcW w:w="993" w:type="dxa"/>
            <w:tcBorders>
              <w:top w:val="nil"/>
              <w:left w:val="nil"/>
              <w:bottom w:val="single" w:sz="8" w:space="0" w:color="auto"/>
              <w:right w:val="single" w:sz="8" w:space="0" w:color="auto"/>
            </w:tcBorders>
            <w:tcMar>
              <w:top w:w="0" w:type="dxa"/>
              <w:left w:w="108" w:type="dxa"/>
              <w:bottom w:w="0" w:type="dxa"/>
              <w:right w:w="108" w:type="dxa"/>
            </w:tcMar>
          </w:tcPr>
          <w:p w:rsidR="005246A0" w:rsidRPr="00337B4D" w:rsidRDefault="005246A0" w:rsidP="00470B81">
            <w:pPr>
              <w:spacing w:after="0" w:line="240" w:lineRule="auto"/>
              <w:jc w:val="both"/>
              <w:rPr>
                <w:rStyle w:val="ui-column-title"/>
                <w:rFonts w:ascii="Trebuchet MS" w:hAnsi="Trebuchet MS"/>
                <w:b/>
              </w:rPr>
            </w:pPr>
          </w:p>
        </w:tc>
        <w:tc>
          <w:tcPr>
            <w:tcW w:w="1275" w:type="dxa"/>
            <w:tcBorders>
              <w:top w:val="nil"/>
              <w:left w:val="nil"/>
              <w:bottom w:val="single" w:sz="8" w:space="0" w:color="auto"/>
              <w:right w:val="single" w:sz="8" w:space="0" w:color="auto"/>
            </w:tcBorders>
            <w:tcMar>
              <w:top w:w="0" w:type="dxa"/>
              <w:left w:w="108" w:type="dxa"/>
              <w:bottom w:w="0" w:type="dxa"/>
              <w:right w:w="108" w:type="dxa"/>
            </w:tcMar>
          </w:tcPr>
          <w:p w:rsidR="005246A0" w:rsidRPr="00337B4D" w:rsidRDefault="005246A0" w:rsidP="00470B81">
            <w:pPr>
              <w:spacing w:after="0" w:line="240" w:lineRule="auto"/>
              <w:jc w:val="both"/>
              <w:rPr>
                <w:rStyle w:val="ui-column-title"/>
                <w:rFonts w:ascii="Trebuchet MS" w:hAnsi="Trebuchet MS"/>
                <w:b/>
              </w:rPr>
            </w:pPr>
          </w:p>
        </w:tc>
      </w:tr>
      <w:tr w:rsidR="00337B4D" w:rsidRPr="00337B4D" w:rsidTr="00E15B84">
        <w:tc>
          <w:tcPr>
            <w:tcW w:w="1384"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246A0" w:rsidRPr="00337B4D" w:rsidRDefault="005246A0" w:rsidP="00470B81">
            <w:pPr>
              <w:spacing w:after="0" w:line="240" w:lineRule="auto"/>
              <w:jc w:val="both"/>
              <w:rPr>
                <w:rStyle w:val="ui-column-title"/>
                <w:rFonts w:ascii="Trebuchet MS" w:hAnsi="Trebuchet MS"/>
                <w:b/>
              </w:rPr>
            </w:pPr>
            <w:r w:rsidRPr="00337B4D">
              <w:rPr>
                <w:rStyle w:val="ui-column-title"/>
                <w:rFonts w:ascii="Trebuchet MS" w:hAnsi="Trebuchet MS"/>
                <w:b/>
              </w:rPr>
              <w:t>Membru 1</w:t>
            </w:r>
          </w:p>
        </w:tc>
        <w:tc>
          <w:tcPr>
            <w:tcW w:w="675" w:type="dxa"/>
            <w:tcBorders>
              <w:top w:val="nil"/>
              <w:left w:val="nil"/>
              <w:bottom w:val="single" w:sz="8" w:space="0" w:color="auto"/>
              <w:right w:val="single" w:sz="8" w:space="0" w:color="auto"/>
            </w:tcBorders>
            <w:tcMar>
              <w:top w:w="0" w:type="dxa"/>
              <w:left w:w="108" w:type="dxa"/>
              <w:bottom w:w="0" w:type="dxa"/>
              <w:right w:w="108" w:type="dxa"/>
            </w:tcMar>
          </w:tcPr>
          <w:p w:rsidR="005246A0" w:rsidRPr="00337B4D" w:rsidRDefault="005246A0" w:rsidP="00470B81">
            <w:pPr>
              <w:spacing w:after="0" w:line="240" w:lineRule="auto"/>
              <w:jc w:val="both"/>
              <w:rPr>
                <w:rStyle w:val="ui-column-title"/>
                <w:rFonts w:ascii="Trebuchet MS" w:hAnsi="Trebuchet MS"/>
                <w:b/>
              </w:rPr>
            </w:pPr>
          </w:p>
        </w:tc>
        <w:tc>
          <w:tcPr>
            <w:tcW w:w="1168" w:type="dxa"/>
            <w:tcBorders>
              <w:top w:val="nil"/>
              <w:left w:val="nil"/>
              <w:bottom w:val="single" w:sz="8" w:space="0" w:color="auto"/>
              <w:right w:val="single" w:sz="8" w:space="0" w:color="auto"/>
            </w:tcBorders>
            <w:tcMar>
              <w:top w:w="0" w:type="dxa"/>
              <w:left w:w="108" w:type="dxa"/>
              <w:bottom w:w="0" w:type="dxa"/>
              <w:right w:w="108" w:type="dxa"/>
            </w:tcMar>
          </w:tcPr>
          <w:p w:rsidR="005246A0" w:rsidRPr="00337B4D" w:rsidRDefault="005246A0" w:rsidP="00470B81">
            <w:pPr>
              <w:spacing w:after="0" w:line="240" w:lineRule="auto"/>
              <w:jc w:val="both"/>
              <w:rPr>
                <w:rStyle w:val="ui-column-title"/>
                <w:rFonts w:ascii="Trebuchet MS" w:hAnsi="Trebuchet MS"/>
                <w:b/>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5246A0" w:rsidRPr="00337B4D" w:rsidRDefault="005246A0" w:rsidP="00470B81">
            <w:pPr>
              <w:spacing w:after="0" w:line="240" w:lineRule="auto"/>
              <w:jc w:val="both"/>
              <w:rPr>
                <w:rStyle w:val="ui-column-title"/>
                <w:rFonts w:ascii="Trebuchet MS" w:hAnsi="Trebuchet MS"/>
                <w:b/>
              </w:rPr>
            </w:pPr>
          </w:p>
        </w:tc>
        <w:tc>
          <w:tcPr>
            <w:tcW w:w="992" w:type="dxa"/>
            <w:tcBorders>
              <w:top w:val="nil"/>
              <w:left w:val="nil"/>
              <w:bottom w:val="single" w:sz="8" w:space="0" w:color="auto"/>
              <w:right w:val="single" w:sz="8" w:space="0" w:color="auto"/>
            </w:tcBorders>
            <w:tcMar>
              <w:top w:w="0" w:type="dxa"/>
              <w:left w:w="108" w:type="dxa"/>
              <w:bottom w:w="0" w:type="dxa"/>
              <w:right w:w="108" w:type="dxa"/>
            </w:tcMar>
          </w:tcPr>
          <w:p w:rsidR="005246A0" w:rsidRPr="00337B4D" w:rsidRDefault="005246A0" w:rsidP="00470B81">
            <w:pPr>
              <w:spacing w:after="0" w:line="240" w:lineRule="auto"/>
              <w:jc w:val="both"/>
              <w:rPr>
                <w:rStyle w:val="ui-column-title"/>
                <w:rFonts w:ascii="Trebuchet MS" w:hAnsi="Trebuchet MS"/>
                <w:b/>
              </w:rPr>
            </w:pPr>
          </w:p>
        </w:tc>
        <w:tc>
          <w:tcPr>
            <w:tcW w:w="1276" w:type="dxa"/>
            <w:tcBorders>
              <w:top w:val="nil"/>
              <w:left w:val="nil"/>
              <w:bottom w:val="single" w:sz="8" w:space="0" w:color="auto"/>
              <w:right w:val="single" w:sz="8" w:space="0" w:color="auto"/>
            </w:tcBorders>
            <w:tcMar>
              <w:top w:w="0" w:type="dxa"/>
              <w:left w:w="108" w:type="dxa"/>
              <w:bottom w:w="0" w:type="dxa"/>
              <w:right w:w="108" w:type="dxa"/>
            </w:tcMar>
          </w:tcPr>
          <w:p w:rsidR="005246A0" w:rsidRPr="00337B4D" w:rsidRDefault="005246A0" w:rsidP="00470B81">
            <w:pPr>
              <w:spacing w:after="0" w:line="240" w:lineRule="auto"/>
              <w:jc w:val="both"/>
              <w:rPr>
                <w:rStyle w:val="ui-column-title"/>
                <w:rFonts w:ascii="Trebuchet MS" w:hAnsi="Trebuchet MS"/>
                <w:b/>
              </w:rPr>
            </w:pPr>
          </w:p>
        </w:tc>
        <w:tc>
          <w:tcPr>
            <w:tcW w:w="850" w:type="dxa"/>
            <w:tcBorders>
              <w:top w:val="nil"/>
              <w:left w:val="nil"/>
              <w:bottom w:val="single" w:sz="8" w:space="0" w:color="auto"/>
              <w:right w:val="single" w:sz="8" w:space="0" w:color="auto"/>
            </w:tcBorders>
            <w:tcMar>
              <w:top w:w="0" w:type="dxa"/>
              <w:left w:w="108" w:type="dxa"/>
              <w:bottom w:w="0" w:type="dxa"/>
              <w:right w:w="108" w:type="dxa"/>
            </w:tcMar>
          </w:tcPr>
          <w:p w:rsidR="005246A0" w:rsidRPr="00337B4D" w:rsidRDefault="005246A0" w:rsidP="00470B81">
            <w:pPr>
              <w:spacing w:after="0" w:line="240" w:lineRule="auto"/>
              <w:jc w:val="both"/>
              <w:rPr>
                <w:rStyle w:val="ui-column-title"/>
                <w:rFonts w:ascii="Trebuchet MS" w:hAnsi="Trebuchet MS"/>
                <w:b/>
              </w:rPr>
            </w:pPr>
          </w:p>
        </w:tc>
        <w:tc>
          <w:tcPr>
            <w:tcW w:w="993" w:type="dxa"/>
            <w:tcBorders>
              <w:top w:val="nil"/>
              <w:left w:val="nil"/>
              <w:bottom w:val="single" w:sz="8" w:space="0" w:color="auto"/>
              <w:right w:val="single" w:sz="8" w:space="0" w:color="auto"/>
            </w:tcBorders>
            <w:tcMar>
              <w:top w:w="0" w:type="dxa"/>
              <w:left w:w="108" w:type="dxa"/>
              <w:bottom w:w="0" w:type="dxa"/>
              <w:right w:w="108" w:type="dxa"/>
            </w:tcMar>
          </w:tcPr>
          <w:p w:rsidR="005246A0" w:rsidRPr="00337B4D" w:rsidRDefault="005246A0" w:rsidP="00470B81">
            <w:pPr>
              <w:spacing w:after="0" w:line="240" w:lineRule="auto"/>
              <w:jc w:val="both"/>
              <w:rPr>
                <w:rStyle w:val="ui-column-title"/>
                <w:rFonts w:ascii="Trebuchet MS" w:hAnsi="Trebuchet MS"/>
                <w:b/>
              </w:rPr>
            </w:pPr>
          </w:p>
        </w:tc>
        <w:tc>
          <w:tcPr>
            <w:tcW w:w="1275" w:type="dxa"/>
            <w:tcBorders>
              <w:top w:val="nil"/>
              <w:left w:val="nil"/>
              <w:bottom w:val="single" w:sz="8" w:space="0" w:color="auto"/>
              <w:right w:val="single" w:sz="8" w:space="0" w:color="auto"/>
            </w:tcBorders>
            <w:tcMar>
              <w:top w:w="0" w:type="dxa"/>
              <w:left w:w="108" w:type="dxa"/>
              <w:bottom w:w="0" w:type="dxa"/>
              <w:right w:w="108" w:type="dxa"/>
            </w:tcMar>
          </w:tcPr>
          <w:p w:rsidR="005246A0" w:rsidRPr="00337B4D" w:rsidRDefault="005246A0" w:rsidP="00470B81">
            <w:pPr>
              <w:spacing w:after="0" w:line="240" w:lineRule="auto"/>
              <w:jc w:val="both"/>
              <w:rPr>
                <w:rStyle w:val="ui-column-title"/>
                <w:rFonts w:ascii="Trebuchet MS" w:hAnsi="Trebuchet MS"/>
                <w:b/>
              </w:rPr>
            </w:pPr>
          </w:p>
        </w:tc>
      </w:tr>
    </w:tbl>
    <w:p w:rsidR="005261D0" w:rsidRPr="00A83531" w:rsidRDefault="005261D0" w:rsidP="005246A0">
      <w:pPr>
        <w:tabs>
          <w:tab w:val="left" w:pos="400"/>
        </w:tabs>
        <w:spacing w:after="0" w:line="240" w:lineRule="auto"/>
        <w:jc w:val="both"/>
        <w:rPr>
          <w:rFonts w:ascii="Trebuchet MS" w:hAnsi="Trebuchet MS"/>
        </w:rPr>
      </w:pPr>
      <w:r w:rsidRPr="00A83531">
        <w:rPr>
          <w:rFonts w:ascii="Trebuchet MS" w:hAnsi="Trebuchet MS"/>
        </w:rPr>
        <w:t>În tabelul centralizator solicitanţii pot verifica procentul aferent finanţării nerambursabile</w:t>
      </w:r>
      <w:r w:rsidR="0092053D" w:rsidRPr="00A83531">
        <w:rPr>
          <w:rFonts w:ascii="Trebuchet MS" w:hAnsi="Trebuchet MS"/>
        </w:rPr>
        <w:t xml:space="preserve"> astfel încât acesta să nu depăşească limita procentuală stabilită pentru solicitant/lider/partener.</w:t>
      </w:r>
    </w:p>
    <w:p w:rsidR="009862DE" w:rsidRPr="00B161ED" w:rsidRDefault="009862DE" w:rsidP="005246A0">
      <w:pPr>
        <w:tabs>
          <w:tab w:val="left" w:pos="400"/>
        </w:tabs>
        <w:spacing w:after="0" w:line="240" w:lineRule="auto"/>
        <w:jc w:val="both"/>
        <w:rPr>
          <w:rFonts w:ascii="Trebuchet MS" w:hAnsi="Trebuchet MS"/>
        </w:rPr>
      </w:pPr>
    </w:p>
    <w:p w:rsidR="00AE72AB" w:rsidRPr="009862DE" w:rsidRDefault="005246A0" w:rsidP="009862DE">
      <w:pPr>
        <w:pStyle w:val="Heading1"/>
        <w:shd w:val="clear" w:color="auto" w:fill="B2A1C7" w:themeFill="accent4" w:themeFillTint="99"/>
        <w:spacing w:before="0" w:line="240" w:lineRule="auto"/>
        <w:jc w:val="both"/>
        <w:rPr>
          <w:rFonts w:ascii="Trebuchet MS" w:hAnsi="Trebuchet MS"/>
          <w:color w:val="auto"/>
          <w:sz w:val="22"/>
          <w:szCs w:val="22"/>
        </w:rPr>
      </w:pPr>
      <w:bookmarkStart w:id="154" w:name="_Toc477197229"/>
      <w:bookmarkStart w:id="155" w:name="_Toc490668910"/>
      <w:r w:rsidRPr="00B161ED">
        <w:rPr>
          <w:rFonts w:ascii="Trebuchet MS" w:hAnsi="Trebuchet MS"/>
          <w:color w:val="auto"/>
          <w:sz w:val="22"/>
          <w:szCs w:val="22"/>
        </w:rPr>
        <w:t xml:space="preserve">23. Buget – Câmp de </w:t>
      </w:r>
      <w:r w:rsidR="00AE72AB" w:rsidRPr="00B161ED">
        <w:rPr>
          <w:rFonts w:ascii="Trebuchet MS" w:hAnsi="Trebuchet MS"/>
          <w:color w:val="auto"/>
          <w:sz w:val="22"/>
          <w:szCs w:val="22"/>
        </w:rPr>
        <w:t>interventie</w:t>
      </w:r>
      <w:bookmarkEnd w:id="154"/>
      <w:bookmarkEnd w:id="155"/>
    </w:p>
    <w:p w:rsidR="003958D0" w:rsidRPr="007C0D21" w:rsidRDefault="00AE72AB" w:rsidP="00AE72AB">
      <w:pPr>
        <w:shd w:val="clear" w:color="auto" w:fill="FBFBFB"/>
        <w:spacing w:after="0" w:line="240" w:lineRule="auto"/>
        <w:jc w:val="both"/>
        <w:rPr>
          <w:rFonts w:ascii="Trebuchet MS" w:hAnsi="Trebuchet MS"/>
        </w:rPr>
      </w:pPr>
      <w:r w:rsidRPr="002E0E04">
        <w:rPr>
          <w:rFonts w:ascii="Trebuchet MS" w:hAnsi="Trebuchet MS"/>
        </w:rPr>
        <w:t>Categoria câmp de intervenție se va selecta din nomenclator în funcție de conținutul proiectului și de câmpurile specifice acțiunii pentru care se depune proiectu</w:t>
      </w:r>
      <w:r w:rsidR="003958D0" w:rsidRPr="002E0E04">
        <w:rPr>
          <w:rFonts w:ascii="Trebuchet MS" w:hAnsi="Trebuchet MS"/>
        </w:rPr>
        <w:t>l, astfe</w:t>
      </w:r>
      <w:r w:rsidRPr="002E0E04">
        <w:rPr>
          <w:rFonts w:ascii="Trebuchet MS" w:hAnsi="Trebuchet MS"/>
        </w:rPr>
        <w:t>l</w:t>
      </w:r>
      <w:r w:rsidR="003958D0" w:rsidRPr="002E0E04">
        <w:rPr>
          <w:rFonts w:ascii="Trebuchet MS" w:hAnsi="Trebuchet MS"/>
        </w:rPr>
        <w:t>:</w:t>
      </w: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6D9F1"/>
        <w:tblLook w:val="04A0" w:firstRow="1" w:lastRow="0" w:firstColumn="1" w:lastColumn="0" w:noHBand="0" w:noVBand="1"/>
      </w:tblPr>
      <w:tblGrid>
        <w:gridCol w:w="1526"/>
        <w:gridCol w:w="1984"/>
        <w:gridCol w:w="3119"/>
        <w:gridCol w:w="2659"/>
      </w:tblGrid>
      <w:tr w:rsidR="009A0AD7" w:rsidRPr="005307B1" w:rsidTr="00742468">
        <w:trPr>
          <w:trHeight w:val="255"/>
          <w:tblHeader/>
        </w:trPr>
        <w:tc>
          <w:tcPr>
            <w:tcW w:w="1526" w:type="dxa"/>
            <w:shd w:val="clear" w:color="auto" w:fill="auto"/>
            <w:vAlign w:val="center"/>
            <w:hideMark/>
          </w:tcPr>
          <w:p w:rsidR="00092DB4" w:rsidRPr="006B6162" w:rsidRDefault="006B6162" w:rsidP="00742468">
            <w:pPr>
              <w:jc w:val="center"/>
              <w:rPr>
                <w:rFonts w:ascii="Trebuchet MS" w:hAnsi="Trebuchet MS"/>
                <w:b/>
                <w:sz w:val="20"/>
              </w:rPr>
            </w:pPr>
            <w:r w:rsidRPr="006B6162">
              <w:rPr>
                <w:rFonts w:ascii="Trebuchet MS" w:hAnsi="Trebuchet MS"/>
                <w:b/>
                <w:color w:val="FFFFFF" w:themeColor="background1"/>
                <w:sz w:val="20"/>
              </w:rPr>
              <w:t>Axă poritară</w:t>
            </w:r>
          </w:p>
        </w:tc>
        <w:tc>
          <w:tcPr>
            <w:tcW w:w="1984" w:type="dxa"/>
            <w:shd w:val="clear" w:color="auto" w:fill="auto"/>
            <w:vAlign w:val="center"/>
            <w:hideMark/>
          </w:tcPr>
          <w:p w:rsidR="00092DB4" w:rsidRPr="006B6162" w:rsidRDefault="006B6162" w:rsidP="006B6162">
            <w:pPr>
              <w:jc w:val="center"/>
              <w:rPr>
                <w:rFonts w:ascii="Trebuchet MS" w:hAnsi="Trebuchet MS"/>
                <w:sz w:val="20"/>
              </w:rPr>
            </w:pPr>
            <w:r w:rsidRPr="006B6162">
              <w:rPr>
                <w:rFonts w:ascii="Trebuchet MS" w:hAnsi="Trebuchet MS"/>
                <w:b/>
                <w:sz w:val="20"/>
              </w:rPr>
              <w:t>Obiectiv specific</w:t>
            </w:r>
          </w:p>
        </w:tc>
        <w:tc>
          <w:tcPr>
            <w:tcW w:w="3119" w:type="dxa"/>
            <w:shd w:val="clear" w:color="auto" w:fill="auto"/>
            <w:vAlign w:val="center"/>
            <w:hideMark/>
          </w:tcPr>
          <w:p w:rsidR="00092DB4" w:rsidRPr="006B6162" w:rsidRDefault="006B6162" w:rsidP="006B6162">
            <w:pPr>
              <w:jc w:val="center"/>
              <w:rPr>
                <w:rFonts w:ascii="Trebuchet MS" w:hAnsi="Trebuchet MS"/>
                <w:sz w:val="20"/>
              </w:rPr>
            </w:pPr>
            <w:r w:rsidRPr="00DB1EB2">
              <w:rPr>
                <w:rFonts w:ascii="Trebuchet MS" w:hAnsi="Trebuchet MS"/>
                <w:b/>
                <w:sz w:val="20"/>
              </w:rPr>
              <w:t>Acțiune</w:t>
            </w:r>
          </w:p>
        </w:tc>
        <w:tc>
          <w:tcPr>
            <w:tcW w:w="2659" w:type="dxa"/>
            <w:shd w:val="clear" w:color="auto" w:fill="auto"/>
            <w:vAlign w:val="center"/>
          </w:tcPr>
          <w:p w:rsidR="00092DB4" w:rsidRPr="006B6162" w:rsidRDefault="006B6162" w:rsidP="006B6162">
            <w:pPr>
              <w:jc w:val="center"/>
              <w:rPr>
                <w:rFonts w:ascii="Trebuchet MS" w:hAnsi="Trebuchet MS"/>
                <w:sz w:val="20"/>
              </w:rPr>
            </w:pPr>
            <w:r w:rsidRPr="00DB1EB2">
              <w:rPr>
                <w:rFonts w:ascii="Trebuchet MS" w:hAnsi="Trebuchet MS"/>
                <w:b/>
                <w:sz w:val="20"/>
              </w:rPr>
              <w:t>Câmp de intervenție</w:t>
            </w:r>
          </w:p>
        </w:tc>
      </w:tr>
      <w:tr w:rsidR="003642D5" w:rsidRPr="005307B1" w:rsidTr="00742468">
        <w:trPr>
          <w:trHeight w:val="1214"/>
        </w:trPr>
        <w:tc>
          <w:tcPr>
            <w:tcW w:w="1526" w:type="dxa"/>
            <w:vMerge w:val="restart"/>
            <w:shd w:val="clear" w:color="auto" w:fill="auto"/>
            <w:hideMark/>
          </w:tcPr>
          <w:p w:rsidR="003642D5" w:rsidRPr="00D91804" w:rsidRDefault="00D91804" w:rsidP="00D91804">
            <w:pPr>
              <w:rPr>
                <w:rFonts w:ascii="Trebuchet MS" w:hAnsi="Trebuchet MS"/>
                <w:sz w:val="20"/>
              </w:rPr>
            </w:pPr>
            <w:r w:rsidRPr="00D91804">
              <w:rPr>
                <w:rFonts w:ascii="Trebuchet MS" w:hAnsi="Trebuchet MS"/>
                <w:b/>
                <w:sz w:val="20"/>
              </w:rPr>
              <w:t xml:space="preserve">Axa Prioritară 1 - Întărirea capacității beneficiarilor de a pregăti și implementa </w:t>
            </w:r>
            <w:r w:rsidRPr="00D91804">
              <w:rPr>
                <w:rFonts w:ascii="Trebuchet MS" w:hAnsi="Trebuchet MS"/>
                <w:b/>
                <w:sz w:val="20"/>
              </w:rPr>
              <w:lastRenderedPageBreak/>
              <w:t>proiecte finanțate din FESI și diseminarea informațiilor privind aceste fonduri</w:t>
            </w:r>
          </w:p>
        </w:tc>
        <w:tc>
          <w:tcPr>
            <w:tcW w:w="1984" w:type="dxa"/>
            <w:vMerge w:val="restart"/>
            <w:shd w:val="clear" w:color="auto" w:fill="auto"/>
            <w:hideMark/>
          </w:tcPr>
          <w:p w:rsidR="003642D5" w:rsidRPr="00D91804" w:rsidRDefault="00D91804" w:rsidP="00D91804">
            <w:pPr>
              <w:rPr>
                <w:rFonts w:ascii="Trebuchet MS" w:hAnsi="Trebuchet MS"/>
                <w:sz w:val="20"/>
              </w:rPr>
            </w:pPr>
            <w:r w:rsidRPr="00DB1EB2">
              <w:rPr>
                <w:rFonts w:ascii="Trebuchet MS" w:hAnsi="Trebuchet MS"/>
                <w:sz w:val="20"/>
              </w:rPr>
              <w:lastRenderedPageBreak/>
              <w:t xml:space="preserve">Obiectivul specific 1.1 - Întărirea capacității beneficiarilor de proiecte finanțate din FESI de a pregăti şi </w:t>
            </w:r>
            <w:r w:rsidRPr="00DB1EB2">
              <w:rPr>
                <w:rFonts w:ascii="Trebuchet MS" w:hAnsi="Trebuchet MS"/>
                <w:sz w:val="20"/>
              </w:rPr>
              <w:lastRenderedPageBreak/>
              <w:t>implementa proiecte</w:t>
            </w:r>
          </w:p>
        </w:tc>
        <w:tc>
          <w:tcPr>
            <w:tcW w:w="3119" w:type="dxa"/>
            <w:shd w:val="clear" w:color="auto" w:fill="auto"/>
            <w:hideMark/>
          </w:tcPr>
          <w:p w:rsidR="003642D5" w:rsidRPr="0037471A" w:rsidRDefault="0037471A" w:rsidP="00791681">
            <w:pPr>
              <w:rPr>
                <w:rFonts w:ascii="Trebuchet MS" w:hAnsi="Trebuchet MS"/>
                <w:sz w:val="20"/>
              </w:rPr>
            </w:pPr>
            <w:r w:rsidRPr="00DB1EB2">
              <w:rPr>
                <w:rFonts w:ascii="Trebuchet MS" w:hAnsi="Trebuchet MS"/>
                <w:sz w:val="20"/>
              </w:rPr>
              <w:lastRenderedPageBreak/>
              <w:t xml:space="preserve">Acțiunea 1.1.1. </w:t>
            </w:r>
            <w:del w:id="156" w:author="Gabriela Popescu" w:date="2018-04-23T11:54:00Z">
              <w:r w:rsidRPr="00DB1EB2" w:rsidDel="00791681">
                <w:rPr>
                  <w:rFonts w:ascii="Trebuchet MS" w:hAnsi="Trebuchet MS"/>
                  <w:sz w:val="20"/>
                </w:rPr>
                <w:delText xml:space="preserve">Instruire </w:delText>
              </w:r>
            </w:del>
            <w:ins w:id="157" w:author="Gabriela Popescu" w:date="2018-04-23T11:54:00Z">
              <w:r w:rsidR="00791681">
                <w:rPr>
                  <w:rFonts w:ascii="Trebuchet MS" w:hAnsi="Trebuchet MS"/>
                  <w:sz w:val="20"/>
                </w:rPr>
                <w:t>Asistență</w:t>
              </w:r>
              <w:r w:rsidR="00791681" w:rsidRPr="00DB1EB2">
                <w:rPr>
                  <w:rFonts w:ascii="Trebuchet MS" w:hAnsi="Trebuchet MS"/>
                  <w:sz w:val="20"/>
                </w:rPr>
                <w:t xml:space="preserve"> </w:t>
              </w:r>
            </w:ins>
            <w:r w:rsidRPr="00DB1EB2">
              <w:rPr>
                <w:rFonts w:ascii="Trebuchet MS" w:hAnsi="Trebuchet MS"/>
                <w:sz w:val="20"/>
              </w:rPr>
              <w:t xml:space="preserve">orizontală pentru </w:t>
            </w:r>
            <w:del w:id="158" w:author="Gabriela Popescu" w:date="2018-04-23T11:54:00Z">
              <w:r w:rsidRPr="00DB1EB2" w:rsidDel="00791681">
                <w:rPr>
                  <w:rFonts w:ascii="Trebuchet MS" w:hAnsi="Trebuchet MS"/>
                  <w:sz w:val="20"/>
                </w:rPr>
                <w:delText xml:space="preserve">potențialii </w:delText>
              </w:r>
            </w:del>
            <w:r w:rsidRPr="00DB1EB2">
              <w:rPr>
                <w:rFonts w:ascii="Trebuchet MS" w:hAnsi="Trebuchet MS"/>
                <w:sz w:val="20"/>
              </w:rPr>
              <w:t>beneficiari</w:t>
            </w:r>
            <w:ins w:id="159" w:author="Gabriela Popescu" w:date="2018-04-23T11:54:00Z">
              <w:r w:rsidR="00791681">
                <w:rPr>
                  <w:rFonts w:ascii="Trebuchet MS" w:hAnsi="Trebuchet MS"/>
                  <w:sz w:val="20"/>
                </w:rPr>
                <w:t>i</w:t>
              </w:r>
            </w:ins>
            <w:r w:rsidRPr="00DB1EB2">
              <w:rPr>
                <w:rFonts w:ascii="Trebuchet MS" w:hAnsi="Trebuchet MS"/>
                <w:sz w:val="20"/>
              </w:rPr>
              <w:t xml:space="preserve"> </w:t>
            </w:r>
            <w:del w:id="160" w:author="Gabriela Popescu" w:date="2018-04-23T11:54:00Z">
              <w:r w:rsidRPr="00DB1EB2" w:rsidDel="00791681">
                <w:rPr>
                  <w:rFonts w:ascii="Trebuchet MS" w:hAnsi="Trebuchet MS"/>
                  <w:sz w:val="20"/>
                </w:rPr>
                <w:delText xml:space="preserve">și beneficiarii </w:delText>
              </w:r>
            </w:del>
            <w:ins w:id="161" w:author="Gabriela Popescu" w:date="2018-04-23T11:54:00Z">
              <w:r w:rsidR="00791681">
                <w:rPr>
                  <w:rFonts w:ascii="Trebuchet MS" w:hAnsi="Trebuchet MS"/>
                  <w:sz w:val="20"/>
                </w:rPr>
                <w:t xml:space="preserve"> fondurilor </w:t>
              </w:r>
            </w:ins>
            <w:del w:id="162" w:author="Gabriela Popescu" w:date="2018-04-23T11:55:00Z">
              <w:r w:rsidRPr="00DB1EB2" w:rsidDel="00791681">
                <w:rPr>
                  <w:rFonts w:ascii="Trebuchet MS" w:hAnsi="Trebuchet MS"/>
                  <w:sz w:val="20"/>
                </w:rPr>
                <w:delText>F</w:delText>
              </w:r>
            </w:del>
            <w:r w:rsidRPr="00DB1EB2">
              <w:rPr>
                <w:rFonts w:ascii="Trebuchet MS" w:hAnsi="Trebuchet MS"/>
                <w:sz w:val="20"/>
              </w:rPr>
              <w:t xml:space="preserve">ESI și </w:t>
            </w:r>
            <w:del w:id="163" w:author="Gabriela Popescu" w:date="2018-04-23T11:55:00Z">
              <w:r w:rsidRPr="00DB1EB2" w:rsidDel="00791681">
                <w:rPr>
                  <w:rFonts w:ascii="Trebuchet MS" w:hAnsi="Trebuchet MS"/>
                  <w:sz w:val="20"/>
                </w:rPr>
                <w:delText xml:space="preserve">instruire </w:delText>
              </w:r>
            </w:del>
            <w:r w:rsidRPr="00DB1EB2">
              <w:rPr>
                <w:rFonts w:ascii="Trebuchet MS" w:hAnsi="Trebuchet MS"/>
                <w:sz w:val="20"/>
              </w:rPr>
              <w:t>specifică pentru beneficiarii POAT, POIM ȘI POC</w:t>
            </w:r>
            <w:ins w:id="164" w:author="Gabriela Popescu" w:date="2018-04-23T11:55:00Z">
              <w:r w:rsidR="00791681">
                <w:rPr>
                  <w:rFonts w:ascii="Trebuchet MS" w:hAnsi="Trebuchet MS"/>
                  <w:sz w:val="20"/>
                </w:rPr>
                <w:t xml:space="preserve">, </w:t>
              </w:r>
              <w:r w:rsidR="00791681" w:rsidRPr="00791681">
                <w:rPr>
                  <w:rFonts w:ascii="Trebuchet MS" w:hAnsi="Trebuchet MS"/>
                  <w:sz w:val="20"/>
                </w:rPr>
                <w:t xml:space="preserve">inclusiv instruire pentru aceștia </w:t>
              </w:r>
              <w:r w:rsidR="00791681" w:rsidRPr="00791681">
                <w:rPr>
                  <w:rFonts w:ascii="Trebuchet MS" w:hAnsi="Trebuchet MS"/>
                  <w:sz w:val="20"/>
                </w:rPr>
                <w:lastRenderedPageBreak/>
                <w:t>și pentru potențialii beneficiari FESI</w:t>
              </w:r>
            </w:ins>
          </w:p>
        </w:tc>
        <w:tc>
          <w:tcPr>
            <w:tcW w:w="2659" w:type="dxa"/>
            <w:vMerge w:val="restart"/>
            <w:shd w:val="clear" w:color="auto" w:fill="auto"/>
          </w:tcPr>
          <w:p w:rsidR="003642D5" w:rsidRPr="0037471A" w:rsidRDefault="0037471A" w:rsidP="0037471A">
            <w:pPr>
              <w:rPr>
                <w:rFonts w:ascii="Trebuchet MS" w:hAnsi="Trebuchet MS"/>
                <w:sz w:val="20"/>
              </w:rPr>
            </w:pPr>
            <w:r w:rsidRPr="00DB1EB2">
              <w:rPr>
                <w:rFonts w:ascii="Trebuchet MS" w:hAnsi="Trebuchet MS"/>
                <w:sz w:val="20"/>
              </w:rPr>
              <w:lastRenderedPageBreak/>
              <w:t>121. Pregătire, punere în aplicare, monitorizare și inspectare</w:t>
            </w:r>
          </w:p>
        </w:tc>
      </w:tr>
      <w:tr w:rsidR="003642D5" w:rsidRPr="005307B1" w:rsidTr="00742468">
        <w:trPr>
          <w:trHeight w:val="1065"/>
        </w:trPr>
        <w:tc>
          <w:tcPr>
            <w:tcW w:w="1526" w:type="dxa"/>
            <w:vMerge/>
            <w:shd w:val="clear" w:color="auto" w:fill="auto"/>
            <w:vAlign w:val="center"/>
            <w:hideMark/>
          </w:tcPr>
          <w:p w:rsidR="003642D5" w:rsidRPr="006A6073" w:rsidRDefault="003642D5" w:rsidP="005307B1">
            <w:pPr>
              <w:shd w:val="clear" w:color="auto" w:fill="FBFBFB"/>
              <w:spacing w:after="0" w:line="240" w:lineRule="auto"/>
              <w:jc w:val="both"/>
              <w:rPr>
                <w:rFonts w:ascii="Trebuchet MS" w:hAnsi="Trebuchet MS"/>
                <w:b/>
                <w:color w:val="FF0000"/>
                <w:sz w:val="20"/>
              </w:rPr>
            </w:pPr>
          </w:p>
        </w:tc>
        <w:tc>
          <w:tcPr>
            <w:tcW w:w="1984" w:type="dxa"/>
            <w:vMerge/>
            <w:shd w:val="clear" w:color="auto" w:fill="auto"/>
            <w:vAlign w:val="center"/>
            <w:hideMark/>
          </w:tcPr>
          <w:p w:rsidR="003642D5" w:rsidRPr="00DB1EB2" w:rsidRDefault="003642D5" w:rsidP="005307B1">
            <w:pPr>
              <w:shd w:val="clear" w:color="auto" w:fill="FBFBFB"/>
              <w:spacing w:after="0" w:line="240" w:lineRule="auto"/>
              <w:jc w:val="both"/>
              <w:rPr>
                <w:rFonts w:ascii="Trebuchet MS" w:hAnsi="Trebuchet MS"/>
                <w:sz w:val="20"/>
              </w:rPr>
            </w:pPr>
          </w:p>
        </w:tc>
        <w:tc>
          <w:tcPr>
            <w:tcW w:w="3119" w:type="dxa"/>
            <w:shd w:val="clear" w:color="auto" w:fill="auto"/>
            <w:hideMark/>
          </w:tcPr>
          <w:p w:rsidR="003642D5" w:rsidRPr="006F3F22" w:rsidRDefault="006F3F22" w:rsidP="006F3F22">
            <w:pPr>
              <w:rPr>
                <w:rFonts w:ascii="Trebuchet MS" w:hAnsi="Trebuchet MS"/>
                <w:sz w:val="20"/>
              </w:rPr>
            </w:pPr>
            <w:del w:id="165" w:author="Gabriela Popescu" w:date="2018-04-23T11:54:00Z">
              <w:r w:rsidRPr="00DB1EB2" w:rsidDel="00791681">
                <w:rPr>
                  <w:rFonts w:ascii="Trebuchet MS" w:hAnsi="Trebuchet MS"/>
                  <w:sz w:val="20"/>
                </w:rPr>
                <w:delText>Acțiunea 1.1.2. Asistență orizontală pentru beneficiarii FESI și asistență specifică pentru beneficiarii POAT, POIM și POC</w:delText>
              </w:r>
            </w:del>
          </w:p>
        </w:tc>
        <w:tc>
          <w:tcPr>
            <w:tcW w:w="2659" w:type="dxa"/>
            <w:vMerge/>
            <w:shd w:val="clear" w:color="auto" w:fill="auto"/>
          </w:tcPr>
          <w:p w:rsidR="003642D5" w:rsidRPr="00DB1EB2" w:rsidRDefault="003642D5" w:rsidP="005307B1">
            <w:pPr>
              <w:shd w:val="clear" w:color="auto" w:fill="FBFBFB"/>
              <w:spacing w:after="0" w:line="240" w:lineRule="auto"/>
              <w:jc w:val="both"/>
              <w:rPr>
                <w:rFonts w:ascii="Trebuchet MS" w:hAnsi="Trebuchet MS"/>
                <w:sz w:val="20"/>
              </w:rPr>
            </w:pPr>
          </w:p>
        </w:tc>
      </w:tr>
      <w:tr w:rsidR="003642D5" w:rsidRPr="005307B1" w:rsidTr="00742468">
        <w:trPr>
          <w:trHeight w:val="1181"/>
        </w:trPr>
        <w:tc>
          <w:tcPr>
            <w:tcW w:w="1526" w:type="dxa"/>
            <w:vMerge/>
            <w:shd w:val="clear" w:color="auto" w:fill="auto"/>
            <w:vAlign w:val="center"/>
            <w:hideMark/>
          </w:tcPr>
          <w:p w:rsidR="003642D5" w:rsidRPr="006A6073" w:rsidRDefault="003642D5" w:rsidP="005307B1">
            <w:pPr>
              <w:shd w:val="clear" w:color="auto" w:fill="FBFBFB"/>
              <w:spacing w:after="0" w:line="240" w:lineRule="auto"/>
              <w:jc w:val="both"/>
              <w:rPr>
                <w:rFonts w:ascii="Trebuchet MS" w:hAnsi="Trebuchet MS"/>
                <w:b/>
                <w:color w:val="FF0000"/>
                <w:sz w:val="20"/>
              </w:rPr>
            </w:pPr>
          </w:p>
        </w:tc>
        <w:tc>
          <w:tcPr>
            <w:tcW w:w="1984" w:type="dxa"/>
            <w:vMerge w:val="restart"/>
            <w:shd w:val="clear" w:color="auto" w:fill="auto"/>
            <w:hideMark/>
          </w:tcPr>
          <w:p w:rsidR="003642D5" w:rsidRPr="00E275A3" w:rsidRDefault="00E275A3" w:rsidP="00E275A3">
            <w:pPr>
              <w:rPr>
                <w:rFonts w:ascii="Trebuchet MS" w:hAnsi="Trebuchet MS"/>
                <w:sz w:val="20"/>
              </w:rPr>
            </w:pPr>
            <w:r w:rsidRPr="00DB1EB2">
              <w:rPr>
                <w:rFonts w:ascii="Trebuchet MS" w:hAnsi="Trebuchet MS"/>
                <w:sz w:val="20"/>
              </w:rPr>
              <w:t>Obiectivul specific 1.2 - Asigurarea transparenței și credibilității FESI și a rolului Politicii de Coeziune a UE</w:t>
            </w:r>
          </w:p>
        </w:tc>
        <w:tc>
          <w:tcPr>
            <w:tcW w:w="3119" w:type="dxa"/>
            <w:shd w:val="clear" w:color="auto" w:fill="auto"/>
            <w:hideMark/>
          </w:tcPr>
          <w:p w:rsidR="003642D5" w:rsidRPr="006F3F22" w:rsidRDefault="006F3F22" w:rsidP="006F3F22">
            <w:pPr>
              <w:rPr>
                <w:rFonts w:ascii="Trebuchet MS" w:hAnsi="Trebuchet MS"/>
                <w:sz w:val="20"/>
              </w:rPr>
            </w:pPr>
            <w:r w:rsidRPr="00DB1EB2">
              <w:rPr>
                <w:rFonts w:ascii="Trebuchet MS" w:hAnsi="Trebuchet MS"/>
                <w:sz w:val="20"/>
              </w:rPr>
              <w:t>Acțiunea 1.2.1. Activități de diseminare a informaţiilor şi de informare şi publicitate cu privire la FESI și la POAT, POIM și POC</w:t>
            </w:r>
          </w:p>
        </w:tc>
        <w:tc>
          <w:tcPr>
            <w:tcW w:w="2659" w:type="dxa"/>
            <w:vMerge w:val="restart"/>
            <w:shd w:val="clear" w:color="auto" w:fill="auto"/>
          </w:tcPr>
          <w:p w:rsidR="003642D5" w:rsidRPr="0037471A" w:rsidRDefault="0037471A" w:rsidP="0037471A">
            <w:pPr>
              <w:rPr>
                <w:rFonts w:ascii="Trebuchet MS" w:hAnsi="Trebuchet MS"/>
                <w:sz w:val="20"/>
              </w:rPr>
            </w:pPr>
            <w:r w:rsidRPr="00DB1EB2">
              <w:rPr>
                <w:rFonts w:ascii="Trebuchet MS" w:hAnsi="Trebuchet MS"/>
                <w:sz w:val="20"/>
              </w:rPr>
              <w:t>123. Informare și comunicare</w:t>
            </w:r>
          </w:p>
        </w:tc>
      </w:tr>
      <w:tr w:rsidR="003642D5" w:rsidRPr="005307B1" w:rsidTr="00742468">
        <w:trPr>
          <w:trHeight w:val="1113"/>
        </w:trPr>
        <w:tc>
          <w:tcPr>
            <w:tcW w:w="1526" w:type="dxa"/>
            <w:vMerge/>
            <w:shd w:val="clear" w:color="auto" w:fill="auto"/>
            <w:vAlign w:val="center"/>
            <w:hideMark/>
          </w:tcPr>
          <w:p w:rsidR="003642D5" w:rsidRPr="006A6073" w:rsidRDefault="003642D5" w:rsidP="005307B1">
            <w:pPr>
              <w:shd w:val="clear" w:color="auto" w:fill="FBFBFB"/>
              <w:spacing w:after="0" w:line="240" w:lineRule="auto"/>
              <w:jc w:val="both"/>
              <w:rPr>
                <w:rFonts w:ascii="Trebuchet MS" w:hAnsi="Trebuchet MS"/>
                <w:b/>
                <w:color w:val="FF0000"/>
                <w:sz w:val="20"/>
              </w:rPr>
            </w:pPr>
          </w:p>
        </w:tc>
        <w:tc>
          <w:tcPr>
            <w:tcW w:w="1984" w:type="dxa"/>
            <w:vMerge/>
            <w:shd w:val="clear" w:color="auto" w:fill="auto"/>
            <w:vAlign w:val="center"/>
            <w:hideMark/>
          </w:tcPr>
          <w:p w:rsidR="003642D5" w:rsidRPr="00DB1EB2" w:rsidRDefault="003642D5" w:rsidP="005307B1">
            <w:pPr>
              <w:shd w:val="clear" w:color="auto" w:fill="FBFBFB"/>
              <w:spacing w:after="0" w:line="240" w:lineRule="auto"/>
              <w:jc w:val="both"/>
              <w:rPr>
                <w:rFonts w:ascii="Trebuchet MS" w:hAnsi="Trebuchet MS"/>
                <w:sz w:val="20"/>
              </w:rPr>
            </w:pPr>
          </w:p>
        </w:tc>
        <w:tc>
          <w:tcPr>
            <w:tcW w:w="3119" w:type="dxa"/>
            <w:shd w:val="clear" w:color="auto" w:fill="auto"/>
            <w:hideMark/>
          </w:tcPr>
          <w:p w:rsidR="006F3F22" w:rsidRPr="006F3F22" w:rsidRDefault="006F3F22" w:rsidP="006F3F22">
            <w:pPr>
              <w:rPr>
                <w:rFonts w:ascii="Trebuchet MS" w:hAnsi="Trebuchet MS"/>
                <w:sz w:val="20"/>
              </w:rPr>
            </w:pPr>
            <w:r w:rsidRPr="00DB1EB2">
              <w:rPr>
                <w:rFonts w:ascii="Trebuchet MS" w:hAnsi="Trebuchet MS"/>
                <w:sz w:val="20"/>
              </w:rPr>
              <w:t>Acțiunea 1.2.2. Activități destinate dezvoltării culturii parteneriale pentru coordonarea și gestionarea FESI</w:t>
            </w:r>
          </w:p>
        </w:tc>
        <w:tc>
          <w:tcPr>
            <w:tcW w:w="2659" w:type="dxa"/>
            <w:vMerge/>
            <w:shd w:val="clear" w:color="auto" w:fill="auto"/>
          </w:tcPr>
          <w:p w:rsidR="003642D5" w:rsidRPr="00DB1EB2" w:rsidRDefault="003642D5" w:rsidP="005307B1">
            <w:pPr>
              <w:shd w:val="clear" w:color="auto" w:fill="FBFBFB"/>
              <w:spacing w:after="0" w:line="240" w:lineRule="auto"/>
              <w:jc w:val="both"/>
              <w:rPr>
                <w:rFonts w:ascii="Trebuchet MS" w:hAnsi="Trebuchet MS"/>
                <w:sz w:val="20"/>
              </w:rPr>
            </w:pPr>
          </w:p>
        </w:tc>
      </w:tr>
      <w:tr w:rsidR="009A0AD7" w:rsidRPr="005307B1" w:rsidTr="00742468">
        <w:trPr>
          <w:trHeight w:val="2500"/>
        </w:trPr>
        <w:tc>
          <w:tcPr>
            <w:tcW w:w="1526" w:type="dxa"/>
            <w:vMerge w:val="restart"/>
            <w:shd w:val="clear" w:color="auto" w:fill="auto"/>
            <w:hideMark/>
          </w:tcPr>
          <w:p w:rsidR="00092DB4" w:rsidRPr="00E275A3" w:rsidRDefault="00E275A3" w:rsidP="00E275A3">
            <w:pPr>
              <w:rPr>
                <w:rFonts w:ascii="Trebuchet MS" w:hAnsi="Trebuchet MS"/>
                <w:sz w:val="20"/>
              </w:rPr>
            </w:pPr>
            <w:r w:rsidRPr="00DB1EB2">
              <w:rPr>
                <w:rFonts w:ascii="Trebuchet MS" w:hAnsi="Trebuchet MS"/>
                <w:b/>
                <w:sz w:val="20"/>
              </w:rPr>
              <w:t>Axa Prioritară 2 - Sprijin pentru coordonarea, gestionarea și controlul FESI</w:t>
            </w:r>
          </w:p>
        </w:tc>
        <w:tc>
          <w:tcPr>
            <w:tcW w:w="1984" w:type="dxa"/>
            <w:vMerge w:val="restart"/>
            <w:shd w:val="clear" w:color="auto" w:fill="auto"/>
            <w:hideMark/>
          </w:tcPr>
          <w:p w:rsidR="00092DB4" w:rsidRPr="00E275A3" w:rsidRDefault="00E275A3" w:rsidP="00E275A3">
            <w:pPr>
              <w:rPr>
                <w:rFonts w:ascii="Trebuchet MS" w:hAnsi="Trebuchet MS"/>
                <w:sz w:val="20"/>
              </w:rPr>
            </w:pPr>
            <w:r w:rsidRPr="00DB1EB2">
              <w:rPr>
                <w:rFonts w:ascii="Trebuchet MS" w:hAnsi="Trebuchet MS"/>
                <w:sz w:val="20"/>
              </w:rPr>
              <w:t>Obiectivul specific 2.1 Îmbunătățirea cadrului de reglementare, strategic şi procedural pentru coordonarea și implementarea FESI</w:t>
            </w:r>
          </w:p>
        </w:tc>
        <w:tc>
          <w:tcPr>
            <w:tcW w:w="3119" w:type="dxa"/>
            <w:shd w:val="clear" w:color="auto" w:fill="auto"/>
            <w:hideMark/>
          </w:tcPr>
          <w:p w:rsidR="00092DB4" w:rsidRPr="006F3F22" w:rsidRDefault="006F3F22" w:rsidP="006F3F22">
            <w:pPr>
              <w:rPr>
                <w:rFonts w:ascii="Trebuchet MS" w:hAnsi="Trebuchet MS"/>
                <w:sz w:val="20"/>
              </w:rPr>
            </w:pPr>
            <w:r w:rsidRPr="00DB1EB2">
              <w:rPr>
                <w:rFonts w:ascii="Trebuchet MS" w:hAnsi="Trebuchet MS"/>
                <w:sz w:val="20"/>
              </w:rPr>
              <w:t>Acțiunea 2.1.1. Activități pentru îmbunătățirea cadrului și condițiilor pentru coordonarea și controlul FESI și pentru gestionarea POAT, POIM ȘI POC</w:t>
            </w:r>
          </w:p>
        </w:tc>
        <w:tc>
          <w:tcPr>
            <w:tcW w:w="2659" w:type="dxa"/>
            <w:shd w:val="clear" w:color="auto" w:fill="auto"/>
          </w:tcPr>
          <w:p w:rsidR="00363F4C" w:rsidRPr="000A6E83" w:rsidRDefault="00363F4C" w:rsidP="00F834C3">
            <w:pPr>
              <w:rPr>
                <w:rFonts w:ascii="Trebuchet MS" w:hAnsi="Trebuchet MS"/>
                <w:sz w:val="20"/>
              </w:rPr>
            </w:pPr>
            <w:r w:rsidRPr="000A6E83">
              <w:rPr>
                <w:rFonts w:ascii="Trebuchet MS" w:hAnsi="Trebuchet MS"/>
                <w:sz w:val="20"/>
              </w:rPr>
              <w:t xml:space="preserve">121. Pregătire, punere în aplicare, monitorizare și inspectare </w:t>
            </w:r>
          </w:p>
          <w:p w:rsidR="00A3525A" w:rsidRPr="000A6E83" w:rsidRDefault="00F834C3" w:rsidP="00A3525A">
            <w:pPr>
              <w:rPr>
                <w:rFonts w:ascii="Trebuchet MS" w:hAnsi="Trebuchet MS"/>
                <w:sz w:val="20"/>
              </w:rPr>
            </w:pPr>
            <w:r w:rsidRPr="000A6E83">
              <w:rPr>
                <w:rFonts w:ascii="Trebuchet MS" w:hAnsi="Trebuchet MS"/>
                <w:sz w:val="20"/>
              </w:rPr>
              <w:t xml:space="preserve">122. Evaluare și studii – </w:t>
            </w:r>
          </w:p>
          <w:p w:rsidR="00363F4C" w:rsidRPr="00720C8A" w:rsidRDefault="00A3525A" w:rsidP="00F834C3">
            <w:pPr>
              <w:rPr>
                <w:rFonts w:ascii="Trebuchet MS" w:hAnsi="Trebuchet MS"/>
                <w:sz w:val="20"/>
                <w:highlight w:val="yellow"/>
              </w:rPr>
            </w:pPr>
            <w:r w:rsidRPr="000A6E83">
              <w:rPr>
                <w:rFonts w:ascii="Trebuchet MS" w:hAnsi="Trebuchet MS"/>
                <w:sz w:val="20"/>
              </w:rPr>
              <w:t xml:space="preserve">Alegerea câmpului de intervenție se va realiza în funcție de obiectivul, rezultatele și activitățile proiectului. Pot fi selectate ambele câmpuri de intervenție doar în cazuri excepționale în care </w:t>
            </w:r>
            <w:r w:rsidR="007C487F" w:rsidRPr="000A6E83">
              <w:rPr>
                <w:rFonts w:ascii="Trebuchet MS" w:hAnsi="Trebuchet MS"/>
                <w:sz w:val="20"/>
              </w:rPr>
              <w:t>proiectul prin obiectivele sale vizează ambele</w:t>
            </w:r>
            <w:r w:rsidRPr="000A6E83">
              <w:rPr>
                <w:rFonts w:ascii="Trebuchet MS" w:hAnsi="Trebuchet MS"/>
                <w:sz w:val="20"/>
              </w:rPr>
              <w:t xml:space="preserve"> câmpuri. În această situație, bugetul eligibil al proiectului va trebui estimat pentru fiecare câmp, corelat și cu modul în care bugetul eligibil este estimat pentru indicatorii selectați, iar suma bugetului alocat pentru fiecare câmp trebuie să fie egală cu bugetul eligibil al proiectului.</w:t>
            </w:r>
            <w:r w:rsidR="00722C39" w:rsidRPr="000A6E83">
              <w:rPr>
                <w:rFonts w:ascii="Trebuchet MS" w:hAnsi="Trebuchet MS"/>
                <w:sz w:val="20"/>
              </w:rPr>
              <w:t xml:space="preserve"> </w:t>
            </w:r>
            <w:r w:rsidR="007C487F" w:rsidRPr="000A6E83">
              <w:rPr>
                <w:rFonts w:ascii="Trebuchet MS" w:hAnsi="Trebuchet MS"/>
                <w:sz w:val="20"/>
              </w:rPr>
              <w:t>Câmpul 122 n</w:t>
            </w:r>
            <w:r w:rsidR="00722C39" w:rsidRPr="000A6E83">
              <w:rPr>
                <w:rFonts w:ascii="Trebuchet MS" w:hAnsi="Trebuchet MS"/>
                <w:sz w:val="20"/>
              </w:rPr>
              <w:t>u se poate selecta dacă nu a fost selectat în prealabil și indicatorul 6S14.</w:t>
            </w:r>
          </w:p>
        </w:tc>
      </w:tr>
      <w:tr w:rsidR="009A0AD7" w:rsidRPr="005307B1" w:rsidTr="00742468">
        <w:trPr>
          <w:trHeight w:val="867"/>
        </w:trPr>
        <w:tc>
          <w:tcPr>
            <w:tcW w:w="1526" w:type="dxa"/>
            <w:vMerge/>
            <w:shd w:val="clear" w:color="auto" w:fill="auto"/>
            <w:vAlign w:val="center"/>
            <w:hideMark/>
          </w:tcPr>
          <w:p w:rsidR="00092DB4" w:rsidRPr="006A6073" w:rsidRDefault="00092DB4" w:rsidP="005307B1">
            <w:pPr>
              <w:shd w:val="clear" w:color="auto" w:fill="FBFBFB"/>
              <w:spacing w:after="0" w:line="240" w:lineRule="auto"/>
              <w:jc w:val="both"/>
              <w:rPr>
                <w:rFonts w:ascii="Trebuchet MS" w:hAnsi="Trebuchet MS"/>
                <w:b/>
                <w:color w:val="FF0000"/>
                <w:sz w:val="20"/>
              </w:rPr>
            </w:pPr>
          </w:p>
        </w:tc>
        <w:tc>
          <w:tcPr>
            <w:tcW w:w="1984" w:type="dxa"/>
            <w:vMerge/>
            <w:shd w:val="clear" w:color="auto" w:fill="auto"/>
            <w:vAlign w:val="center"/>
            <w:hideMark/>
          </w:tcPr>
          <w:p w:rsidR="00092DB4" w:rsidRPr="006A6073" w:rsidRDefault="00092DB4" w:rsidP="005307B1">
            <w:pPr>
              <w:shd w:val="clear" w:color="auto" w:fill="FBFBFB"/>
              <w:spacing w:after="0" w:line="240" w:lineRule="auto"/>
              <w:jc w:val="both"/>
              <w:rPr>
                <w:rFonts w:ascii="Trebuchet MS" w:hAnsi="Trebuchet MS"/>
                <w:color w:val="FF0000"/>
                <w:sz w:val="20"/>
              </w:rPr>
            </w:pPr>
          </w:p>
        </w:tc>
        <w:tc>
          <w:tcPr>
            <w:tcW w:w="3119" w:type="dxa"/>
            <w:shd w:val="clear" w:color="auto" w:fill="auto"/>
            <w:hideMark/>
          </w:tcPr>
          <w:p w:rsidR="00092DB4" w:rsidRPr="005E00D9" w:rsidRDefault="005E00D9" w:rsidP="005E00D9">
            <w:pPr>
              <w:rPr>
                <w:rFonts w:ascii="Trebuchet MS" w:hAnsi="Trebuchet MS"/>
                <w:sz w:val="20"/>
              </w:rPr>
            </w:pPr>
            <w:r w:rsidRPr="00DB1EB2">
              <w:rPr>
                <w:rFonts w:ascii="Trebuchet MS" w:hAnsi="Trebuchet MS"/>
                <w:sz w:val="20"/>
              </w:rPr>
              <w:t>Acțiunea 2.1.2 Evaluare la nivelul AP, POAT, POIM și POC și activități destinate creșterii culturii de evaluare pentru FESI</w:t>
            </w:r>
          </w:p>
        </w:tc>
        <w:tc>
          <w:tcPr>
            <w:tcW w:w="2659" w:type="dxa"/>
            <w:shd w:val="clear" w:color="auto" w:fill="auto"/>
          </w:tcPr>
          <w:p w:rsidR="00092DB4" w:rsidRPr="005E00D9" w:rsidRDefault="005E00D9" w:rsidP="005E00D9">
            <w:pPr>
              <w:rPr>
                <w:rFonts w:ascii="Trebuchet MS" w:hAnsi="Trebuchet MS"/>
                <w:sz w:val="20"/>
              </w:rPr>
            </w:pPr>
            <w:r w:rsidRPr="00DB1EB2">
              <w:rPr>
                <w:rFonts w:ascii="Trebuchet MS" w:hAnsi="Trebuchet MS"/>
                <w:sz w:val="20"/>
              </w:rPr>
              <w:t>122. Evaluare și studii</w:t>
            </w:r>
          </w:p>
        </w:tc>
      </w:tr>
      <w:tr w:rsidR="009A0AD7" w:rsidRPr="005307B1" w:rsidTr="00742468">
        <w:trPr>
          <w:trHeight w:val="2871"/>
        </w:trPr>
        <w:tc>
          <w:tcPr>
            <w:tcW w:w="1526" w:type="dxa"/>
            <w:vMerge/>
            <w:shd w:val="clear" w:color="auto" w:fill="auto"/>
            <w:vAlign w:val="center"/>
            <w:hideMark/>
          </w:tcPr>
          <w:p w:rsidR="00092DB4" w:rsidRPr="006A6073" w:rsidRDefault="00092DB4" w:rsidP="005307B1">
            <w:pPr>
              <w:shd w:val="clear" w:color="auto" w:fill="FBFBFB"/>
              <w:spacing w:after="0" w:line="240" w:lineRule="auto"/>
              <w:jc w:val="both"/>
              <w:rPr>
                <w:rFonts w:ascii="Trebuchet MS" w:hAnsi="Trebuchet MS"/>
                <w:b/>
                <w:color w:val="FF0000"/>
                <w:sz w:val="20"/>
              </w:rPr>
            </w:pPr>
          </w:p>
        </w:tc>
        <w:tc>
          <w:tcPr>
            <w:tcW w:w="1984" w:type="dxa"/>
            <w:shd w:val="clear" w:color="auto" w:fill="auto"/>
            <w:hideMark/>
          </w:tcPr>
          <w:p w:rsidR="00092DB4" w:rsidRPr="005E00D9" w:rsidRDefault="005E00D9" w:rsidP="005E00D9">
            <w:pPr>
              <w:rPr>
                <w:rFonts w:ascii="Trebuchet MS" w:hAnsi="Trebuchet MS"/>
                <w:sz w:val="20"/>
              </w:rPr>
            </w:pPr>
            <w:r w:rsidRPr="00DB1EB2">
              <w:rPr>
                <w:rFonts w:ascii="Trebuchet MS" w:hAnsi="Trebuchet MS"/>
                <w:sz w:val="20"/>
              </w:rPr>
              <w:t>Obiectivul specific 2.2 Dezvoltarea și menținerea unui sistem informatic funcțional și eficient pentru FSC, precum și întărirea capacității utilizatorilor săi</w:t>
            </w:r>
          </w:p>
        </w:tc>
        <w:tc>
          <w:tcPr>
            <w:tcW w:w="3119" w:type="dxa"/>
            <w:shd w:val="clear" w:color="auto" w:fill="auto"/>
            <w:hideMark/>
          </w:tcPr>
          <w:p w:rsidR="00092DB4" w:rsidRPr="005E00D9" w:rsidRDefault="005E00D9" w:rsidP="005E00D9">
            <w:pPr>
              <w:rPr>
                <w:rFonts w:ascii="Trebuchet MS" w:hAnsi="Trebuchet MS"/>
                <w:sz w:val="20"/>
              </w:rPr>
            </w:pPr>
            <w:r w:rsidRPr="00DB1EB2">
              <w:rPr>
                <w:rFonts w:ascii="Trebuchet MS" w:hAnsi="Trebuchet MS"/>
                <w:sz w:val="20"/>
              </w:rPr>
              <w:t>Acțiunea 2.2.1 Activități pentru dezvoltarea, îmbunătățirea şi mentenanţa SMIS2014+, MYSMIS2014 și a altor aplicații conexe acestora, precum şi a reţelei digitale și pentru sprijinirea unităţii centrale SMIS2014+, a reţelei de coordonatori și instruirea utilizatorilor acestor sisteme informatice</w:t>
            </w:r>
          </w:p>
        </w:tc>
        <w:tc>
          <w:tcPr>
            <w:tcW w:w="2659" w:type="dxa"/>
            <w:shd w:val="clear" w:color="auto" w:fill="auto"/>
          </w:tcPr>
          <w:p w:rsidR="00092DB4" w:rsidRPr="005E00D9" w:rsidRDefault="005E00D9" w:rsidP="005E00D9">
            <w:pPr>
              <w:rPr>
                <w:rFonts w:ascii="Trebuchet MS" w:hAnsi="Trebuchet MS"/>
                <w:sz w:val="20"/>
              </w:rPr>
            </w:pPr>
            <w:r w:rsidRPr="00DB1EB2">
              <w:rPr>
                <w:rFonts w:ascii="Trebuchet MS" w:hAnsi="Trebuchet MS"/>
                <w:sz w:val="20"/>
              </w:rPr>
              <w:t>121. Pregătire, punere în aplicare, monitorizare și inspectare</w:t>
            </w:r>
          </w:p>
        </w:tc>
      </w:tr>
      <w:tr w:rsidR="00DF3EC4" w:rsidRPr="005307B1" w:rsidTr="00742468">
        <w:trPr>
          <w:trHeight w:val="1502"/>
        </w:trPr>
        <w:tc>
          <w:tcPr>
            <w:tcW w:w="1526" w:type="dxa"/>
            <w:vMerge w:val="restart"/>
            <w:shd w:val="clear" w:color="auto" w:fill="auto"/>
            <w:hideMark/>
          </w:tcPr>
          <w:p w:rsidR="00DF3EC4" w:rsidRPr="00DC2E93" w:rsidRDefault="00DC2E93" w:rsidP="00DC2E93">
            <w:pPr>
              <w:rPr>
                <w:rFonts w:ascii="Trebuchet MS" w:hAnsi="Trebuchet MS"/>
                <w:sz w:val="20"/>
              </w:rPr>
            </w:pPr>
            <w:r w:rsidRPr="00DB1EB2">
              <w:rPr>
                <w:rFonts w:ascii="Trebuchet MS" w:hAnsi="Trebuchet MS"/>
                <w:b/>
                <w:sz w:val="20"/>
              </w:rPr>
              <w:t>Axa Prioritară 3 - Creșterea eficienței și eficacității resurselor umane implicate în sistemul de coordonare, gestionare şi control al FESI în România</w:t>
            </w:r>
          </w:p>
        </w:tc>
        <w:tc>
          <w:tcPr>
            <w:tcW w:w="1984" w:type="dxa"/>
            <w:vMerge w:val="restart"/>
            <w:shd w:val="clear" w:color="auto" w:fill="auto"/>
            <w:hideMark/>
          </w:tcPr>
          <w:p w:rsidR="00DF3EC4" w:rsidRPr="00AB7A91" w:rsidRDefault="00AB7A91" w:rsidP="00AB7A91">
            <w:pPr>
              <w:rPr>
                <w:rFonts w:ascii="Trebuchet MS" w:hAnsi="Trebuchet MS"/>
                <w:sz w:val="20"/>
              </w:rPr>
            </w:pPr>
            <w:r w:rsidRPr="00DB1EB2">
              <w:rPr>
                <w:rFonts w:ascii="Trebuchet MS" w:hAnsi="Trebuchet MS"/>
                <w:sz w:val="20"/>
              </w:rPr>
              <w:t>Obiectivul specific 3.1 Dezvoltarea unei politici îmbunătățite a managementului resurselor umane care să asigure stabilitatea, calificarea și motivarea adecvată a personalului care lucrează în cadrul sistemului de coordonare, gestionare și control al FESI</w:t>
            </w:r>
          </w:p>
        </w:tc>
        <w:tc>
          <w:tcPr>
            <w:tcW w:w="3119" w:type="dxa"/>
            <w:shd w:val="clear" w:color="auto" w:fill="auto"/>
            <w:hideMark/>
          </w:tcPr>
          <w:p w:rsidR="00DF3EC4" w:rsidRPr="00DC2E93" w:rsidRDefault="00DC2E93" w:rsidP="00DC2E93">
            <w:pPr>
              <w:rPr>
                <w:rFonts w:ascii="Trebuchet MS" w:hAnsi="Trebuchet MS"/>
                <w:sz w:val="20"/>
              </w:rPr>
            </w:pPr>
            <w:r w:rsidRPr="00DB1EB2">
              <w:rPr>
                <w:rFonts w:ascii="Trebuchet MS" w:hAnsi="Trebuchet MS"/>
                <w:sz w:val="20"/>
              </w:rPr>
              <w:t>Acțiunea 3.1.1. Implementarea unei politici orizontale de resurse umane şi a dezvoltării capacităţii manageriale pentru sistemul de coordonare, gestionare și control al FESI</w:t>
            </w:r>
          </w:p>
        </w:tc>
        <w:tc>
          <w:tcPr>
            <w:tcW w:w="2659" w:type="dxa"/>
            <w:vMerge w:val="restart"/>
            <w:shd w:val="clear" w:color="auto" w:fill="auto"/>
          </w:tcPr>
          <w:p w:rsidR="00DF3EC4" w:rsidRPr="00DC2E93" w:rsidRDefault="00DC2E93" w:rsidP="00DC2E93">
            <w:pPr>
              <w:rPr>
                <w:rFonts w:ascii="Trebuchet MS" w:hAnsi="Trebuchet MS"/>
                <w:sz w:val="20"/>
              </w:rPr>
            </w:pPr>
            <w:r w:rsidRPr="00DB1EB2">
              <w:rPr>
                <w:rFonts w:ascii="Trebuchet MS" w:hAnsi="Trebuchet MS"/>
                <w:sz w:val="20"/>
              </w:rPr>
              <w:t>121. Pregătire, punere în aplicare, monitorizare și inspectare</w:t>
            </w:r>
          </w:p>
        </w:tc>
      </w:tr>
      <w:tr w:rsidR="00DF3EC4" w:rsidRPr="005307B1" w:rsidTr="00742468">
        <w:trPr>
          <w:trHeight w:val="2518"/>
        </w:trPr>
        <w:tc>
          <w:tcPr>
            <w:tcW w:w="1526" w:type="dxa"/>
            <w:vMerge/>
            <w:shd w:val="clear" w:color="auto" w:fill="auto"/>
            <w:vAlign w:val="center"/>
            <w:hideMark/>
          </w:tcPr>
          <w:p w:rsidR="00DF3EC4" w:rsidRPr="00DB1EB2" w:rsidRDefault="00DF3EC4" w:rsidP="005307B1">
            <w:pPr>
              <w:shd w:val="clear" w:color="auto" w:fill="FBFBFB"/>
              <w:spacing w:after="0" w:line="240" w:lineRule="auto"/>
              <w:jc w:val="both"/>
              <w:rPr>
                <w:rFonts w:ascii="Trebuchet MS" w:hAnsi="Trebuchet MS"/>
                <w:b/>
                <w:sz w:val="20"/>
              </w:rPr>
            </w:pPr>
          </w:p>
        </w:tc>
        <w:tc>
          <w:tcPr>
            <w:tcW w:w="1984" w:type="dxa"/>
            <w:vMerge/>
            <w:shd w:val="clear" w:color="auto" w:fill="auto"/>
            <w:vAlign w:val="center"/>
            <w:hideMark/>
          </w:tcPr>
          <w:p w:rsidR="00DF3EC4" w:rsidRPr="00DB1EB2" w:rsidRDefault="00DF3EC4" w:rsidP="005307B1">
            <w:pPr>
              <w:shd w:val="clear" w:color="auto" w:fill="FBFBFB"/>
              <w:spacing w:after="0" w:line="240" w:lineRule="auto"/>
              <w:jc w:val="both"/>
              <w:rPr>
                <w:rFonts w:ascii="Trebuchet MS" w:hAnsi="Trebuchet MS"/>
                <w:sz w:val="20"/>
              </w:rPr>
            </w:pPr>
          </w:p>
        </w:tc>
        <w:tc>
          <w:tcPr>
            <w:tcW w:w="3119" w:type="dxa"/>
            <w:shd w:val="clear" w:color="auto" w:fill="auto"/>
            <w:hideMark/>
          </w:tcPr>
          <w:p w:rsidR="00DF3EC4" w:rsidRPr="00AB7A91" w:rsidRDefault="00AB7A91" w:rsidP="00AB7A91">
            <w:pPr>
              <w:rPr>
                <w:rFonts w:ascii="Trebuchet MS" w:hAnsi="Trebuchet MS"/>
                <w:sz w:val="20"/>
              </w:rPr>
            </w:pPr>
            <w:r w:rsidRPr="00DB1EB2">
              <w:rPr>
                <w:rFonts w:ascii="Trebuchet MS" w:hAnsi="Trebuchet MS"/>
                <w:sz w:val="20"/>
              </w:rPr>
              <w:t>Acțiunea 3.1.2. Asigurarea resurselor financiare pentru remunerarea personalului din sistemul de coordonare și control al FESI și din sistemul de management al POAT, POIM și POC</w:t>
            </w:r>
          </w:p>
        </w:tc>
        <w:tc>
          <w:tcPr>
            <w:tcW w:w="2659" w:type="dxa"/>
            <w:vMerge/>
            <w:shd w:val="clear" w:color="auto" w:fill="auto"/>
          </w:tcPr>
          <w:p w:rsidR="00DF3EC4" w:rsidRPr="00092DB4" w:rsidRDefault="00DF3EC4" w:rsidP="005307B1">
            <w:pPr>
              <w:shd w:val="clear" w:color="auto" w:fill="FBFBFB"/>
              <w:spacing w:after="0" w:line="240" w:lineRule="auto"/>
              <w:jc w:val="both"/>
              <w:rPr>
                <w:rFonts w:ascii="Trebuchet MS" w:hAnsi="Trebuchet MS"/>
                <w:color w:val="FF0000"/>
                <w:sz w:val="20"/>
              </w:rPr>
            </w:pPr>
          </w:p>
        </w:tc>
      </w:tr>
    </w:tbl>
    <w:p w:rsidR="003958D0" w:rsidRPr="00B161ED" w:rsidRDefault="003958D0" w:rsidP="00BA7BAE">
      <w:pPr>
        <w:spacing w:after="0" w:line="240" w:lineRule="auto"/>
        <w:jc w:val="both"/>
        <w:rPr>
          <w:rFonts w:ascii="Trebuchet MS" w:eastAsia="Times New Roman" w:hAnsi="Trebuchet MS" w:cs="Arial"/>
          <w:color w:val="FF0000"/>
          <w:lang w:eastAsia="ro-RO"/>
        </w:rPr>
      </w:pPr>
    </w:p>
    <w:p w:rsidR="005246A0" w:rsidRPr="002E0E04" w:rsidRDefault="00AE72AB" w:rsidP="00BA7BAE">
      <w:pPr>
        <w:spacing w:after="0" w:line="240" w:lineRule="auto"/>
        <w:jc w:val="both"/>
        <w:rPr>
          <w:rFonts w:ascii="Trebuchet MS" w:hAnsi="Trebuchet MS"/>
        </w:rPr>
      </w:pPr>
      <w:r w:rsidRPr="002E0E04">
        <w:rPr>
          <w:rFonts w:ascii="Trebuchet MS" w:hAnsi="Trebuchet MS"/>
        </w:rPr>
        <w:t xml:space="preserve">Pentru fiecare câmp de intervenție, în câmpul </w:t>
      </w:r>
      <w:r w:rsidRPr="002E0E04">
        <w:rPr>
          <w:rFonts w:ascii="Trebuchet MS" w:hAnsi="Trebuchet MS"/>
          <w:i/>
        </w:rPr>
        <w:t>Buget</w:t>
      </w:r>
      <w:r w:rsidRPr="002E0E04">
        <w:rPr>
          <w:rFonts w:ascii="Trebuchet MS" w:hAnsi="Trebuchet MS"/>
        </w:rPr>
        <w:t xml:space="preserve">, se completează valoarea eligibilă cu TVA aferentă activităților/subactivităților din proiect care se încadrează în câmpul de intervenție respectiv. </w:t>
      </w:r>
    </w:p>
    <w:p w:rsidR="00337B4D" w:rsidRPr="00B161ED" w:rsidRDefault="00337B4D" w:rsidP="005246A0">
      <w:pPr>
        <w:tabs>
          <w:tab w:val="left" w:pos="400"/>
        </w:tabs>
        <w:spacing w:after="0" w:line="240" w:lineRule="auto"/>
        <w:jc w:val="both"/>
        <w:rPr>
          <w:rFonts w:ascii="Trebuchet MS" w:hAnsi="Trebuchet MS"/>
        </w:rPr>
      </w:pPr>
    </w:p>
    <w:tbl>
      <w:tblPr>
        <w:tblStyle w:val="TableGrid"/>
        <w:tblW w:w="0" w:type="auto"/>
        <w:tblLook w:val="04A0" w:firstRow="1" w:lastRow="0" w:firstColumn="1" w:lastColumn="0" w:noHBand="0" w:noVBand="1"/>
      </w:tblPr>
      <w:tblGrid>
        <w:gridCol w:w="817"/>
        <w:gridCol w:w="3402"/>
        <w:gridCol w:w="1134"/>
        <w:gridCol w:w="3826"/>
      </w:tblGrid>
      <w:tr w:rsidR="001C4F30" w:rsidRPr="00EE187E" w:rsidTr="00591D0C">
        <w:tc>
          <w:tcPr>
            <w:tcW w:w="817" w:type="dxa"/>
            <w:shd w:val="clear" w:color="auto" w:fill="EEECE1" w:themeFill="background2"/>
          </w:tcPr>
          <w:p w:rsidR="001C4F30" w:rsidRPr="00B161ED" w:rsidRDefault="001C4F30" w:rsidP="00E15B84">
            <w:pPr>
              <w:tabs>
                <w:tab w:val="left" w:pos="400"/>
              </w:tabs>
              <w:jc w:val="both"/>
              <w:rPr>
                <w:rFonts w:ascii="Trebuchet MS" w:hAnsi="Trebuchet MS"/>
              </w:rPr>
            </w:pPr>
            <w:r>
              <w:rPr>
                <w:rFonts w:ascii="Trebuchet MS" w:hAnsi="Trebuchet MS"/>
              </w:rPr>
              <w:t xml:space="preserve">Cod </w:t>
            </w:r>
          </w:p>
        </w:tc>
        <w:tc>
          <w:tcPr>
            <w:tcW w:w="3402" w:type="dxa"/>
            <w:shd w:val="clear" w:color="auto" w:fill="EEECE1" w:themeFill="background2"/>
          </w:tcPr>
          <w:p w:rsidR="001C4F30" w:rsidRPr="00B161ED" w:rsidRDefault="001C4F30" w:rsidP="00E15B84">
            <w:pPr>
              <w:tabs>
                <w:tab w:val="left" w:pos="400"/>
              </w:tabs>
              <w:jc w:val="both"/>
              <w:rPr>
                <w:rFonts w:ascii="Trebuchet MS" w:hAnsi="Trebuchet MS"/>
              </w:rPr>
            </w:pPr>
            <w:r w:rsidRPr="00B161ED">
              <w:rPr>
                <w:rFonts w:ascii="Trebuchet MS" w:hAnsi="Trebuchet MS"/>
              </w:rPr>
              <w:t>Categorie câmp de interventie</w:t>
            </w:r>
          </w:p>
        </w:tc>
        <w:tc>
          <w:tcPr>
            <w:tcW w:w="1134" w:type="dxa"/>
            <w:shd w:val="clear" w:color="auto" w:fill="EEECE1" w:themeFill="background2"/>
          </w:tcPr>
          <w:p w:rsidR="001C4F30" w:rsidRPr="00B161ED" w:rsidRDefault="001C4F30" w:rsidP="00E15B84">
            <w:pPr>
              <w:tabs>
                <w:tab w:val="left" w:pos="400"/>
              </w:tabs>
              <w:jc w:val="both"/>
              <w:rPr>
                <w:rFonts w:ascii="Trebuchet MS" w:hAnsi="Trebuchet MS"/>
              </w:rPr>
            </w:pPr>
            <w:r w:rsidRPr="00B161ED">
              <w:rPr>
                <w:rFonts w:ascii="Trebuchet MS" w:hAnsi="Trebuchet MS"/>
              </w:rPr>
              <w:t>Buget</w:t>
            </w:r>
          </w:p>
        </w:tc>
        <w:tc>
          <w:tcPr>
            <w:tcW w:w="3826" w:type="dxa"/>
            <w:shd w:val="clear" w:color="auto" w:fill="EEECE1" w:themeFill="background2"/>
          </w:tcPr>
          <w:p w:rsidR="001C4F30" w:rsidRPr="00B161ED" w:rsidRDefault="001C4F30" w:rsidP="00E15B84">
            <w:pPr>
              <w:tabs>
                <w:tab w:val="left" w:pos="400"/>
              </w:tabs>
              <w:jc w:val="both"/>
              <w:rPr>
                <w:rFonts w:ascii="Trebuchet MS" w:hAnsi="Trebuchet MS"/>
              </w:rPr>
            </w:pPr>
            <w:r w:rsidRPr="00B161ED">
              <w:rPr>
                <w:rFonts w:ascii="Trebuchet MS" w:hAnsi="Trebuchet MS"/>
              </w:rPr>
              <w:t>% din totalul bugetului</w:t>
            </w:r>
          </w:p>
        </w:tc>
      </w:tr>
      <w:tr w:rsidR="001C4F30" w:rsidRPr="00EE187E" w:rsidTr="00591D0C">
        <w:tc>
          <w:tcPr>
            <w:tcW w:w="817" w:type="dxa"/>
          </w:tcPr>
          <w:p w:rsidR="001C4F30" w:rsidRPr="00B161ED" w:rsidRDefault="001C4F30" w:rsidP="00E15B84">
            <w:pPr>
              <w:tabs>
                <w:tab w:val="left" w:pos="400"/>
              </w:tabs>
              <w:jc w:val="both"/>
              <w:rPr>
                <w:rFonts w:ascii="Trebuchet MS" w:hAnsi="Trebuchet MS"/>
                <w:i/>
                <w:color w:val="FF0000"/>
              </w:rPr>
            </w:pPr>
          </w:p>
        </w:tc>
        <w:tc>
          <w:tcPr>
            <w:tcW w:w="3402" w:type="dxa"/>
          </w:tcPr>
          <w:p w:rsidR="001C4F30" w:rsidRPr="00B161ED" w:rsidRDefault="001C4F30" w:rsidP="00E15B84">
            <w:pPr>
              <w:tabs>
                <w:tab w:val="left" w:pos="400"/>
              </w:tabs>
              <w:jc w:val="both"/>
              <w:rPr>
                <w:rFonts w:ascii="Trebuchet MS" w:hAnsi="Trebuchet MS"/>
                <w:i/>
                <w:color w:val="FF0000"/>
              </w:rPr>
            </w:pPr>
          </w:p>
        </w:tc>
        <w:tc>
          <w:tcPr>
            <w:tcW w:w="1134" w:type="dxa"/>
          </w:tcPr>
          <w:p w:rsidR="001C4F30" w:rsidRPr="00B161ED" w:rsidRDefault="001C4F30" w:rsidP="00E15B84">
            <w:pPr>
              <w:tabs>
                <w:tab w:val="left" w:pos="400"/>
              </w:tabs>
              <w:jc w:val="both"/>
              <w:rPr>
                <w:rFonts w:ascii="Trebuchet MS" w:hAnsi="Trebuchet MS"/>
              </w:rPr>
            </w:pPr>
          </w:p>
        </w:tc>
        <w:tc>
          <w:tcPr>
            <w:tcW w:w="3826" w:type="dxa"/>
          </w:tcPr>
          <w:p w:rsidR="001C4F30" w:rsidRPr="00B161ED" w:rsidRDefault="001C4F30" w:rsidP="00E15B84">
            <w:pPr>
              <w:tabs>
                <w:tab w:val="left" w:pos="400"/>
              </w:tabs>
              <w:jc w:val="both"/>
              <w:rPr>
                <w:rFonts w:ascii="Trebuchet MS" w:hAnsi="Trebuchet MS"/>
              </w:rPr>
            </w:pPr>
          </w:p>
        </w:tc>
      </w:tr>
    </w:tbl>
    <w:p w:rsidR="005246A0" w:rsidRPr="00B161ED" w:rsidRDefault="005246A0" w:rsidP="005246A0">
      <w:pPr>
        <w:tabs>
          <w:tab w:val="left" w:pos="400"/>
        </w:tabs>
        <w:spacing w:after="0" w:line="240" w:lineRule="auto"/>
        <w:jc w:val="both"/>
        <w:rPr>
          <w:rFonts w:ascii="Trebuchet MS" w:hAnsi="Trebuchet MS"/>
        </w:rPr>
      </w:pPr>
    </w:p>
    <w:p w:rsidR="005246A0" w:rsidRPr="00B161ED" w:rsidRDefault="005246A0" w:rsidP="005246A0">
      <w:pPr>
        <w:pStyle w:val="Heading1"/>
        <w:shd w:val="clear" w:color="auto" w:fill="B2A1C7" w:themeFill="accent4" w:themeFillTint="99"/>
        <w:spacing w:before="0" w:line="240" w:lineRule="auto"/>
        <w:jc w:val="both"/>
        <w:rPr>
          <w:rFonts w:ascii="Trebuchet MS" w:hAnsi="Trebuchet MS"/>
          <w:color w:val="auto"/>
          <w:sz w:val="22"/>
          <w:szCs w:val="22"/>
        </w:rPr>
      </w:pPr>
      <w:bookmarkStart w:id="166" w:name="_Toc477197230"/>
      <w:bookmarkStart w:id="167" w:name="_Toc490668911"/>
      <w:r w:rsidRPr="00B161ED">
        <w:rPr>
          <w:rFonts w:ascii="Trebuchet MS" w:hAnsi="Trebuchet MS"/>
          <w:color w:val="auto"/>
          <w:sz w:val="22"/>
          <w:szCs w:val="22"/>
        </w:rPr>
        <w:t xml:space="preserve">24. Buget – </w:t>
      </w:r>
      <w:r w:rsidR="00EB6220">
        <w:rPr>
          <w:rFonts w:ascii="Trebuchet MS" w:hAnsi="Trebuchet MS"/>
          <w:color w:val="auto"/>
          <w:sz w:val="22"/>
          <w:szCs w:val="22"/>
        </w:rPr>
        <w:t>Formă</w:t>
      </w:r>
      <w:r w:rsidRPr="00B161ED">
        <w:rPr>
          <w:rFonts w:ascii="Trebuchet MS" w:hAnsi="Trebuchet MS"/>
          <w:color w:val="auto"/>
          <w:sz w:val="22"/>
          <w:szCs w:val="22"/>
        </w:rPr>
        <w:t xml:space="preserve"> de </w:t>
      </w:r>
      <w:r w:rsidR="00AE72AB" w:rsidRPr="00B161ED">
        <w:rPr>
          <w:rFonts w:ascii="Trebuchet MS" w:hAnsi="Trebuchet MS"/>
          <w:color w:val="auto"/>
          <w:sz w:val="22"/>
          <w:szCs w:val="22"/>
        </w:rPr>
        <w:t>finan</w:t>
      </w:r>
      <w:r w:rsidR="00EB6220">
        <w:rPr>
          <w:rFonts w:ascii="Trebuchet MS" w:hAnsi="Trebuchet MS"/>
          <w:color w:val="auto"/>
          <w:sz w:val="22"/>
          <w:szCs w:val="22"/>
        </w:rPr>
        <w:t>ţ</w:t>
      </w:r>
      <w:r w:rsidR="00AE72AB" w:rsidRPr="00B161ED">
        <w:rPr>
          <w:rFonts w:ascii="Trebuchet MS" w:hAnsi="Trebuchet MS"/>
          <w:color w:val="auto"/>
          <w:sz w:val="22"/>
          <w:szCs w:val="22"/>
        </w:rPr>
        <w:t>are</w:t>
      </w:r>
      <w:bookmarkEnd w:id="166"/>
      <w:bookmarkEnd w:id="167"/>
    </w:p>
    <w:p w:rsidR="005246A0" w:rsidRPr="00B161ED" w:rsidRDefault="005246A0" w:rsidP="005246A0">
      <w:pPr>
        <w:tabs>
          <w:tab w:val="left" w:pos="400"/>
        </w:tabs>
        <w:spacing w:after="0" w:line="240" w:lineRule="auto"/>
        <w:jc w:val="both"/>
        <w:rPr>
          <w:rFonts w:ascii="Trebuchet MS" w:hAnsi="Trebuchet MS"/>
        </w:rPr>
      </w:pPr>
    </w:p>
    <w:p w:rsidR="00AE72AB" w:rsidRPr="002E0E04" w:rsidRDefault="00AE72AB" w:rsidP="00AE72AB">
      <w:pPr>
        <w:shd w:val="clear" w:color="auto" w:fill="FBFBFB"/>
        <w:spacing w:after="0" w:line="240" w:lineRule="auto"/>
        <w:jc w:val="both"/>
        <w:rPr>
          <w:rFonts w:ascii="Trebuchet MS" w:hAnsi="Trebuchet MS"/>
        </w:rPr>
      </w:pPr>
      <w:r w:rsidRPr="002E0E04">
        <w:rPr>
          <w:rFonts w:ascii="Trebuchet MS" w:hAnsi="Trebuchet MS"/>
        </w:rPr>
        <w:t xml:space="preserve">În câmpul </w:t>
      </w:r>
      <w:r w:rsidR="00EB6220" w:rsidRPr="002E0E04">
        <w:rPr>
          <w:rFonts w:ascii="Trebuchet MS" w:hAnsi="Trebuchet MS"/>
          <w:i/>
        </w:rPr>
        <w:t>Formă</w:t>
      </w:r>
      <w:r w:rsidRPr="002E0E04">
        <w:rPr>
          <w:rFonts w:ascii="Trebuchet MS" w:hAnsi="Trebuchet MS"/>
          <w:i/>
        </w:rPr>
        <w:t xml:space="preserve"> finanțare</w:t>
      </w:r>
      <w:r w:rsidRPr="002E0E04">
        <w:rPr>
          <w:rFonts w:ascii="Trebuchet MS" w:hAnsi="Trebuchet MS"/>
        </w:rPr>
        <w:t xml:space="preserve"> se selectează din nomenclator categoria </w:t>
      </w:r>
      <w:r w:rsidRPr="002E0E04">
        <w:rPr>
          <w:rFonts w:ascii="Trebuchet MS" w:hAnsi="Trebuchet MS"/>
          <w:i/>
        </w:rPr>
        <w:t>01 Grant nerambursabil</w:t>
      </w:r>
      <w:r w:rsidR="00EB6220" w:rsidRPr="002E0E04">
        <w:rPr>
          <w:rFonts w:ascii="Trebuchet MS" w:hAnsi="Trebuchet MS"/>
          <w:i/>
        </w:rPr>
        <w:t xml:space="preserve"> şi se completează valoarea eligibilă </w:t>
      </w:r>
      <w:r w:rsidR="0094699E" w:rsidRPr="002E0E04">
        <w:rPr>
          <w:rFonts w:ascii="Trebuchet MS" w:hAnsi="Trebuchet MS"/>
          <w:i/>
        </w:rPr>
        <w:t xml:space="preserve">totală </w:t>
      </w:r>
      <w:r w:rsidR="00EB6220" w:rsidRPr="002E0E04">
        <w:rPr>
          <w:rFonts w:ascii="Trebuchet MS" w:hAnsi="Trebuchet MS"/>
          <w:i/>
        </w:rPr>
        <w:t>a proiectului la câmpul „Buget eligibil”</w:t>
      </w:r>
      <w:r w:rsidRPr="002E0E04">
        <w:rPr>
          <w:rFonts w:ascii="Trebuchet MS" w:hAnsi="Trebuchet MS"/>
        </w:rPr>
        <w:t>.</w:t>
      </w:r>
    </w:p>
    <w:p w:rsidR="00AE72AB" w:rsidRPr="00B161ED" w:rsidRDefault="00AE72AB" w:rsidP="00AE72AB">
      <w:pPr>
        <w:tabs>
          <w:tab w:val="left" w:pos="400"/>
        </w:tabs>
        <w:spacing w:after="0" w:line="240" w:lineRule="auto"/>
        <w:jc w:val="both"/>
        <w:rPr>
          <w:rFonts w:ascii="Trebuchet MS" w:hAnsi="Trebuchet MS"/>
        </w:rPr>
      </w:pPr>
    </w:p>
    <w:tbl>
      <w:tblPr>
        <w:tblStyle w:val="TableGrid"/>
        <w:tblW w:w="9180" w:type="dxa"/>
        <w:tblLook w:val="04A0" w:firstRow="1" w:lastRow="0" w:firstColumn="1" w:lastColumn="0" w:noHBand="0" w:noVBand="1"/>
      </w:tblPr>
      <w:tblGrid>
        <w:gridCol w:w="3369"/>
        <w:gridCol w:w="3118"/>
        <w:gridCol w:w="2693"/>
      </w:tblGrid>
      <w:tr w:rsidR="005246A0" w:rsidRPr="00EE187E" w:rsidTr="00591D0C">
        <w:tc>
          <w:tcPr>
            <w:tcW w:w="3369" w:type="dxa"/>
            <w:shd w:val="clear" w:color="auto" w:fill="EEECE1" w:themeFill="background2"/>
          </w:tcPr>
          <w:p w:rsidR="005246A0" w:rsidRPr="00B161ED" w:rsidRDefault="005246A0" w:rsidP="00E15B84">
            <w:pPr>
              <w:tabs>
                <w:tab w:val="left" w:pos="400"/>
              </w:tabs>
              <w:jc w:val="both"/>
              <w:rPr>
                <w:rFonts w:ascii="Trebuchet MS" w:hAnsi="Trebuchet MS"/>
              </w:rPr>
            </w:pPr>
            <w:r w:rsidRPr="00B161ED">
              <w:rPr>
                <w:rFonts w:ascii="Trebuchet MS" w:hAnsi="Trebuchet MS"/>
              </w:rPr>
              <w:t xml:space="preserve">Tip </w:t>
            </w:r>
            <w:r w:rsidR="00AE72AB" w:rsidRPr="00B161ED">
              <w:rPr>
                <w:rFonts w:ascii="Trebuchet MS" w:hAnsi="Trebuchet MS"/>
              </w:rPr>
              <w:t>finantare</w:t>
            </w:r>
          </w:p>
        </w:tc>
        <w:tc>
          <w:tcPr>
            <w:tcW w:w="3118" w:type="dxa"/>
            <w:shd w:val="clear" w:color="auto" w:fill="EEECE1" w:themeFill="background2"/>
          </w:tcPr>
          <w:p w:rsidR="005246A0" w:rsidRPr="00B161ED" w:rsidRDefault="005246A0" w:rsidP="00E15B84">
            <w:pPr>
              <w:tabs>
                <w:tab w:val="left" w:pos="400"/>
              </w:tabs>
              <w:jc w:val="both"/>
              <w:rPr>
                <w:rFonts w:ascii="Trebuchet MS" w:hAnsi="Trebuchet MS"/>
              </w:rPr>
            </w:pPr>
            <w:r w:rsidRPr="00B161ED">
              <w:rPr>
                <w:rFonts w:ascii="Trebuchet MS" w:hAnsi="Trebuchet MS"/>
              </w:rPr>
              <w:t>Buget</w:t>
            </w:r>
          </w:p>
        </w:tc>
        <w:tc>
          <w:tcPr>
            <w:tcW w:w="2693" w:type="dxa"/>
            <w:shd w:val="clear" w:color="auto" w:fill="EEECE1" w:themeFill="background2"/>
          </w:tcPr>
          <w:p w:rsidR="005246A0" w:rsidRPr="00B161ED" w:rsidRDefault="005246A0" w:rsidP="00E15B84">
            <w:pPr>
              <w:tabs>
                <w:tab w:val="left" w:pos="400"/>
              </w:tabs>
              <w:jc w:val="both"/>
              <w:rPr>
                <w:rFonts w:ascii="Trebuchet MS" w:hAnsi="Trebuchet MS"/>
              </w:rPr>
            </w:pPr>
            <w:r w:rsidRPr="00B161ED">
              <w:rPr>
                <w:rFonts w:ascii="Trebuchet MS" w:hAnsi="Trebuchet MS"/>
              </w:rPr>
              <w:t>% din totalul bugetului</w:t>
            </w:r>
          </w:p>
        </w:tc>
      </w:tr>
      <w:tr w:rsidR="005246A0" w:rsidRPr="00EE187E" w:rsidTr="00591D0C">
        <w:tc>
          <w:tcPr>
            <w:tcW w:w="3369" w:type="dxa"/>
          </w:tcPr>
          <w:p w:rsidR="005246A0" w:rsidRPr="00B161ED" w:rsidRDefault="005246A0" w:rsidP="00E15B84">
            <w:pPr>
              <w:tabs>
                <w:tab w:val="left" w:pos="400"/>
              </w:tabs>
              <w:jc w:val="both"/>
              <w:rPr>
                <w:rFonts w:ascii="Trebuchet MS" w:hAnsi="Trebuchet MS"/>
              </w:rPr>
            </w:pPr>
          </w:p>
        </w:tc>
        <w:tc>
          <w:tcPr>
            <w:tcW w:w="3118" w:type="dxa"/>
          </w:tcPr>
          <w:p w:rsidR="005246A0" w:rsidRPr="00B161ED" w:rsidRDefault="005246A0" w:rsidP="00E15B84">
            <w:pPr>
              <w:tabs>
                <w:tab w:val="left" w:pos="400"/>
              </w:tabs>
              <w:jc w:val="both"/>
              <w:rPr>
                <w:rFonts w:ascii="Trebuchet MS" w:hAnsi="Trebuchet MS"/>
              </w:rPr>
            </w:pPr>
          </w:p>
        </w:tc>
        <w:tc>
          <w:tcPr>
            <w:tcW w:w="2693" w:type="dxa"/>
          </w:tcPr>
          <w:p w:rsidR="005246A0" w:rsidRPr="00B161ED" w:rsidRDefault="005246A0" w:rsidP="00E15B84">
            <w:pPr>
              <w:tabs>
                <w:tab w:val="left" w:pos="400"/>
              </w:tabs>
              <w:jc w:val="both"/>
              <w:rPr>
                <w:rFonts w:ascii="Trebuchet MS" w:hAnsi="Trebuchet MS"/>
              </w:rPr>
            </w:pPr>
          </w:p>
        </w:tc>
      </w:tr>
    </w:tbl>
    <w:p w:rsidR="005246A0" w:rsidRPr="00B161ED" w:rsidRDefault="005246A0" w:rsidP="005246A0">
      <w:pPr>
        <w:tabs>
          <w:tab w:val="left" w:pos="400"/>
        </w:tabs>
        <w:spacing w:after="0" w:line="240" w:lineRule="auto"/>
        <w:jc w:val="both"/>
        <w:rPr>
          <w:rFonts w:ascii="Trebuchet MS" w:hAnsi="Trebuchet MS"/>
        </w:rPr>
      </w:pPr>
    </w:p>
    <w:p w:rsidR="005246A0" w:rsidRPr="00B161ED" w:rsidRDefault="005246A0" w:rsidP="005246A0">
      <w:pPr>
        <w:pStyle w:val="Heading1"/>
        <w:shd w:val="clear" w:color="auto" w:fill="B2A1C7" w:themeFill="accent4" w:themeFillTint="99"/>
        <w:spacing w:before="0" w:line="240" w:lineRule="auto"/>
        <w:jc w:val="both"/>
        <w:rPr>
          <w:rFonts w:ascii="Trebuchet MS" w:hAnsi="Trebuchet MS"/>
          <w:color w:val="auto"/>
          <w:sz w:val="22"/>
          <w:szCs w:val="22"/>
        </w:rPr>
      </w:pPr>
      <w:bookmarkStart w:id="168" w:name="_Toc477197231"/>
      <w:bookmarkStart w:id="169" w:name="_Toc490668912"/>
      <w:r w:rsidRPr="00B161ED">
        <w:rPr>
          <w:rFonts w:ascii="Trebuchet MS" w:hAnsi="Trebuchet MS"/>
          <w:color w:val="auto"/>
          <w:sz w:val="22"/>
          <w:szCs w:val="22"/>
        </w:rPr>
        <w:t>25. Buget – Tip teritoriu</w:t>
      </w:r>
      <w:bookmarkEnd w:id="168"/>
      <w:bookmarkEnd w:id="169"/>
    </w:p>
    <w:p w:rsidR="005246A0" w:rsidRPr="00B161ED" w:rsidRDefault="005246A0" w:rsidP="005246A0">
      <w:pPr>
        <w:tabs>
          <w:tab w:val="left" w:pos="400"/>
        </w:tabs>
        <w:spacing w:after="0" w:line="240" w:lineRule="auto"/>
        <w:jc w:val="both"/>
        <w:rPr>
          <w:rFonts w:ascii="Trebuchet MS" w:hAnsi="Trebuchet MS"/>
        </w:rPr>
      </w:pPr>
    </w:p>
    <w:p w:rsidR="00AE72AB" w:rsidRPr="002E0E04" w:rsidRDefault="00AE72AB" w:rsidP="00AE72AB">
      <w:pPr>
        <w:shd w:val="clear" w:color="auto" w:fill="FBFBFB"/>
        <w:spacing w:after="0" w:line="240" w:lineRule="auto"/>
        <w:jc w:val="both"/>
        <w:rPr>
          <w:rFonts w:ascii="Trebuchet MS" w:hAnsi="Trebuchet MS"/>
        </w:rPr>
      </w:pPr>
      <w:r w:rsidRPr="002E0E04">
        <w:rPr>
          <w:rFonts w:ascii="Trebuchet MS" w:hAnsi="Trebuchet MS"/>
        </w:rPr>
        <w:t xml:space="preserve">În câmpul </w:t>
      </w:r>
      <w:r w:rsidRPr="002E0E04">
        <w:rPr>
          <w:rFonts w:ascii="Trebuchet MS" w:hAnsi="Trebuchet MS"/>
          <w:i/>
        </w:rPr>
        <w:t>Tip teritoriu</w:t>
      </w:r>
      <w:r w:rsidRPr="002E0E04">
        <w:rPr>
          <w:rFonts w:ascii="Trebuchet MS" w:hAnsi="Trebuchet MS"/>
        </w:rPr>
        <w:t xml:space="preserve"> se selectează din nomenclator categoria </w:t>
      </w:r>
      <w:r w:rsidRPr="002E0E04">
        <w:rPr>
          <w:rFonts w:ascii="Trebuchet MS" w:hAnsi="Trebuchet MS"/>
          <w:i/>
        </w:rPr>
        <w:t>07 Nu se aplică</w:t>
      </w:r>
      <w:r w:rsidR="0094699E" w:rsidRPr="002E0E04">
        <w:rPr>
          <w:rFonts w:ascii="Trebuchet MS" w:hAnsi="Trebuchet MS"/>
          <w:i/>
        </w:rPr>
        <w:t xml:space="preserve"> şi se completează valoarea eligibilă totală a proiectului la câmpul „Buget eligibil”</w:t>
      </w:r>
      <w:r w:rsidRPr="002E0E04">
        <w:rPr>
          <w:rFonts w:ascii="Trebuchet MS" w:hAnsi="Trebuchet MS"/>
        </w:rPr>
        <w:t>.</w:t>
      </w:r>
    </w:p>
    <w:p w:rsidR="00AE72AB" w:rsidRPr="00B161ED" w:rsidRDefault="00AE72AB" w:rsidP="00AE72AB">
      <w:pPr>
        <w:tabs>
          <w:tab w:val="left" w:pos="400"/>
        </w:tabs>
        <w:spacing w:after="0" w:line="240" w:lineRule="auto"/>
        <w:jc w:val="both"/>
        <w:rPr>
          <w:rFonts w:ascii="Trebuchet MS" w:hAnsi="Trebuchet MS"/>
        </w:rPr>
      </w:pPr>
    </w:p>
    <w:tbl>
      <w:tblPr>
        <w:tblStyle w:val="TableGrid"/>
        <w:tblW w:w="9180" w:type="dxa"/>
        <w:tblLook w:val="04A0" w:firstRow="1" w:lastRow="0" w:firstColumn="1" w:lastColumn="0" w:noHBand="0" w:noVBand="1"/>
      </w:tblPr>
      <w:tblGrid>
        <w:gridCol w:w="589"/>
        <w:gridCol w:w="2818"/>
        <w:gridCol w:w="3097"/>
        <w:gridCol w:w="2676"/>
      </w:tblGrid>
      <w:tr w:rsidR="005246A0" w:rsidRPr="00EE187E" w:rsidTr="00591D0C">
        <w:tc>
          <w:tcPr>
            <w:tcW w:w="589" w:type="dxa"/>
            <w:shd w:val="clear" w:color="auto" w:fill="EEECE1" w:themeFill="background2"/>
          </w:tcPr>
          <w:p w:rsidR="005246A0" w:rsidRPr="00B161ED" w:rsidRDefault="005246A0" w:rsidP="00E15B84">
            <w:pPr>
              <w:tabs>
                <w:tab w:val="left" w:pos="400"/>
              </w:tabs>
              <w:jc w:val="both"/>
              <w:rPr>
                <w:rFonts w:ascii="Trebuchet MS" w:hAnsi="Trebuchet MS"/>
              </w:rPr>
            </w:pPr>
            <w:r w:rsidRPr="00B161ED">
              <w:rPr>
                <w:rFonts w:ascii="Trebuchet MS" w:hAnsi="Trebuchet MS"/>
              </w:rPr>
              <w:t>Cod</w:t>
            </w:r>
          </w:p>
        </w:tc>
        <w:tc>
          <w:tcPr>
            <w:tcW w:w="2818" w:type="dxa"/>
            <w:shd w:val="clear" w:color="auto" w:fill="EEECE1" w:themeFill="background2"/>
          </w:tcPr>
          <w:p w:rsidR="005246A0" w:rsidRPr="00B161ED" w:rsidRDefault="005246A0" w:rsidP="00E15B84">
            <w:pPr>
              <w:tabs>
                <w:tab w:val="left" w:pos="400"/>
              </w:tabs>
              <w:jc w:val="both"/>
              <w:rPr>
                <w:rFonts w:ascii="Trebuchet MS" w:hAnsi="Trebuchet MS"/>
              </w:rPr>
            </w:pPr>
            <w:r w:rsidRPr="00B161ED">
              <w:rPr>
                <w:rFonts w:ascii="Trebuchet MS" w:hAnsi="Trebuchet MS"/>
              </w:rPr>
              <w:t>Tip teritoriu</w:t>
            </w:r>
          </w:p>
        </w:tc>
        <w:tc>
          <w:tcPr>
            <w:tcW w:w="3097" w:type="dxa"/>
            <w:shd w:val="clear" w:color="auto" w:fill="EEECE1" w:themeFill="background2"/>
          </w:tcPr>
          <w:p w:rsidR="005246A0" w:rsidRPr="00B161ED" w:rsidRDefault="005246A0" w:rsidP="00E15B84">
            <w:pPr>
              <w:tabs>
                <w:tab w:val="left" w:pos="400"/>
              </w:tabs>
              <w:jc w:val="both"/>
              <w:rPr>
                <w:rFonts w:ascii="Trebuchet MS" w:hAnsi="Trebuchet MS"/>
              </w:rPr>
            </w:pPr>
            <w:r w:rsidRPr="00B161ED">
              <w:rPr>
                <w:rFonts w:ascii="Trebuchet MS" w:hAnsi="Trebuchet MS"/>
              </w:rPr>
              <w:t>Buget eligibil</w:t>
            </w:r>
          </w:p>
        </w:tc>
        <w:tc>
          <w:tcPr>
            <w:tcW w:w="2676" w:type="dxa"/>
            <w:shd w:val="clear" w:color="auto" w:fill="EEECE1" w:themeFill="background2"/>
          </w:tcPr>
          <w:p w:rsidR="005246A0" w:rsidRPr="00B161ED" w:rsidRDefault="005246A0" w:rsidP="00E15B84">
            <w:pPr>
              <w:tabs>
                <w:tab w:val="left" w:pos="400"/>
              </w:tabs>
              <w:jc w:val="both"/>
              <w:rPr>
                <w:rFonts w:ascii="Trebuchet MS" w:hAnsi="Trebuchet MS"/>
              </w:rPr>
            </w:pPr>
            <w:r w:rsidRPr="00B161ED">
              <w:rPr>
                <w:rFonts w:ascii="Trebuchet MS" w:hAnsi="Trebuchet MS"/>
              </w:rPr>
              <w:t>% din totalul bugetului eligibil</w:t>
            </w:r>
          </w:p>
        </w:tc>
      </w:tr>
      <w:tr w:rsidR="005246A0" w:rsidRPr="00EE187E" w:rsidTr="00591D0C">
        <w:tc>
          <w:tcPr>
            <w:tcW w:w="589" w:type="dxa"/>
          </w:tcPr>
          <w:p w:rsidR="005246A0" w:rsidRPr="00B161ED" w:rsidRDefault="005246A0" w:rsidP="00E15B84">
            <w:pPr>
              <w:tabs>
                <w:tab w:val="left" w:pos="400"/>
              </w:tabs>
              <w:jc w:val="both"/>
              <w:rPr>
                <w:rFonts w:ascii="Trebuchet MS" w:hAnsi="Trebuchet MS"/>
                <w:i/>
                <w:color w:val="FF0000"/>
              </w:rPr>
            </w:pPr>
          </w:p>
        </w:tc>
        <w:tc>
          <w:tcPr>
            <w:tcW w:w="2818" w:type="dxa"/>
          </w:tcPr>
          <w:p w:rsidR="005246A0" w:rsidRPr="00B161ED" w:rsidRDefault="005246A0" w:rsidP="00E15B84">
            <w:pPr>
              <w:tabs>
                <w:tab w:val="left" w:pos="400"/>
              </w:tabs>
              <w:jc w:val="both"/>
              <w:rPr>
                <w:rFonts w:ascii="Trebuchet MS" w:hAnsi="Trebuchet MS"/>
              </w:rPr>
            </w:pPr>
          </w:p>
        </w:tc>
        <w:tc>
          <w:tcPr>
            <w:tcW w:w="3097" w:type="dxa"/>
          </w:tcPr>
          <w:p w:rsidR="005246A0" w:rsidRPr="00B161ED" w:rsidRDefault="005246A0" w:rsidP="00E15B84">
            <w:pPr>
              <w:tabs>
                <w:tab w:val="left" w:pos="400"/>
              </w:tabs>
              <w:jc w:val="both"/>
              <w:rPr>
                <w:rFonts w:ascii="Trebuchet MS" w:hAnsi="Trebuchet MS"/>
              </w:rPr>
            </w:pPr>
          </w:p>
        </w:tc>
        <w:tc>
          <w:tcPr>
            <w:tcW w:w="2676" w:type="dxa"/>
          </w:tcPr>
          <w:p w:rsidR="005246A0" w:rsidRPr="00B161ED" w:rsidRDefault="005246A0" w:rsidP="00E15B84">
            <w:pPr>
              <w:tabs>
                <w:tab w:val="left" w:pos="400"/>
              </w:tabs>
              <w:jc w:val="both"/>
              <w:rPr>
                <w:rFonts w:ascii="Trebuchet MS" w:hAnsi="Trebuchet MS"/>
              </w:rPr>
            </w:pPr>
          </w:p>
        </w:tc>
      </w:tr>
    </w:tbl>
    <w:p w:rsidR="005246A0" w:rsidRPr="00B161ED" w:rsidRDefault="005246A0" w:rsidP="005246A0">
      <w:pPr>
        <w:spacing w:after="0" w:line="240" w:lineRule="auto"/>
        <w:jc w:val="both"/>
        <w:rPr>
          <w:rFonts w:ascii="Trebuchet MS" w:hAnsi="Trebuchet MS"/>
        </w:rPr>
      </w:pPr>
    </w:p>
    <w:p w:rsidR="005246A0" w:rsidRPr="00B161ED" w:rsidRDefault="005246A0" w:rsidP="005246A0">
      <w:pPr>
        <w:pStyle w:val="Heading1"/>
        <w:shd w:val="clear" w:color="auto" w:fill="B2A1C7" w:themeFill="accent4" w:themeFillTint="99"/>
        <w:spacing w:before="0" w:line="240" w:lineRule="auto"/>
        <w:jc w:val="both"/>
        <w:rPr>
          <w:rFonts w:ascii="Trebuchet MS" w:hAnsi="Trebuchet MS"/>
          <w:color w:val="auto"/>
          <w:sz w:val="22"/>
          <w:szCs w:val="22"/>
        </w:rPr>
      </w:pPr>
      <w:bookmarkStart w:id="170" w:name="_Toc477197232"/>
      <w:bookmarkStart w:id="171" w:name="_Toc490668913"/>
      <w:r w:rsidRPr="00B161ED">
        <w:rPr>
          <w:rFonts w:ascii="Trebuchet MS" w:hAnsi="Trebuchet MS"/>
          <w:color w:val="auto"/>
          <w:sz w:val="22"/>
          <w:szCs w:val="22"/>
        </w:rPr>
        <w:t>26. Vizualizare proiect</w:t>
      </w:r>
      <w:bookmarkEnd w:id="170"/>
      <w:bookmarkEnd w:id="171"/>
    </w:p>
    <w:p w:rsidR="005246A0" w:rsidRPr="002E0E04" w:rsidRDefault="005246A0" w:rsidP="005246A0">
      <w:pPr>
        <w:spacing w:after="0" w:line="240" w:lineRule="auto"/>
        <w:jc w:val="both"/>
        <w:rPr>
          <w:rFonts w:ascii="Trebuchet MS" w:hAnsi="Trebuchet MS"/>
        </w:rPr>
      </w:pPr>
    </w:p>
    <w:p w:rsidR="005246A0" w:rsidRPr="002E0E04" w:rsidRDefault="00AE72AB" w:rsidP="005246A0">
      <w:pPr>
        <w:spacing w:after="0" w:line="240" w:lineRule="auto"/>
        <w:jc w:val="both"/>
        <w:rPr>
          <w:rFonts w:ascii="Trebuchet MS" w:hAnsi="Trebuchet MS"/>
        </w:rPr>
      </w:pPr>
      <w:r w:rsidRPr="002E0E04">
        <w:rPr>
          <w:rFonts w:ascii="Trebuchet MS" w:hAnsi="Trebuchet MS"/>
        </w:rPr>
        <w:t>Va genera Cererea de finanțare cu toate datele introduse și salvate în funcțiile anterioare</w:t>
      </w:r>
      <w:r w:rsidR="00F838CC" w:rsidRPr="002E0E04">
        <w:rPr>
          <w:rFonts w:ascii="Trebuchet MS" w:hAnsi="Trebuchet MS"/>
        </w:rPr>
        <w:t>.</w:t>
      </w:r>
    </w:p>
    <w:p w:rsidR="005246A0" w:rsidRPr="00B161ED" w:rsidRDefault="005246A0" w:rsidP="00B161ED">
      <w:pPr>
        <w:spacing w:after="0" w:line="240" w:lineRule="auto"/>
        <w:jc w:val="both"/>
        <w:rPr>
          <w:rFonts w:ascii="Trebuchet MS" w:hAnsi="Trebuchet MS"/>
        </w:rPr>
      </w:pPr>
    </w:p>
    <w:p w:rsidR="005246A0" w:rsidRPr="00B161ED" w:rsidRDefault="005246A0" w:rsidP="005246A0">
      <w:pPr>
        <w:rPr>
          <w:rFonts w:ascii="Trebuchet MS" w:hAnsi="Trebuchet MS"/>
        </w:rPr>
      </w:pPr>
    </w:p>
    <w:sectPr w:rsidR="005246A0" w:rsidRPr="00B161ED" w:rsidSect="00450A02">
      <w:footerReference w:type="default" r:id="rId18"/>
      <w:pgSz w:w="11906" w:h="16838"/>
      <w:pgMar w:top="1417" w:right="1417" w:bottom="1417" w:left="1417" w:header="708" w:footer="708"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66" w:author="Gabriela Popescu" w:date="2018-05-10T15:41:00Z" w:initials="GP">
    <w:p w:rsidR="00555A80" w:rsidRDefault="00555A80" w:rsidP="009D4DDB">
      <w:pPr>
        <w:pStyle w:val="ListParagraph"/>
        <w:spacing w:after="0" w:line="240" w:lineRule="auto"/>
        <w:ind w:left="0"/>
        <w:contextualSpacing w:val="0"/>
        <w:rPr>
          <w:color w:val="1F497D"/>
        </w:rPr>
      </w:pPr>
      <w:r>
        <w:rPr>
          <w:rStyle w:val="CommentReference"/>
        </w:rPr>
        <w:annotationRef/>
      </w:r>
      <w:r>
        <w:rPr>
          <w:color w:val="1F497D"/>
        </w:rPr>
        <w:t>SMF</w:t>
      </w:r>
    </w:p>
    <w:p w:rsidR="00555A80" w:rsidRDefault="00555A80" w:rsidP="009D4DDB">
      <w:pPr>
        <w:pStyle w:val="ListParagraph"/>
        <w:spacing w:after="0" w:line="240" w:lineRule="auto"/>
        <w:ind w:left="0"/>
        <w:contextualSpacing w:val="0"/>
        <w:rPr>
          <w:color w:val="1F497D"/>
        </w:rPr>
      </w:pPr>
    </w:p>
    <w:p w:rsidR="00555A80" w:rsidRDefault="00555A80" w:rsidP="009D4DDB">
      <w:pPr>
        <w:pStyle w:val="ListParagraph"/>
        <w:spacing w:after="0" w:line="240" w:lineRule="auto"/>
        <w:ind w:left="0"/>
        <w:contextualSpacing w:val="0"/>
        <w:rPr>
          <w:color w:val="1F497D"/>
        </w:rPr>
      </w:pPr>
      <w:r>
        <w:rPr>
          <w:color w:val="1F497D"/>
        </w:rPr>
        <w:t xml:space="preserve">propunnem ca valoare estimata sa fie exprimata in lei </w:t>
      </w:r>
      <w:r>
        <w:rPr>
          <w:color w:val="1F497D"/>
          <w:u w:val="single"/>
        </w:rPr>
        <w:t>fara TVA.</w:t>
      </w:r>
    </w:p>
    <w:p w:rsidR="00555A80" w:rsidRDefault="00555A80" w:rsidP="009D4DDB">
      <w:pPr>
        <w:pStyle w:val="ListParagraph"/>
        <w:rPr>
          <w:color w:val="1F497D"/>
        </w:rPr>
      </w:pPr>
    </w:p>
    <w:p w:rsidR="00555A80" w:rsidRDefault="00555A80">
      <w:pPr>
        <w:pStyle w:val="CommentText"/>
      </w:pPr>
    </w:p>
  </w:comment>
  <w:comment w:id="105" w:author="Gabriela Popescu" w:date="2018-05-10T15:41:00Z" w:initials="GP">
    <w:p w:rsidR="00555A80" w:rsidRDefault="00555A80">
      <w:pPr>
        <w:pStyle w:val="CommentText"/>
      </w:pPr>
      <w:r>
        <w:rPr>
          <w:rStyle w:val="CommentReference"/>
        </w:rPr>
        <w:annotationRef/>
      </w:r>
      <w:r>
        <w:t>SMP</w:t>
      </w:r>
    </w:p>
  </w:comment>
  <w:comment w:id="108" w:author="Gabriela Popescu" w:date="2018-05-10T15:41:00Z" w:initials="GP">
    <w:p w:rsidR="00555A80" w:rsidRDefault="00555A80">
      <w:pPr>
        <w:pStyle w:val="CommentText"/>
      </w:pPr>
      <w:r>
        <w:rPr>
          <w:rStyle w:val="CommentReference"/>
        </w:rPr>
        <w:annotationRef/>
      </w:r>
      <w:r>
        <w:t>SMP</w:t>
      </w:r>
    </w:p>
  </w:comment>
  <w:comment w:id="113" w:author="Gabriela Popescu" w:date="2018-05-10T15:41:00Z" w:initials="GP">
    <w:p w:rsidR="00555A80" w:rsidRDefault="00555A80">
      <w:pPr>
        <w:pStyle w:val="CommentText"/>
      </w:pPr>
      <w:r>
        <w:rPr>
          <w:rStyle w:val="CommentReference"/>
        </w:rPr>
        <w:annotationRef/>
      </w:r>
      <w:r>
        <w:t>SMP</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6B3BCAE2" w15:done="0"/>
  <w15:commentEx w15:paraId="6FE33ECD" w15:done="0"/>
  <w15:commentEx w15:paraId="7BED44AA" w15:done="0"/>
  <w15:commentEx w15:paraId="58703A3F"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B6454" w:rsidRDefault="004B6454" w:rsidP="00712E4E">
      <w:pPr>
        <w:spacing w:after="0" w:line="240" w:lineRule="auto"/>
      </w:pPr>
      <w:r>
        <w:separator/>
      </w:r>
    </w:p>
  </w:endnote>
  <w:endnote w:type="continuationSeparator" w:id="0">
    <w:p w:rsidR="004B6454" w:rsidRDefault="004B6454" w:rsidP="00712E4E">
      <w:pPr>
        <w:spacing w:after="0" w:line="240" w:lineRule="auto"/>
      </w:pPr>
      <w:r>
        <w:continuationSeparator/>
      </w:r>
    </w:p>
  </w:endnote>
  <w:endnote w:type="continuationNotice" w:id="1">
    <w:p w:rsidR="004B6454" w:rsidRDefault="004B645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rebuchet MS">
    <w:panose1 w:val="020B0603020202020204"/>
    <w:charset w:val="EE"/>
    <w:family w:val="swiss"/>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Segoe UI">
    <w:panose1 w:val="020B0502040204020203"/>
    <w:charset w:val="EE"/>
    <w:family w:val="swiss"/>
    <w:pitch w:val="variable"/>
    <w:sig w:usb0="E10022FF" w:usb1="C000E47F" w:usb2="00000029" w:usb3="00000000" w:csb0="000001DF" w:csb1="00000000"/>
  </w:font>
  <w:font w:name="Tahoma">
    <w:panose1 w:val="020B0604030504040204"/>
    <w:charset w:val="EE"/>
    <w:family w:val="swiss"/>
    <w:pitch w:val="variable"/>
    <w:sig w:usb0="E1002EFF" w:usb1="C000605B" w:usb2="00000029" w:usb3="00000000" w:csb0="000101FF" w:csb1="00000000"/>
  </w:font>
  <w:font w:name="!!Times">
    <w:altName w:val="Times New Roman"/>
    <w:charset w:val="00"/>
    <w:family w:val="auto"/>
    <w:pitch w:val="variable"/>
    <w:sig w:usb0="00000003" w:usb1="00000000" w:usb2="00000000" w:usb3="00000000" w:csb0="00000001" w:csb1="00000000"/>
  </w:font>
  <w:font w:name="Times Rom">
    <w:altName w:val="Times New Roman"/>
    <w:charset w:val="00"/>
    <w:family w:val="roman"/>
    <w:pitch w:val="variable"/>
    <w:sig w:usb0="00000003" w:usb1="00000000" w:usb2="00000000" w:usb3="00000000" w:csb0="00000001" w:csb1="00000000"/>
  </w:font>
  <w:font w:name="Helvetica">
    <w:panose1 w:val="020B0604020202020204"/>
    <w:charset w:val="EE"/>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43575377"/>
      <w:docPartObj>
        <w:docPartGallery w:val="Page Numbers (Bottom of Page)"/>
        <w:docPartUnique/>
      </w:docPartObj>
    </w:sdtPr>
    <w:sdtEndPr>
      <w:rPr>
        <w:noProof/>
      </w:rPr>
    </w:sdtEndPr>
    <w:sdtContent>
      <w:p w:rsidR="00555A80" w:rsidRDefault="00555A80">
        <w:pPr>
          <w:pStyle w:val="Footer"/>
          <w:jc w:val="right"/>
        </w:pPr>
        <w:r>
          <w:fldChar w:fldCharType="begin"/>
        </w:r>
        <w:r>
          <w:instrText xml:space="preserve"> PAGE   \* MERGEFORMAT </w:instrText>
        </w:r>
        <w:r>
          <w:fldChar w:fldCharType="separate"/>
        </w:r>
        <w:r w:rsidR="003D093B">
          <w:rPr>
            <w:noProof/>
          </w:rPr>
          <w:t>27</w:t>
        </w:r>
        <w:r>
          <w:rPr>
            <w:noProof/>
          </w:rPr>
          <w:fldChar w:fldCharType="end"/>
        </w:r>
      </w:p>
    </w:sdtContent>
  </w:sdt>
  <w:p w:rsidR="00555A80" w:rsidRDefault="00555A8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B6454" w:rsidRDefault="004B6454" w:rsidP="00712E4E">
      <w:pPr>
        <w:spacing w:after="0" w:line="240" w:lineRule="auto"/>
      </w:pPr>
      <w:r>
        <w:separator/>
      </w:r>
    </w:p>
  </w:footnote>
  <w:footnote w:type="continuationSeparator" w:id="0">
    <w:p w:rsidR="004B6454" w:rsidRDefault="004B6454" w:rsidP="00712E4E">
      <w:pPr>
        <w:spacing w:after="0" w:line="240" w:lineRule="auto"/>
      </w:pPr>
      <w:r>
        <w:continuationSeparator/>
      </w:r>
    </w:p>
  </w:footnote>
  <w:footnote w:type="continuationNotice" w:id="1">
    <w:p w:rsidR="004B6454" w:rsidRDefault="004B6454">
      <w:pPr>
        <w:spacing w:after="0" w:line="240" w:lineRule="auto"/>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style="width:161.25pt;height:137.8pt;flip:x;visibility:visible;mso-wrap-style:square" o:bullet="t">
        <v:imagedata r:id="rId1" o:title=""/>
      </v:shape>
    </w:pict>
  </w:numPicBullet>
  <w:abstractNum w:abstractNumId="0">
    <w:nsid w:val="04584B24"/>
    <w:multiLevelType w:val="hybridMultilevel"/>
    <w:tmpl w:val="B7DE59BC"/>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nsid w:val="056100E2"/>
    <w:multiLevelType w:val="hybridMultilevel"/>
    <w:tmpl w:val="38A2F3C2"/>
    <w:lvl w:ilvl="0" w:tplc="C8D0735E">
      <w:start w:val="2"/>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nsid w:val="09261709"/>
    <w:multiLevelType w:val="hybridMultilevel"/>
    <w:tmpl w:val="F8080C26"/>
    <w:lvl w:ilvl="0" w:tplc="D73CCD48">
      <w:start w:val="6"/>
      <w:numFmt w:val="bullet"/>
      <w:lvlText w:val="–"/>
      <w:lvlJc w:val="left"/>
      <w:pPr>
        <w:ind w:left="507" w:hanging="360"/>
      </w:pPr>
      <w:rPr>
        <w:rFonts w:ascii="Calibri" w:eastAsia="Times New Roman" w:hAnsi="Calibri" w:cs="Times New Roman" w:hint="default"/>
      </w:rPr>
    </w:lvl>
    <w:lvl w:ilvl="1" w:tplc="04180003" w:tentative="1">
      <w:start w:val="1"/>
      <w:numFmt w:val="bullet"/>
      <w:lvlText w:val="o"/>
      <w:lvlJc w:val="left"/>
      <w:pPr>
        <w:ind w:left="1227" w:hanging="360"/>
      </w:pPr>
      <w:rPr>
        <w:rFonts w:ascii="Courier New" w:hAnsi="Courier New" w:cs="Courier New" w:hint="default"/>
      </w:rPr>
    </w:lvl>
    <w:lvl w:ilvl="2" w:tplc="04180005" w:tentative="1">
      <w:start w:val="1"/>
      <w:numFmt w:val="bullet"/>
      <w:lvlText w:val=""/>
      <w:lvlJc w:val="left"/>
      <w:pPr>
        <w:ind w:left="1947" w:hanging="360"/>
      </w:pPr>
      <w:rPr>
        <w:rFonts w:ascii="Wingdings" w:hAnsi="Wingdings" w:hint="default"/>
      </w:rPr>
    </w:lvl>
    <w:lvl w:ilvl="3" w:tplc="04180001" w:tentative="1">
      <w:start w:val="1"/>
      <w:numFmt w:val="bullet"/>
      <w:lvlText w:val=""/>
      <w:lvlJc w:val="left"/>
      <w:pPr>
        <w:ind w:left="2667" w:hanging="360"/>
      </w:pPr>
      <w:rPr>
        <w:rFonts w:ascii="Symbol" w:hAnsi="Symbol" w:hint="default"/>
      </w:rPr>
    </w:lvl>
    <w:lvl w:ilvl="4" w:tplc="04180003" w:tentative="1">
      <w:start w:val="1"/>
      <w:numFmt w:val="bullet"/>
      <w:lvlText w:val="o"/>
      <w:lvlJc w:val="left"/>
      <w:pPr>
        <w:ind w:left="3387" w:hanging="360"/>
      </w:pPr>
      <w:rPr>
        <w:rFonts w:ascii="Courier New" w:hAnsi="Courier New" w:cs="Courier New" w:hint="default"/>
      </w:rPr>
    </w:lvl>
    <w:lvl w:ilvl="5" w:tplc="04180005" w:tentative="1">
      <w:start w:val="1"/>
      <w:numFmt w:val="bullet"/>
      <w:lvlText w:val=""/>
      <w:lvlJc w:val="left"/>
      <w:pPr>
        <w:ind w:left="4107" w:hanging="360"/>
      </w:pPr>
      <w:rPr>
        <w:rFonts w:ascii="Wingdings" w:hAnsi="Wingdings" w:hint="default"/>
      </w:rPr>
    </w:lvl>
    <w:lvl w:ilvl="6" w:tplc="04180001" w:tentative="1">
      <w:start w:val="1"/>
      <w:numFmt w:val="bullet"/>
      <w:lvlText w:val=""/>
      <w:lvlJc w:val="left"/>
      <w:pPr>
        <w:ind w:left="4827" w:hanging="360"/>
      </w:pPr>
      <w:rPr>
        <w:rFonts w:ascii="Symbol" w:hAnsi="Symbol" w:hint="default"/>
      </w:rPr>
    </w:lvl>
    <w:lvl w:ilvl="7" w:tplc="04180003" w:tentative="1">
      <w:start w:val="1"/>
      <w:numFmt w:val="bullet"/>
      <w:lvlText w:val="o"/>
      <w:lvlJc w:val="left"/>
      <w:pPr>
        <w:ind w:left="5547" w:hanging="360"/>
      </w:pPr>
      <w:rPr>
        <w:rFonts w:ascii="Courier New" w:hAnsi="Courier New" w:cs="Courier New" w:hint="default"/>
      </w:rPr>
    </w:lvl>
    <w:lvl w:ilvl="8" w:tplc="04180005" w:tentative="1">
      <w:start w:val="1"/>
      <w:numFmt w:val="bullet"/>
      <w:lvlText w:val=""/>
      <w:lvlJc w:val="left"/>
      <w:pPr>
        <w:ind w:left="6267" w:hanging="360"/>
      </w:pPr>
      <w:rPr>
        <w:rFonts w:ascii="Wingdings" w:hAnsi="Wingdings" w:hint="default"/>
      </w:rPr>
    </w:lvl>
  </w:abstractNum>
  <w:abstractNum w:abstractNumId="3">
    <w:nsid w:val="0A7C57E7"/>
    <w:multiLevelType w:val="hybridMultilevel"/>
    <w:tmpl w:val="660C48E2"/>
    <w:lvl w:ilvl="0" w:tplc="0418000D">
      <w:start w:val="1"/>
      <w:numFmt w:val="bullet"/>
      <w:lvlText w:val=""/>
      <w:lvlJc w:val="left"/>
      <w:pPr>
        <w:ind w:left="786" w:hanging="360"/>
      </w:pPr>
      <w:rPr>
        <w:rFonts w:ascii="Wingdings" w:hAnsi="Wingdings"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nsid w:val="0BAD12DD"/>
    <w:multiLevelType w:val="hybridMultilevel"/>
    <w:tmpl w:val="A802D8A2"/>
    <w:lvl w:ilvl="0" w:tplc="0418000B">
      <w:start w:val="1"/>
      <w:numFmt w:val="bullet"/>
      <w:lvlText w:val=""/>
      <w:lvlJc w:val="left"/>
      <w:pPr>
        <w:ind w:left="360" w:hanging="360"/>
      </w:pPr>
      <w:rPr>
        <w:rFonts w:ascii="Wingdings" w:hAnsi="Wingdings"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5">
    <w:nsid w:val="0ED37347"/>
    <w:multiLevelType w:val="hybridMultilevel"/>
    <w:tmpl w:val="828228BE"/>
    <w:lvl w:ilvl="0" w:tplc="03CE397E">
      <w:start w:val="1"/>
      <w:numFmt w:val="bullet"/>
      <w:lvlText w:val="–"/>
      <w:lvlJc w:val="left"/>
      <w:pPr>
        <w:ind w:left="720" w:hanging="360"/>
      </w:pPr>
      <w:rPr>
        <w:rFonts w:ascii="Courier New" w:hAnsi="Courier New"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nsid w:val="12625F0A"/>
    <w:multiLevelType w:val="singleLevel"/>
    <w:tmpl w:val="D76A7E1E"/>
    <w:lvl w:ilvl="0">
      <w:numFmt w:val="bullet"/>
      <w:pStyle w:val="Tiret"/>
      <w:lvlText w:val="-"/>
      <w:lvlJc w:val="left"/>
      <w:pPr>
        <w:tabs>
          <w:tab w:val="num" w:pos="360"/>
        </w:tabs>
        <w:ind w:left="360" w:hanging="360"/>
      </w:pPr>
      <w:rPr>
        <w:rFonts w:hint="default"/>
      </w:rPr>
    </w:lvl>
  </w:abstractNum>
  <w:abstractNum w:abstractNumId="7">
    <w:nsid w:val="15267755"/>
    <w:multiLevelType w:val="multilevel"/>
    <w:tmpl w:val="946A15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16BF6534"/>
    <w:multiLevelType w:val="hybridMultilevel"/>
    <w:tmpl w:val="7EB0C692"/>
    <w:lvl w:ilvl="0" w:tplc="AD2E28DE">
      <w:start w:val="1"/>
      <w:numFmt w:val="lowerLetter"/>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9">
    <w:nsid w:val="1A3B0663"/>
    <w:multiLevelType w:val="hybridMultilevel"/>
    <w:tmpl w:val="16D8A19C"/>
    <w:lvl w:ilvl="0" w:tplc="04180001">
      <w:start w:val="1"/>
      <w:numFmt w:val="bullet"/>
      <w:lvlText w:val=""/>
      <w:lvlJc w:val="left"/>
      <w:pPr>
        <w:ind w:left="1440" w:hanging="360"/>
      </w:pPr>
      <w:rPr>
        <w:rFonts w:ascii="Symbol" w:hAnsi="Symbol"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10">
    <w:nsid w:val="1E7A55A2"/>
    <w:multiLevelType w:val="hybridMultilevel"/>
    <w:tmpl w:val="9348A8AA"/>
    <w:lvl w:ilvl="0" w:tplc="FD0ECA0A">
      <w:numFmt w:val="bullet"/>
      <w:lvlText w:val="•"/>
      <w:lvlJc w:val="left"/>
      <w:pPr>
        <w:ind w:left="1065" w:hanging="705"/>
      </w:pPr>
      <w:rPr>
        <w:rFonts w:ascii="Calibri" w:eastAsiaTheme="minorHAnsi" w:hAnsi="Calibri" w:cstheme="minorBid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nsid w:val="1F647C8E"/>
    <w:multiLevelType w:val="hybridMultilevel"/>
    <w:tmpl w:val="666834C4"/>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nsid w:val="22C2304C"/>
    <w:multiLevelType w:val="multilevel"/>
    <w:tmpl w:val="22B4C04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23E07262"/>
    <w:multiLevelType w:val="hybridMultilevel"/>
    <w:tmpl w:val="C3C60EB2"/>
    <w:lvl w:ilvl="0" w:tplc="0418000D">
      <w:start w:val="1"/>
      <w:numFmt w:val="bullet"/>
      <w:lvlText w:val=""/>
      <w:lvlJc w:val="left"/>
      <w:pPr>
        <w:ind w:left="2621" w:hanging="360"/>
      </w:pPr>
      <w:rPr>
        <w:rFonts w:ascii="Wingdings" w:hAnsi="Wingdings" w:hint="default"/>
      </w:rPr>
    </w:lvl>
    <w:lvl w:ilvl="1" w:tplc="04180003" w:tentative="1">
      <w:start w:val="1"/>
      <w:numFmt w:val="bullet"/>
      <w:lvlText w:val="o"/>
      <w:lvlJc w:val="left"/>
      <w:pPr>
        <w:ind w:left="3341" w:hanging="360"/>
      </w:pPr>
      <w:rPr>
        <w:rFonts w:ascii="Courier New" w:hAnsi="Courier New" w:cs="Courier New" w:hint="default"/>
      </w:rPr>
    </w:lvl>
    <w:lvl w:ilvl="2" w:tplc="04180005" w:tentative="1">
      <w:start w:val="1"/>
      <w:numFmt w:val="bullet"/>
      <w:lvlText w:val=""/>
      <w:lvlJc w:val="left"/>
      <w:pPr>
        <w:ind w:left="4061" w:hanging="360"/>
      </w:pPr>
      <w:rPr>
        <w:rFonts w:ascii="Wingdings" w:hAnsi="Wingdings" w:hint="default"/>
      </w:rPr>
    </w:lvl>
    <w:lvl w:ilvl="3" w:tplc="04180001" w:tentative="1">
      <w:start w:val="1"/>
      <w:numFmt w:val="bullet"/>
      <w:lvlText w:val=""/>
      <w:lvlJc w:val="left"/>
      <w:pPr>
        <w:ind w:left="4781" w:hanging="360"/>
      </w:pPr>
      <w:rPr>
        <w:rFonts w:ascii="Symbol" w:hAnsi="Symbol" w:hint="default"/>
      </w:rPr>
    </w:lvl>
    <w:lvl w:ilvl="4" w:tplc="04180003" w:tentative="1">
      <w:start w:val="1"/>
      <w:numFmt w:val="bullet"/>
      <w:lvlText w:val="o"/>
      <w:lvlJc w:val="left"/>
      <w:pPr>
        <w:ind w:left="5501" w:hanging="360"/>
      </w:pPr>
      <w:rPr>
        <w:rFonts w:ascii="Courier New" w:hAnsi="Courier New" w:cs="Courier New" w:hint="default"/>
      </w:rPr>
    </w:lvl>
    <w:lvl w:ilvl="5" w:tplc="04180005" w:tentative="1">
      <w:start w:val="1"/>
      <w:numFmt w:val="bullet"/>
      <w:lvlText w:val=""/>
      <w:lvlJc w:val="left"/>
      <w:pPr>
        <w:ind w:left="6221" w:hanging="360"/>
      </w:pPr>
      <w:rPr>
        <w:rFonts w:ascii="Wingdings" w:hAnsi="Wingdings" w:hint="default"/>
      </w:rPr>
    </w:lvl>
    <w:lvl w:ilvl="6" w:tplc="04180001" w:tentative="1">
      <w:start w:val="1"/>
      <w:numFmt w:val="bullet"/>
      <w:lvlText w:val=""/>
      <w:lvlJc w:val="left"/>
      <w:pPr>
        <w:ind w:left="6941" w:hanging="360"/>
      </w:pPr>
      <w:rPr>
        <w:rFonts w:ascii="Symbol" w:hAnsi="Symbol" w:hint="default"/>
      </w:rPr>
    </w:lvl>
    <w:lvl w:ilvl="7" w:tplc="04180003" w:tentative="1">
      <w:start w:val="1"/>
      <w:numFmt w:val="bullet"/>
      <w:lvlText w:val="o"/>
      <w:lvlJc w:val="left"/>
      <w:pPr>
        <w:ind w:left="7661" w:hanging="360"/>
      </w:pPr>
      <w:rPr>
        <w:rFonts w:ascii="Courier New" w:hAnsi="Courier New" w:cs="Courier New" w:hint="default"/>
      </w:rPr>
    </w:lvl>
    <w:lvl w:ilvl="8" w:tplc="04180005" w:tentative="1">
      <w:start w:val="1"/>
      <w:numFmt w:val="bullet"/>
      <w:lvlText w:val=""/>
      <w:lvlJc w:val="left"/>
      <w:pPr>
        <w:ind w:left="8381" w:hanging="360"/>
      </w:pPr>
      <w:rPr>
        <w:rFonts w:ascii="Wingdings" w:hAnsi="Wingdings" w:hint="default"/>
      </w:rPr>
    </w:lvl>
  </w:abstractNum>
  <w:abstractNum w:abstractNumId="14">
    <w:nsid w:val="24A9201A"/>
    <w:multiLevelType w:val="hybridMultilevel"/>
    <w:tmpl w:val="F288F592"/>
    <w:lvl w:ilvl="0" w:tplc="2ED89FDA">
      <w:numFmt w:val="bullet"/>
      <w:lvlText w:val="-"/>
      <w:lvlJc w:val="left"/>
      <w:pPr>
        <w:ind w:left="720" w:hanging="360"/>
      </w:pPr>
      <w:rPr>
        <w:rFonts w:ascii="Calibri" w:eastAsia="Times New Roman" w:hAnsi="Calibri" w:cs="Times New Roman"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nsid w:val="26BC3595"/>
    <w:multiLevelType w:val="hybridMultilevel"/>
    <w:tmpl w:val="88EC4B64"/>
    <w:lvl w:ilvl="0" w:tplc="04180019">
      <w:start w:val="1"/>
      <w:numFmt w:val="lowerLetter"/>
      <w:lvlText w:val="%1."/>
      <w:lvlJc w:val="left"/>
      <w:pPr>
        <w:ind w:left="360" w:hanging="360"/>
      </w:pPr>
      <w:rPr>
        <w:rFonts w:hint="default"/>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6">
    <w:nsid w:val="27C20360"/>
    <w:multiLevelType w:val="hybridMultilevel"/>
    <w:tmpl w:val="EB0CE828"/>
    <w:lvl w:ilvl="0" w:tplc="BDCCEFD2">
      <w:numFmt w:val="bullet"/>
      <w:lvlText w:val="-"/>
      <w:lvlJc w:val="left"/>
      <w:pPr>
        <w:ind w:left="1065" w:hanging="360"/>
      </w:pPr>
      <w:rPr>
        <w:rFonts w:ascii="Trebuchet MS" w:eastAsia="Times New Roman" w:hAnsi="Trebuchet MS" w:cs="Times New Roman" w:hint="default"/>
      </w:rPr>
    </w:lvl>
    <w:lvl w:ilvl="1" w:tplc="04180003">
      <w:start w:val="1"/>
      <w:numFmt w:val="bullet"/>
      <w:lvlText w:val="o"/>
      <w:lvlJc w:val="left"/>
      <w:pPr>
        <w:ind w:left="1785" w:hanging="360"/>
      </w:pPr>
      <w:rPr>
        <w:rFonts w:ascii="Courier New" w:hAnsi="Courier New" w:cs="Courier New" w:hint="default"/>
      </w:rPr>
    </w:lvl>
    <w:lvl w:ilvl="2" w:tplc="04180005" w:tentative="1">
      <w:start w:val="1"/>
      <w:numFmt w:val="bullet"/>
      <w:lvlText w:val=""/>
      <w:lvlJc w:val="left"/>
      <w:pPr>
        <w:ind w:left="2505" w:hanging="360"/>
      </w:pPr>
      <w:rPr>
        <w:rFonts w:ascii="Wingdings" w:hAnsi="Wingdings" w:hint="default"/>
      </w:rPr>
    </w:lvl>
    <w:lvl w:ilvl="3" w:tplc="04180001" w:tentative="1">
      <w:start w:val="1"/>
      <w:numFmt w:val="bullet"/>
      <w:lvlText w:val=""/>
      <w:lvlJc w:val="left"/>
      <w:pPr>
        <w:ind w:left="3225" w:hanging="360"/>
      </w:pPr>
      <w:rPr>
        <w:rFonts w:ascii="Symbol" w:hAnsi="Symbol" w:hint="default"/>
      </w:rPr>
    </w:lvl>
    <w:lvl w:ilvl="4" w:tplc="04180003" w:tentative="1">
      <w:start w:val="1"/>
      <w:numFmt w:val="bullet"/>
      <w:lvlText w:val="o"/>
      <w:lvlJc w:val="left"/>
      <w:pPr>
        <w:ind w:left="3945" w:hanging="360"/>
      </w:pPr>
      <w:rPr>
        <w:rFonts w:ascii="Courier New" w:hAnsi="Courier New" w:cs="Courier New" w:hint="default"/>
      </w:rPr>
    </w:lvl>
    <w:lvl w:ilvl="5" w:tplc="04180005" w:tentative="1">
      <w:start w:val="1"/>
      <w:numFmt w:val="bullet"/>
      <w:lvlText w:val=""/>
      <w:lvlJc w:val="left"/>
      <w:pPr>
        <w:ind w:left="4665" w:hanging="360"/>
      </w:pPr>
      <w:rPr>
        <w:rFonts w:ascii="Wingdings" w:hAnsi="Wingdings" w:hint="default"/>
      </w:rPr>
    </w:lvl>
    <w:lvl w:ilvl="6" w:tplc="04180001" w:tentative="1">
      <w:start w:val="1"/>
      <w:numFmt w:val="bullet"/>
      <w:lvlText w:val=""/>
      <w:lvlJc w:val="left"/>
      <w:pPr>
        <w:ind w:left="5385" w:hanging="360"/>
      </w:pPr>
      <w:rPr>
        <w:rFonts w:ascii="Symbol" w:hAnsi="Symbol" w:hint="default"/>
      </w:rPr>
    </w:lvl>
    <w:lvl w:ilvl="7" w:tplc="04180003" w:tentative="1">
      <w:start w:val="1"/>
      <w:numFmt w:val="bullet"/>
      <w:lvlText w:val="o"/>
      <w:lvlJc w:val="left"/>
      <w:pPr>
        <w:ind w:left="6105" w:hanging="360"/>
      </w:pPr>
      <w:rPr>
        <w:rFonts w:ascii="Courier New" w:hAnsi="Courier New" w:cs="Courier New" w:hint="default"/>
      </w:rPr>
    </w:lvl>
    <w:lvl w:ilvl="8" w:tplc="04180005" w:tentative="1">
      <w:start w:val="1"/>
      <w:numFmt w:val="bullet"/>
      <w:lvlText w:val=""/>
      <w:lvlJc w:val="left"/>
      <w:pPr>
        <w:ind w:left="6825" w:hanging="360"/>
      </w:pPr>
      <w:rPr>
        <w:rFonts w:ascii="Wingdings" w:hAnsi="Wingdings" w:hint="default"/>
      </w:rPr>
    </w:lvl>
  </w:abstractNum>
  <w:abstractNum w:abstractNumId="17">
    <w:nsid w:val="2A4B38FC"/>
    <w:multiLevelType w:val="multilevel"/>
    <w:tmpl w:val="3E8C0A7A"/>
    <w:lvl w:ilvl="0">
      <w:start w:val="1"/>
      <w:numFmt w:val="bullet"/>
      <w:lvlText w:val=""/>
      <w:lvlJc w:val="left"/>
      <w:pPr>
        <w:tabs>
          <w:tab w:val="num" w:pos="720"/>
        </w:tabs>
        <w:ind w:left="720" w:hanging="360"/>
      </w:pPr>
      <w:rPr>
        <w:rFonts w:ascii="Wingdings" w:hAnsi="Wingdings" w:hint="default"/>
        <w:sz w:val="20"/>
      </w:rPr>
    </w:lvl>
    <w:lvl w:ilvl="1">
      <w:start w:val="7"/>
      <w:numFmt w:val="decimal"/>
      <w:lvlText w:val="%2."/>
      <w:lvlJc w:val="left"/>
      <w:pPr>
        <w:ind w:left="1440" w:hanging="360"/>
      </w:pPr>
      <w:rPr>
        <w:rFonts w:hint="default"/>
      </w:rPr>
    </w:lvl>
    <w:lvl w:ilvl="2">
      <w:start w:val="4"/>
      <w:numFmt w:val="bullet"/>
      <w:lvlText w:val="-"/>
      <w:lvlJc w:val="left"/>
      <w:pPr>
        <w:ind w:left="2160" w:hanging="360"/>
      </w:pPr>
      <w:rPr>
        <w:rFonts w:ascii="Times New Roman" w:eastAsia="Times New Roman" w:hAnsi="Times New Roman" w:cs="Times New Roman" w:hint="default"/>
        <w:sz w:val="22"/>
      </w:r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2A7F09C5"/>
    <w:multiLevelType w:val="multilevel"/>
    <w:tmpl w:val="02086AA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9">
    <w:nsid w:val="2AB5277E"/>
    <w:multiLevelType w:val="hybridMultilevel"/>
    <w:tmpl w:val="88BAD60A"/>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0">
    <w:nsid w:val="2B18753F"/>
    <w:multiLevelType w:val="hybridMultilevel"/>
    <w:tmpl w:val="0B10A246"/>
    <w:lvl w:ilvl="0" w:tplc="09BE0204">
      <w:start w:val="1"/>
      <w:numFmt w:val="decimal"/>
      <w:lvlText w:val="%1."/>
      <w:lvlJc w:val="left"/>
      <w:pPr>
        <w:ind w:left="720" w:hanging="360"/>
      </w:pPr>
      <w:rPr>
        <w:b/>
        <w:color w:val="000000"/>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21">
    <w:nsid w:val="2B75631B"/>
    <w:multiLevelType w:val="singleLevel"/>
    <w:tmpl w:val="A4DC141A"/>
    <w:lvl w:ilvl="0">
      <w:start w:val="1"/>
      <w:numFmt w:val="bullet"/>
      <w:pStyle w:val="Normal-bullet1"/>
      <w:lvlText w:val=""/>
      <w:lvlJc w:val="left"/>
      <w:pPr>
        <w:tabs>
          <w:tab w:val="num" w:pos="765"/>
        </w:tabs>
        <w:ind w:left="765" w:hanging="283"/>
      </w:pPr>
      <w:rPr>
        <w:rFonts w:ascii="Symbol" w:hAnsi="Symbol"/>
      </w:rPr>
    </w:lvl>
  </w:abstractNum>
  <w:abstractNum w:abstractNumId="22">
    <w:nsid w:val="2B9B1539"/>
    <w:multiLevelType w:val="multilevel"/>
    <w:tmpl w:val="9F5059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2CEC1A6F"/>
    <w:multiLevelType w:val="multilevel"/>
    <w:tmpl w:val="7EE469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nsid w:val="2DB12012"/>
    <w:multiLevelType w:val="hybridMultilevel"/>
    <w:tmpl w:val="2F0C3D52"/>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5">
    <w:nsid w:val="2DF71A4C"/>
    <w:multiLevelType w:val="hybridMultilevel"/>
    <w:tmpl w:val="CA907AD0"/>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6">
    <w:nsid w:val="2E83041F"/>
    <w:multiLevelType w:val="hybridMultilevel"/>
    <w:tmpl w:val="D194D530"/>
    <w:lvl w:ilvl="0" w:tplc="EAB4BBCA">
      <w:start w:val="1"/>
      <w:numFmt w:val="decimal"/>
      <w:lvlText w:val="2.%1"/>
      <w:lvlJc w:val="left"/>
      <w:pPr>
        <w:ind w:left="1068" w:hanging="360"/>
      </w:pPr>
      <w:rPr>
        <w:rFonts w:hint="default"/>
      </w:rPr>
    </w:lvl>
    <w:lvl w:ilvl="1" w:tplc="04180019" w:tentative="1">
      <w:start w:val="1"/>
      <w:numFmt w:val="lowerLetter"/>
      <w:lvlText w:val="%2."/>
      <w:lvlJc w:val="left"/>
      <w:pPr>
        <w:ind w:left="1788" w:hanging="360"/>
      </w:pPr>
    </w:lvl>
    <w:lvl w:ilvl="2" w:tplc="0418001B" w:tentative="1">
      <w:start w:val="1"/>
      <w:numFmt w:val="lowerRoman"/>
      <w:lvlText w:val="%3."/>
      <w:lvlJc w:val="right"/>
      <w:pPr>
        <w:ind w:left="2508" w:hanging="180"/>
      </w:pPr>
    </w:lvl>
    <w:lvl w:ilvl="3" w:tplc="0418000F" w:tentative="1">
      <w:start w:val="1"/>
      <w:numFmt w:val="decimal"/>
      <w:lvlText w:val="%4."/>
      <w:lvlJc w:val="left"/>
      <w:pPr>
        <w:ind w:left="3228" w:hanging="360"/>
      </w:pPr>
    </w:lvl>
    <w:lvl w:ilvl="4" w:tplc="04180019" w:tentative="1">
      <w:start w:val="1"/>
      <w:numFmt w:val="lowerLetter"/>
      <w:lvlText w:val="%5."/>
      <w:lvlJc w:val="left"/>
      <w:pPr>
        <w:ind w:left="3948" w:hanging="360"/>
      </w:pPr>
    </w:lvl>
    <w:lvl w:ilvl="5" w:tplc="0418001B" w:tentative="1">
      <w:start w:val="1"/>
      <w:numFmt w:val="lowerRoman"/>
      <w:lvlText w:val="%6."/>
      <w:lvlJc w:val="right"/>
      <w:pPr>
        <w:ind w:left="4668" w:hanging="180"/>
      </w:pPr>
    </w:lvl>
    <w:lvl w:ilvl="6" w:tplc="0418000F" w:tentative="1">
      <w:start w:val="1"/>
      <w:numFmt w:val="decimal"/>
      <w:lvlText w:val="%7."/>
      <w:lvlJc w:val="left"/>
      <w:pPr>
        <w:ind w:left="5388" w:hanging="360"/>
      </w:pPr>
    </w:lvl>
    <w:lvl w:ilvl="7" w:tplc="04180019" w:tentative="1">
      <w:start w:val="1"/>
      <w:numFmt w:val="lowerLetter"/>
      <w:lvlText w:val="%8."/>
      <w:lvlJc w:val="left"/>
      <w:pPr>
        <w:ind w:left="6108" w:hanging="360"/>
      </w:pPr>
    </w:lvl>
    <w:lvl w:ilvl="8" w:tplc="0418001B" w:tentative="1">
      <w:start w:val="1"/>
      <w:numFmt w:val="lowerRoman"/>
      <w:lvlText w:val="%9."/>
      <w:lvlJc w:val="right"/>
      <w:pPr>
        <w:ind w:left="6828" w:hanging="180"/>
      </w:pPr>
    </w:lvl>
  </w:abstractNum>
  <w:abstractNum w:abstractNumId="27">
    <w:nsid w:val="2E8C7DD7"/>
    <w:multiLevelType w:val="hybridMultilevel"/>
    <w:tmpl w:val="2EF8524E"/>
    <w:lvl w:ilvl="0" w:tplc="04180001">
      <w:start w:val="1"/>
      <w:numFmt w:val="bullet"/>
      <w:lvlText w:val=""/>
      <w:lvlJc w:val="left"/>
      <w:pPr>
        <w:ind w:left="360" w:hanging="360"/>
      </w:pPr>
      <w:rPr>
        <w:rFonts w:ascii="Symbol" w:hAnsi="Symbol" w:hint="default"/>
      </w:rPr>
    </w:lvl>
    <w:lvl w:ilvl="1" w:tplc="E7C05E92">
      <w:numFmt w:val="bullet"/>
      <w:lvlText w:val="•"/>
      <w:lvlJc w:val="left"/>
      <w:pPr>
        <w:ind w:left="1080" w:hanging="360"/>
      </w:pPr>
      <w:rPr>
        <w:rFonts w:ascii="Calibri" w:eastAsiaTheme="minorHAnsi" w:hAnsi="Calibri" w:cstheme="minorBidi" w:hint="default"/>
      </w:rPr>
    </w:lvl>
    <w:lvl w:ilvl="2" w:tplc="04180005">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8">
    <w:nsid w:val="2EF82E44"/>
    <w:multiLevelType w:val="hybridMultilevel"/>
    <w:tmpl w:val="ADCC0176"/>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9">
    <w:nsid w:val="304D3126"/>
    <w:multiLevelType w:val="hybridMultilevel"/>
    <w:tmpl w:val="7EBC7F6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0">
    <w:nsid w:val="30974EAB"/>
    <w:multiLevelType w:val="hybridMultilevel"/>
    <w:tmpl w:val="6F4C5626"/>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1">
    <w:nsid w:val="31861370"/>
    <w:multiLevelType w:val="hybridMultilevel"/>
    <w:tmpl w:val="B75E02C0"/>
    <w:lvl w:ilvl="0" w:tplc="04180019">
      <w:start w:val="1"/>
      <w:numFmt w:val="lowerLetter"/>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2">
    <w:nsid w:val="327B4312"/>
    <w:multiLevelType w:val="hybridMultilevel"/>
    <w:tmpl w:val="9AA4F6F4"/>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3">
    <w:nsid w:val="337709D3"/>
    <w:multiLevelType w:val="hybridMultilevel"/>
    <w:tmpl w:val="0CDE20CC"/>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4">
    <w:nsid w:val="33F21501"/>
    <w:multiLevelType w:val="hybridMultilevel"/>
    <w:tmpl w:val="174AF0A4"/>
    <w:lvl w:ilvl="0" w:tplc="0409000F">
      <w:start w:val="1"/>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35F00600"/>
    <w:multiLevelType w:val="hybridMultilevel"/>
    <w:tmpl w:val="C39236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180001">
      <w:start w:val="1"/>
      <w:numFmt w:val="bullet"/>
      <w:lvlText w:val=""/>
      <w:lvlJc w:val="left"/>
      <w:pPr>
        <w:ind w:left="2160" w:hanging="180"/>
      </w:pPr>
      <w:rPr>
        <w:rFonts w:ascii="Symbol" w:hAnsi="Symbol"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36860012"/>
    <w:multiLevelType w:val="hybridMultilevel"/>
    <w:tmpl w:val="466E4E04"/>
    <w:lvl w:ilvl="0" w:tplc="04180019">
      <w:start w:val="1"/>
      <w:numFmt w:val="lowerLetter"/>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7">
    <w:nsid w:val="37910022"/>
    <w:multiLevelType w:val="hybridMultilevel"/>
    <w:tmpl w:val="7B8C0D62"/>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8">
    <w:nsid w:val="396B794C"/>
    <w:multiLevelType w:val="hybridMultilevel"/>
    <w:tmpl w:val="38C0987C"/>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9">
    <w:nsid w:val="3CC1092B"/>
    <w:multiLevelType w:val="hybridMultilevel"/>
    <w:tmpl w:val="EAC4007A"/>
    <w:lvl w:ilvl="0" w:tplc="0409000F">
      <w:start w:val="1"/>
      <w:numFmt w:val="bullet"/>
      <w:lvlText w:val="-"/>
      <w:lvlJc w:val="left"/>
      <w:pPr>
        <w:ind w:left="720" w:hanging="360"/>
      </w:pPr>
      <w:rPr>
        <w:rFonts w:ascii="Arial" w:eastAsia="Times New Roman" w:hAnsi="Arial"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0">
    <w:nsid w:val="40071075"/>
    <w:multiLevelType w:val="hybridMultilevel"/>
    <w:tmpl w:val="33D4A878"/>
    <w:lvl w:ilvl="0" w:tplc="2ED89FDA">
      <w:numFmt w:val="bullet"/>
      <w:lvlText w:val="-"/>
      <w:lvlJc w:val="left"/>
      <w:pPr>
        <w:ind w:left="720" w:hanging="360"/>
      </w:pPr>
      <w:rPr>
        <w:rFonts w:ascii="Calibri" w:eastAsia="Times New Roman" w:hAnsi="Calibri"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1">
    <w:nsid w:val="40315DC8"/>
    <w:multiLevelType w:val="hybridMultilevel"/>
    <w:tmpl w:val="153CF06A"/>
    <w:lvl w:ilvl="0" w:tplc="0418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2">
    <w:nsid w:val="40CE7126"/>
    <w:multiLevelType w:val="hybridMultilevel"/>
    <w:tmpl w:val="18B6426A"/>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3">
    <w:nsid w:val="42DD4DCF"/>
    <w:multiLevelType w:val="hybridMultilevel"/>
    <w:tmpl w:val="FB605054"/>
    <w:lvl w:ilvl="0" w:tplc="58E830D4">
      <w:start w:val="1"/>
      <w:numFmt w:val="bullet"/>
      <w:pStyle w:val="bullet1"/>
      <w:lvlText w:val=""/>
      <w:lvlJc w:val="left"/>
      <w:pPr>
        <w:tabs>
          <w:tab w:val="num" w:pos="720"/>
        </w:tabs>
        <w:ind w:left="720" w:hanging="360"/>
      </w:pPr>
      <w:rPr>
        <w:rFonts w:ascii="Wingdings" w:hAnsi="Wingdings" w:hint="default"/>
        <w:color w:val="808080"/>
      </w:rPr>
    </w:lvl>
    <w:lvl w:ilvl="1" w:tplc="A6A48C26">
      <w:start w:val="1"/>
      <w:numFmt w:val="bullet"/>
      <w:lvlText w:val="o"/>
      <w:lvlJc w:val="left"/>
      <w:pPr>
        <w:tabs>
          <w:tab w:val="num" w:pos="1440"/>
        </w:tabs>
        <w:ind w:left="1440" w:hanging="360"/>
      </w:pPr>
      <w:rPr>
        <w:rFonts w:ascii="Courier New" w:hAnsi="Courier New" w:hint="default"/>
      </w:rPr>
    </w:lvl>
    <w:lvl w:ilvl="2" w:tplc="07C212BC" w:tentative="1">
      <w:start w:val="1"/>
      <w:numFmt w:val="bullet"/>
      <w:lvlText w:val=""/>
      <w:lvlJc w:val="left"/>
      <w:pPr>
        <w:tabs>
          <w:tab w:val="num" w:pos="2160"/>
        </w:tabs>
        <w:ind w:left="2160" w:hanging="360"/>
      </w:pPr>
      <w:rPr>
        <w:rFonts w:ascii="Wingdings" w:hAnsi="Wingdings" w:hint="default"/>
      </w:rPr>
    </w:lvl>
    <w:lvl w:ilvl="3" w:tplc="3330242E" w:tentative="1">
      <w:start w:val="1"/>
      <w:numFmt w:val="bullet"/>
      <w:lvlText w:val=""/>
      <w:lvlJc w:val="left"/>
      <w:pPr>
        <w:tabs>
          <w:tab w:val="num" w:pos="2880"/>
        </w:tabs>
        <w:ind w:left="2880" w:hanging="360"/>
      </w:pPr>
      <w:rPr>
        <w:rFonts w:ascii="Symbol" w:hAnsi="Symbol" w:hint="default"/>
      </w:rPr>
    </w:lvl>
    <w:lvl w:ilvl="4" w:tplc="74D20A54" w:tentative="1">
      <w:start w:val="1"/>
      <w:numFmt w:val="bullet"/>
      <w:lvlText w:val="o"/>
      <w:lvlJc w:val="left"/>
      <w:pPr>
        <w:tabs>
          <w:tab w:val="num" w:pos="3600"/>
        </w:tabs>
        <w:ind w:left="3600" w:hanging="360"/>
      </w:pPr>
      <w:rPr>
        <w:rFonts w:ascii="Courier New" w:hAnsi="Courier New" w:hint="default"/>
      </w:rPr>
    </w:lvl>
    <w:lvl w:ilvl="5" w:tplc="7EC26E56" w:tentative="1">
      <w:start w:val="1"/>
      <w:numFmt w:val="bullet"/>
      <w:lvlText w:val=""/>
      <w:lvlJc w:val="left"/>
      <w:pPr>
        <w:tabs>
          <w:tab w:val="num" w:pos="4320"/>
        </w:tabs>
        <w:ind w:left="4320" w:hanging="360"/>
      </w:pPr>
      <w:rPr>
        <w:rFonts w:ascii="Wingdings" w:hAnsi="Wingdings" w:hint="default"/>
      </w:rPr>
    </w:lvl>
    <w:lvl w:ilvl="6" w:tplc="4CE6760A" w:tentative="1">
      <w:start w:val="1"/>
      <w:numFmt w:val="bullet"/>
      <w:lvlText w:val=""/>
      <w:lvlJc w:val="left"/>
      <w:pPr>
        <w:tabs>
          <w:tab w:val="num" w:pos="5040"/>
        </w:tabs>
        <w:ind w:left="5040" w:hanging="360"/>
      </w:pPr>
      <w:rPr>
        <w:rFonts w:ascii="Symbol" w:hAnsi="Symbol" w:hint="default"/>
      </w:rPr>
    </w:lvl>
    <w:lvl w:ilvl="7" w:tplc="B9E295F0" w:tentative="1">
      <w:start w:val="1"/>
      <w:numFmt w:val="bullet"/>
      <w:lvlText w:val="o"/>
      <w:lvlJc w:val="left"/>
      <w:pPr>
        <w:tabs>
          <w:tab w:val="num" w:pos="5760"/>
        </w:tabs>
        <w:ind w:left="5760" w:hanging="360"/>
      </w:pPr>
      <w:rPr>
        <w:rFonts w:ascii="Courier New" w:hAnsi="Courier New" w:hint="default"/>
      </w:rPr>
    </w:lvl>
    <w:lvl w:ilvl="8" w:tplc="7C6E1BF4" w:tentative="1">
      <w:start w:val="1"/>
      <w:numFmt w:val="bullet"/>
      <w:lvlText w:val=""/>
      <w:lvlJc w:val="left"/>
      <w:pPr>
        <w:tabs>
          <w:tab w:val="num" w:pos="6480"/>
        </w:tabs>
        <w:ind w:left="6480" w:hanging="360"/>
      </w:pPr>
      <w:rPr>
        <w:rFonts w:ascii="Wingdings" w:hAnsi="Wingdings" w:hint="default"/>
      </w:rPr>
    </w:lvl>
  </w:abstractNum>
  <w:abstractNum w:abstractNumId="44">
    <w:nsid w:val="455D4614"/>
    <w:multiLevelType w:val="hybridMultilevel"/>
    <w:tmpl w:val="5CE6784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5">
    <w:nsid w:val="4A752CE2"/>
    <w:multiLevelType w:val="hybridMultilevel"/>
    <w:tmpl w:val="0832E88E"/>
    <w:lvl w:ilvl="0" w:tplc="0409000F">
      <w:start w:val="1"/>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nsid w:val="4C4072DA"/>
    <w:multiLevelType w:val="hybridMultilevel"/>
    <w:tmpl w:val="8FDA139A"/>
    <w:lvl w:ilvl="0" w:tplc="0409000F">
      <w:start w:val="1"/>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nsid w:val="4E2244DC"/>
    <w:multiLevelType w:val="hybridMultilevel"/>
    <w:tmpl w:val="E9F02BF2"/>
    <w:lvl w:ilvl="0" w:tplc="0418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nsid w:val="5390116B"/>
    <w:multiLevelType w:val="hybridMultilevel"/>
    <w:tmpl w:val="9B62A014"/>
    <w:lvl w:ilvl="0" w:tplc="04180005">
      <w:start w:val="1"/>
      <w:numFmt w:val="bullet"/>
      <w:lvlText w:val=""/>
      <w:lvlJc w:val="left"/>
      <w:pPr>
        <w:tabs>
          <w:tab w:val="num" w:pos="630"/>
        </w:tabs>
        <w:ind w:left="630" w:hanging="360"/>
      </w:pPr>
      <w:rPr>
        <w:rFonts w:ascii="Wingdings" w:hAnsi="Wingdings" w:hint="default"/>
      </w:rPr>
    </w:lvl>
    <w:lvl w:ilvl="1" w:tplc="04180003">
      <w:start w:val="1"/>
      <w:numFmt w:val="bullet"/>
      <w:lvlText w:val="o"/>
      <w:lvlJc w:val="left"/>
      <w:pPr>
        <w:tabs>
          <w:tab w:val="num" w:pos="1080"/>
        </w:tabs>
        <w:ind w:left="1080" w:hanging="360"/>
      </w:pPr>
      <w:rPr>
        <w:rFonts w:ascii="Courier New" w:hAnsi="Courier New" w:cs="Courier New" w:hint="default"/>
      </w:rPr>
    </w:lvl>
    <w:lvl w:ilvl="2" w:tplc="04180005">
      <w:start w:val="1"/>
      <w:numFmt w:val="bullet"/>
      <w:lvlText w:val=""/>
      <w:lvlJc w:val="left"/>
      <w:pPr>
        <w:tabs>
          <w:tab w:val="num" w:pos="1800"/>
        </w:tabs>
        <w:ind w:left="1800" w:hanging="360"/>
      </w:pPr>
      <w:rPr>
        <w:rFonts w:ascii="Wingdings" w:hAnsi="Wingdings" w:hint="default"/>
      </w:rPr>
    </w:lvl>
    <w:lvl w:ilvl="3" w:tplc="04180001" w:tentative="1">
      <w:start w:val="1"/>
      <w:numFmt w:val="bullet"/>
      <w:lvlText w:val=""/>
      <w:lvlJc w:val="left"/>
      <w:pPr>
        <w:tabs>
          <w:tab w:val="num" w:pos="2520"/>
        </w:tabs>
        <w:ind w:left="2520" w:hanging="360"/>
      </w:pPr>
      <w:rPr>
        <w:rFonts w:ascii="Symbol" w:hAnsi="Symbol" w:hint="default"/>
      </w:rPr>
    </w:lvl>
    <w:lvl w:ilvl="4" w:tplc="04180003" w:tentative="1">
      <w:start w:val="1"/>
      <w:numFmt w:val="bullet"/>
      <w:lvlText w:val="o"/>
      <w:lvlJc w:val="left"/>
      <w:pPr>
        <w:tabs>
          <w:tab w:val="num" w:pos="3240"/>
        </w:tabs>
        <w:ind w:left="3240" w:hanging="360"/>
      </w:pPr>
      <w:rPr>
        <w:rFonts w:ascii="Courier New" w:hAnsi="Courier New" w:cs="Courier New" w:hint="default"/>
      </w:rPr>
    </w:lvl>
    <w:lvl w:ilvl="5" w:tplc="04180005" w:tentative="1">
      <w:start w:val="1"/>
      <w:numFmt w:val="bullet"/>
      <w:lvlText w:val=""/>
      <w:lvlJc w:val="left"/>
      <w:pPr>
        <w:tabs>
          <w:tab w:val="num" w:pos="3960"/>
        </w:tabs>
        <w:ind w:left="3960" w:hanging="360"/>
      </w:pPr>
      <w:rPr>
        <w:rFonts w:ascii="Wingdings" w:hAnsi="Wingdings" w:hint="default"/>
      </w:rPr>
    </w:lvl>
    <w:lvl w:ilvl="6" w:tplc="04180001" w:tentative="1">
      <w:start w:val="1"/>
      <w:numFmt w:val="bullet"/>
      <w:lvlText w:val=""/>
      <w:lvlJc w:val="left"/>
      <w:pPr>
        <w:tabs>
          <w:tab w:val="num" w:pos="4680"/>
        </w:tabs>
        <w:ind w:left="4680" w:hanging="360"/>
      </w:pPr>
      <w:rPr>
        <w:rFonts w:ascii="Symbol" w:hAnsi="Symbol" w:hint="default"/>
      </w:rPr>
    </w:lvl>
    <w:lvl w:ilvl="7" w:tplc="04180003" w:tentative="1">
      <w:start w:val="1"/>
      <w:numFmt w:val="bullet"/>
      <w:lvlText w:val="o"/>
      <w:lvlJc w:val="left"/>
      <w:pPr>
        <w:tabs>
          <w:tab w:val="num" w:pos="5400"/>
        </w:tabs>
        <w:ind w:left="5400" w:hanging="360"/>
      </w:pPr>
      <w:rPr>
        <w:rFonts w:ascii="Courier New" w:hAnsi="Courier New" w:cs="Courier New" w:hint="default"/>
      </w:rPr>
    </w:lvl>
    <w:lvl w:ilvl="8" w:tplc="04180005" w:tentative="1">
      <w:start w:val="1"/>
      <w:numFmt w:val="bullet"/>
      <w:lvlText w:val=""/>
      <w:lvlJc w:val="left"/>
      <w:pPr>
        <w:tabs>
          <w:tab w:val="num" w:pos="6120"/>
        </w:tabs>
        <w:ind w:left="6120" w:hanging="360"/>
      </w:pPr>
      <w:rPr>
        <w:rFonts w:ascii="Wingdings" w:hAnsi="Wingdings" w:hint="default"/>
      </w:rPr>
    </w:lvl>
  </w:abstractNum>
  <w:abstractNum w:abstractNumId="49">
    <w:nsid w:val="55561BA9"/>
    <w:multiLevelType w:val="hybridMultilevel"/>
    <w:tmpl w:val="A9387978"/>
    <w:lvl w:ilvl="0" w:tplc="04180001">
      <w:start w:val="1"/>
      <w:numFmt w:val="bullet"/>
      <w:lvlText w:val=""/>
      <w:lvlJc w:val="left"/>
      <w:pPr>
        <w:ind w:left="360" w:hanging="360"/>
      </w:pPr>
      <w:rPr>
        <w:rFonts w:ascii="Symbol" w:hAnsi="Symbol"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50">
    <w:nsid w:val="56FD73A6"/>
    <w:multiLevelType w:val="hybridMultilevel"/>
    <w:tmpl w:val="EFD8B5FC"/>
    <w:lvl w:ilvl="0" w:tplc="0418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1">
    <w:nsid w:val="57E40028"/>
    <w:multiLevelType w:val="multilevel"/>
    <w:tmpl w:val="F9607B4E"/>
    <w:lvl w:ilvl="0">
      <w:start w:val="1"/>
      <w:numFmt w:val="decimal"/>
      <w:lvlText w:val="%1."/>
      <w:lvlJc w:val="left"/>
      <w:pPr>
        <w:ind w:left="720" w:hanging="360"/>
      </w:pPr>
    </w:lvl>
    <w:lvl w:ilvl="1">
      <w:start w:val="5"/>
      <w:numFmt w:val="decimal"/>
      <w:isLgl/>
      <w:lvlText w:val="%1.%2"/>
      <w:lvlJc w:val="left"/>
      <w:pPr>
        <w:ind w:left="1260" w:hanging="900"/>
      </w:pPr>
      <w:rPr>
        <w:rFonts w:hint="default"/>
      </w:rPr>
    </w:lvl>
    <w:lvl w:ilvl="2">
      <w:start w:val="4"/>
      <w:numFmt w:val="decimal"/>
      <w:isLgl/>
      <w:lvlText w:val="%1.%2.%3"/>
      <w:lvlJc w:val="left"/>
      <w:pPr>
        <w:ind w:left="1260" w:hanging="90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52">
    <w:nsid w:val="59112B6C"/>
    <w:multiLevelType w:val="hybridMultilevel"/>
    <w:tmpl w:val="53F68EAC"/>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3">
    <w:nsid w:val="59C21FE8"/>
    <w:multiLevelType w:val="hybridMultilevel"/>
    <w:tmpl w:val="6E80BEE0"/>
    <w:lvl w:ilvl="0" w:tplc="0409000F">
      <w:start w:val="1"/>
      <w:numFmt w:val="bullet"/>
      <w:lvlText w:val="-"/>
      <w:lvlJc w:val="left"/>
      <w:pPr>
        <w:tabs>
          <w:tab w:val="num" w:pos="720"/>
        </w:tabs>
        <w:ind w:left="720" w:hanging="360"/>
      </w:pPr>
      <w:rPr>
        <w:rFonts w:ascii="Arial" w:eastAsia="Times New Roman" w:hAnsi="Arial" w:cs="Arial" w:hint="default"/>
      </w:rPr>
    </w:lvl>
    <w:lvl w:ilvl="1" w:tplc="04090019" w:tentative="1">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54">
    <w:nsid w:val="5C487728"/>
    <w:multiLevelType w:val="hybridMultilevel"/>
    <w:tmpl w:val="20FA5FF4"/>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5">
    <w:nsid w:val="5C8237CC"/>
    <w:multiLevelType w:val="hybridMultilevel"/>
    <w:tmpl w:val="36C0DDAC"/>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6">
    <w:nsid w:val="5E121F05"/>
    <w:multiLevelType w:val="hybridMultilevel"/>
    <w:tmpl w:val="82A68264"/>
    <w:lvl w:ilvl="0" w:tplc="0418000B">
      <w:start w:val="1"/>
      <w:numFmt w:val="bullet"/>
      <w:lvlText w:val=""/>
      <w:lvlJc w:val="left"/>
      <w:pPr>
        <w:ind w:left="360" w:hanging="360"/>
      </w:pPr>
      <w:rPr>
        <w:rFonts w:ascii="Wingdings" w:hAnsi="Wingdings"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57">
    <w:nsid w:val="5F1F73BE"/>
    <w:multiLevelType w:val="hybridMultilevel"/>
    <w:tmpl w:val="30CC69BA"/>
    <w:lvl w:ilvl="0" w:tplc="3990CFA6">
      <w:start w:val="1"/>
      <w:numFmt w:val="decimal"/>
      <w:lvlText w:val="2.5.4.%1"/>
      <w:lvlJc w:val="left"/>
      <w:pPr>
        <w:ind w:left="1068"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2E9A5812">
      <w:start w:val="1"/>
      <w:numFmt w:val="decimal"/>
      <w:lvlText w:val="2.5.4.%4."/>
      <w:lvlJc w:val="left"/>
      <w:pPr>
        <w:ind w:left="2880" w:hanging="360"/>
      </w:pPr>
      <w:rPr>
        <w:rFonts w:hint="default"/>
      </w:r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8">
    <w:nsid w:val="5F5F16FB"/>
    <w:multiLevelType w:val="hybridMultilevel"/>
    <w:tmpl w:val="868E997E"/>
    <w:lvl w:ilvl="0" w:tplc="0809000F">
      <w:start w:val="1"/>
      <w:numFmt w:val="decimal"/>
      <w:lvlText w:val="%1."/>
      <w:lvlJc w:val="left"/>
      <w:pPr>
        <w:tabs>
          <w:tab w:val="num" w:pos="1440"/>
        </w:tabs>
        <w:ind w:left="1440" w:hanging="360"/>
      </w:pPr>
    </w:lvl>
    <w:lvl w:ilvl="1" w:tplc="08090019" w:tentative="1">
      <w:start w:val="1"/>
      <w:numFmt w:val="lowerLetter"/>
      <w:lvlText w:val="%2."/>
      <w:lvlJc w:val="left"/>
      <w:pPr>
        <w:tabs>
          <w:tab w:val="num" w:pos="2160"/>
        </w:tabs>
        <w:ind w:left="2160" w:hanging="360"/>
      </w:pPr>
    </w:lvl>
    <w:lvl w:ilvl="2" w:tplc="0809001B" w:tentative="1">
      <w:start w:val="1"/>
      <w:numFmt w:val="lowerRoman"/>
      <w:lvlText w:val="%3."/>
      <w:lvlJc w:val="right"/>
      <w:pPr>
        <w:tabs>
          <w:tab w:val="num" w:pos="2880"/>
        </w:tabs>
        <w:ind w:left="2880" w:hanging="180"/>
      </w:pPr>
    </w:lvl>
    <w:lvl w:ilvl="3" w:tplc="0809000F" w:tentative="1">
      <w:start w:val="1"/>
      <w:numFmt w:val="decimal"/>
      <w:lvlText w:val="%4."/>
      <w:lvlJc w:val="left"/>
      <w:pPr>
        <w:tabs>
          <w:tab w:val="num" w:pos="3600"/>
        </w:tabs>
        <w:ind w:left="3600" w:hanging="360"/>
      </w:pPr>
    </w:lvl>
    <w:lvl w:ilvl="4" w:tplc="08090019" w:tentative="1">
      <w:start w:val="1"/>
      <w:numFmt w:val="lowerLetter"/>
      <w:lvlText w:val="%5."/>
      <w:lvlJc w:val="left"/>
      <w:pPr>
        <w:tabs>
          <w:tab w:val="num" w:pos="4320"/>
        </w:tabs>
        <w:ind w:left="4320" w:hanging="360"/>
      </w:pPr>
    </w:lvl>
    <w:lvl w:ilvl="5" w:tplc="0809001B" w:tentative="1">
      <w:start w:val="1"/>
      <w:numFmt w:val="lowerRoman"/>
      <w:lvlText w:val="%6."/>
      <w:lvlJc w:val="right"/>
      <w:pPr>
        <w:tabs>
          <w:tab w:val="num" w:pos="5040"/>
        </w:tabs>
        <w:ind w:left="5040" w:hanging="180"/>
      </w:pPr>
    </w:lvl>
    <w:lvl w:ilvl="6" w:tplc="0809000F" w:tentative="1">
      <w:start w:val="1"/>
      <w:numFmt w:val="decimal"/>
      <w:lvlText w:val="%7."/>
      <w:lvlJc w:val="left"/>
      <w:pPr>
        <w:tabs>
          <w:tab w:val="num" w:pos="5760"/>
        </w:tabs>
        <w:ind w:left="5760" w:hanging="360"/>
      </w:pPr>
    </w:lvl>
    <w:lvl w:ilvl="7" w:tplc="08090019" w:tentative="1">
      <w:start w:val="1"/>
      <w:numFmt w:val="lowerLetter"/>
      <w:lvlText w:val="%8."/>
      <w:lvlJc w:val="left"/>
      <w:pPr>
        <w:tabs>
          <w:tab w:val="num" w:pos="6480"/>
        </w:tabs>
        <w:ind w:left="6480" w:hanging="360"/>
      </w:pPr>
    </w:lvl>
    <w:lvl w:ilvl="8" w:tplc="0809001B" w:tentative="1">
      <w:start w:val="1"/>
      <w:numFmt w:val="lowerRoman"/>
      <w:lvlText w:val="%9."/>
      <w:lvlJc w:val="right"/>
      <w:pPr>
        <w:tabs>
          <w:tab w:val="num" w:pos="7200"/>
        </w:tabs>
        <w:ind w:left="7200" w:hanging="180"/>
      </w:pPr>
    </w:lvl>
  </w:abstractNum>
  <w:abstractNum w:abstractNumId="59">
    <w:nsid w:val="603354D1"/>
    <w:multiLevelType w:val="hybridMultilevel"/>
    <w:tmpl w:val="F9AA90D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0">
    <w:nsid w:val="60695BAF"/>
    <w:multiLevelType w:val="hybridMultilevel"/>
    <w:tmpl w:val="5B600FAC"/>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1">
    <w:nsid w:val="634D43B5"/>
    <w:multiLevelType w:val="hybridMultilevel"/>
    <w:tmpl w:val="A8509D78"/>
    <w:lvl w:ilvl="0" w:tplc="04180019">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2">
    <w:nsid w:val="651F32A1"/>
    <w:multiLevelType w:val="hybridMultilevel"/>
    <w:tmpl w:val="267CB098"/>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3">
    <w:nsid w:val="65AB2947"/>
    <w:multiLevelType w:val="hybridMultilevel"/>
    <w:tmpl w:val="F7DA31E2"/>
    <w:lvl w:ilvl="0" w:tplc="2E922760">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4">
    <w:nsid w:val="66966244"/>
    <w:multiLevelType w:val="hybridMultilevel"/>
    <w:tmpl w:val="41C8FD44"/>
    <w:lvl w:ilvl="0" w:tplc="2C285560">
      <w:start w:val="1"/>
      <w:numFmt w:val="decimal"/>
      <w:lvlText w:val="2.5.%1"/>
      <w:lvlJc w:val="left"/>
      <w:pPr>
        <w:ind w:left="1068"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5">
    <w:nsid w:val="67F56D94"/>
    <w:multiLevelType w:val="hybridMultilevel"/>
    <w:tmpl w:val="2F94CCD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6">
    <w:nsid w:val="68D4559F"/>
    <w:multiLevelType w:val="multilevel"/>
    <w:tmpl w:val="17EE7C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
    <w:nsid w:val="68E85826"/>
    <w:multiLevelType w:val="hybridMultilevel"/>
    <w:tmpl w:val="E7DEBA9C"/>
    <w:lvl w:ilvl="0" w:tplc="0418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8">
    <w:nsid w:val="692927EF"/>
    <w:multiLevelType w:val="multilevel"/>
    <w:tmpl w:val="4CACEAF0"/>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ind w:left="1440" w:hanging="360"/>
      </w:pPr>
      <w:rPr>
        <w:rFonts w:ascii="Symbol" w:hAnsi="Symbol" w:hint="default"/>
      </w:rPr>
    </w:lvl>
    <w:lvl w:ilvl="2">
      <w:start w:val="4"/>
      <w:numFmt w:val="bullet"/>
      <w:lvlText w:val="-"/>
      <w:lvlJc w:val="left"/>
      <w:pPr>
        <w:ind w:left="2160" w:hanging="360"/>
      </w:pPr>
      <w:rPr>
        <w:rFonts w:ascii="Times New Roman" w:eastAsia="Times New Roman" w:hAnsi="Times New Roman" w:cs="Times New Roman" w:hint="default"/>
        <w:sz w:val="22"/>
      </w:r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9">
    <w:nsid w:val="6A6C7694"/>
    <w:multiLevelType w:val="multilevel"/>
    <w:tmpl w:val="CFD2513C"/>
    <w:lvl w:ilvl="0">
      <w:start w:val="1"/>
      <w:numFmt w:val="bullet"/>
      <w:lvlText w:val="o"/>
      <w:lvlJc w:val="left"/>
      <w:pPr>
        <w:tabs>
          <w:tab w:val="num" w:pos="1068"/>
        </w:tabs>
        <w:ind w:left="1068" w:hanging="360"/>
      </w:pPr>
      <w:rPr>
        <w:rFonts w:ascii="Courier New" w:hAnsi="Courier New" w:cs="Courier New" w:hint="default"/>
        <w:sz w:val="20"/>
      </w:rPr>
    </w:lvl>
    <w:lvl w:ilvl="1">
      <w:start w:val="7"/>
      <w:numFmt w:val="decimal"/>
      <w:lvlText w:val="%2."/>
      <w:lvlJc w:val="left"/>
      <w:pPr>
        <w:ind w:left="1788" w:hanging="360"/>
      </w:pPr>
      <w:rPr>
        <w:rFonts w:hint="default"/>
      </w:rPr>
    </w:lvl>
    <w:lvl w:ilvl="2">
      <w:start w:val="4"/>
      <w:numFmt w:val="bullet"/>
      <w:lvlText w:val="-"/>
      <w:lvlJc w:val="left"/>
      <w:pPr>
        <w:ind w:left="2508" w:hanging="360"/>
      </w:pPr>
      <w:rPr>
        <w:rFonts w:ascii="Times New Roman" w:eastAsia="Times New Roman" w:hAnsi="Times New Roman" w:cs="Times New Roman" w:hint="default"/>
        <w:sz w:val="22"/>
      </w:rPr>
    </w:lvl>
    <w:lvl w:ilvl="3">
      <w:start w:val="1"/>
      <w:numFmt w:val="bullet"/>
      <w:lvlText w:val=""/>
      <w:lvlJc w:val="left"/>
      <w:pPr>
        <w:tabs>
          <w:tab w:val="num" w:pos="3228"/>
        </w:tabs>
        <w:ind w:left="3228" w:hanging="360"/>
      </w:pPr>
      <w:rPr>
        <w:rFonts w:ascii="Wingdings" w:hAnsi="Wingdings" w:hint="default"/>
        <w:sz w:val="20"/>
      </w:rPr>
    </w:lvl>
    <w:lvl w:ilvl="4" w:tentative="1">
      <w:start w:val="1"/>
      <w:numFmt w:val="bullet"/>
      <w:lvlText w:val=""/>
      <w:lvlJc w:val="left"/>
      <w:pPr>
        <w:tabs>
          <w:tab w:val="num" w:pos="3948"/>
        </w:tabs>
        <w:ind w:left="3948" w:hanging="360"/>
      </w:pPr>
      <w:rPr>
        <w:rFonts w:ascii="Wingdings" w:hAnsi="Wingdings" w:hint="default"/>
        <w:sz w:val="20"/>
      </w:rPr>
    </w:lvl>
    <w:lvl w:ilvl="5" w:tentative="1">
      <w:start w:val="1"/>
      <w:numFmt w:val="bullet"/>
      <w:lvlText w:val=""/>
      <w:lvlJc w:val="left"/>
      <w:pPr>
        <w:tabs>
          <w:tab w:val="num" w:pos="4668"/>
        </w:tabs>
        <w:ind w:left="4668" w:hanging="360"/>
      </w:pPr>
      <w:rPr>
        <w:rFonts w:ascii="Wingdings" w:hAnsi="Wingdings" w:hint="default"/>
        <w:sz w:val="20"/>
      </w:rPr>
    </w:lvl>
    <w:lvl w:ilvl="6" w:tentative="1">
      <w:start w:val="1"/>
      <w:numFmt w:val="bullet"/>
      <w:lvlText w:val=""/>
      <w:lvlJc w:val="left"/>
      <w:pPr>
        <w:tabs>
          <w:tab w:val="num" w:pos="5388"/>
        </w:tabs>
        <w:ind w:left="5388" w:hanging="360"/>
      </w:pPr>
      <w:rPr>
        <w:rFonts w:ascii="Wingdings" w:hAnsi="Wingdings" w:hint="default"/>
        <w:sz w:val="20"/>
      </w:rPr>
    </w:lvl>
    <w:lvl w:ilvl="7" w:tentative="1">
      <w:start w:val="1"/>
      <w:numFmt w:val="bullet"/>
      <w:lvlText w:val=""/>
      <w:lvlJc w:val="left"/>
      <w:pPr>
        <w:tabs>
          <w:tab w:val="num" w:pos="6108"/>
        </w:tabs>
        <w:ind w:left="6108" w:hanging="360"/>
      </w:pPr>
      <w:rPr>
        <w:rFonts w:ascii="Wingdings" w:hAnsi="Wingdings" w:hint="default"/>
        <w:sz w:val="20"/>
      </w:rPr>
    </w:lvl>
    <w:lvl w:ilvl="8" w:tentative="1">
      <w:start w:val="1"/>
      <w:numFmt w:val="bullet"/>
      <w:lvlText w:val=""/>
      <w:lvlJc w:val="left"/>
      <w:pPr>
        <w:tabs>
          <w:tab w:val="num" w:pos="6828"/>
        </w:tabs>
        <w:ind w:left="6828" w:hanging="360"/>
      </w:pPr>
      <w:rPr>
        <w:rFonts w:ascii="Wingdings" w:hAnsi="Wingdings" w:hint="default"/>
        <w:sz w:val="20"/>
      </w:rPr>
    </w:lvl>
  </w:abstractNum>
  <w:abstractNum w:abstractNumId="70">
    <w:nsid w:val="6E0F71F2"/>
    <w:multiLevelType w:val="multilevel"/>
    <w:tmpl w:val="244A981A"/>
    <w:lvl w:ilvl="0">
      <w:start w:val="1"/>
      <w:numFmt w:val="decimal"/>
      <w:lvlText w:val="%1."/>
      <w:lvlJc w:val="left"/>
      <w:pPr>
        <w:tabs>
          <w:tab w:val="num" w:pos="360"/>
        </w:tabs>
        <w:ind w:left="360" w:hanging="360"/>
      </w:pPr>
      <w:rPr>
        <w:rFonts w:hint="default"/>
        <w:sz w:val="20"/>
      </w:rPr>
    </w:lvl>
    <w:lvl w:ilvl="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71">
    <w:nsid w:val="6EC25C47"/>
    <w:multiLevelType w:val="hybridMultilevel"/>
    <w:tmpl w:val="9DBEF04C"/>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2">
    <w:nsid w:val="70024049"/>
    <w:multiLevelType w:val="hybridMultilevel"/>
    <w:tmpl w:val="B906BD96"/>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3">
    <w:nsid w:val="70024673"/>
    <w:multiLevelType w:val="hybridMultilevel"/>
    <w:tmpl w:val="1C68058A"/>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4">
    <w:nsid w:val="72CD6511"/>
    <w:multiLevelType w:val="hybridMultilevel"/>
    <w:tmpl w:val="06880F9A"/>
    <w:lvl w:ilvl="0" w:tplc="04180019">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5">
    <w:nsid w:val="731712A5"/>
    <w:multiLevelType w:val="hybridMultilevel"/>
    <w:tmpl w:val="CCB84DAE"/>
    <w:lvl w:ilvl="0" w:tplc="FD0ECA0A">
      <w:numFmt w:val="bullet"/>
      <w:lvlText w:val="•"/>
      <w:lvlJc w:val="left"/>
      <w:pPr>
        <w:ind w:left="1065" w:hanging="705"/>
      </w:pPr>
      <w:rPr>
        <w:rFonts w:ascii="Calibri" w:eastAsiaTheme="minorHAnsi" w:hAnsi="Calibri" w:cstheme="minorBid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6">
    <w:nsid w:val="74F40A06"/>
    <w:multiLevelType w:val="hybridMultilevel"/>
    <w:tmpl w:val="3A1CD1A2"/>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7">
    <w:nsid w:val="75A3528E"/>
    <w:multiLevelType w:val="multilevel"/>
    <w:tmpl w:val="BD7CF9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8">
    <w:nsid w:val="77FE0E19"/>
    <w:multiLevelType w:val="hybridMultilevel"/>
    <w:tmpl w:val="D584D4F2"/>
    <w:lvl w:ilvl="0" w:tplc="E38AE60E">
      <w:start w:val="3"/>
      <w:numFmt w:val="bullet"/>
      <w:lvlText w:val="-"/>
      <w:lvlJc w:val="left"/>
      <w:pPr>
        <w:ind w:left="360" w:hanging="360"/>
      </w:pPr>
      <w:rPr>
        <w:rFonts w:ascii="Times New Roman" w:eastAsia="Times New Roman" w:hAnsi="Times New Roman" w:cs="Times New Roman" w:hint="default"/>
        <w:sz w:val="22"/>
        <w:szCs w:val="22"/>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79">
    <w:nsid w:val="781A52BE"/>
    <w:multiLevelType w:val="hybridMultilevel"/>
    <w:tmpl w:val="282EE54C"/>
    <w:lvl w:ilvl="0" w:tplc="0409000F">
      <w:start w:val="1"/>
      <w:numFmt w:val="bullet"/>
      <w:lvlText w:val="-"/>
      <w:lvlJc w:val="left"/>
      <w:pPr>
        <w:ind w:left="720" w:hanging="360"/>
      </w:pPr>
      <w:rPr>
        <w:rFonts w:ascii="Arial" w:eastAsia="Times New Roman" w:hAnsi="Arial"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0">
    <w:nsid w:val="78A23C41"/>
    <w:multiLevelType w:val="hybridMultilevel"/>
    <w:tmpl w:val="928EE476"/>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1">
    <w:nsid w:val="7A1C63E3"/>
    <w:multiLevelType w:val="hybridMultilevel"/>
    <w:tmpl w:val="81589346"/>
    <w:lvl w:ilvl="0" w:tplc="0418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2">
    <w:nsid w:val="7ECA7123"/>
    <w:multiLevelType w:val="hybridMultilevel"/>
    <w:tmpl w:val="55AC299A"/>
    <w:lvl w:ilvl="0" w:tplc="0418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4"/>
  </w:num>
  <w:num w:numId="2">
    <w:abstractNumId w:val="76"/>
  </w:num>
  <w:num w:numId="3">
    <w:abstractNumId w:val="55"/>
  </w:num>
  <w:num w:numId="4">
    <w:abstractNumId w:val="60"/>
  </w:num>
  <w:num w:numId="5">
    <w:abstractNumId w:val="38"/>
  </w:num>
  <w:num w:numId="6">
    <w:abstractNumId w:val="73"/>
  </w:num>
  <w:num w:numId="7">
    <w:abstractNumId w:val="42"/>
  </w:num>
  <w:num w:numId="8">
    <w:abstractNumId w:val="52"/>
  </w:num>
  <w:num w:numId="9">
    <w:abstractNumId w:val="3"/>
  </w:num>
  <w:num w:numId="10">
    <w:abstractNumId w:val="11"/>
  </w:num>
  <w:num w:numId="11">
    <w:abstractNumId w:val="72"/>
  </w:num>
  <w:num w:numId="12">
    <w:abstractNumId w:val="25"/>
  </w:num>
  <w:num w:numId="13">
    <w:abstractNumId w:val="58"/>
  </w:num>
  <w:num w:numId="14">
    <w:abstractNumId w:val="78"/>
  </w:num>
  <w:num w:numId="15">
    <w:abstractNumId w:val="18"/>
  </w:num>
  <w:num w:numId="16">
    <w:abstractNumId w:val="61"/>
  </w:num>
  <w:num w:numId="17">
    <w:abstractNumId w:val="40"/>
  </w:num>
  <w:num w:numId="18">
    <w:abstractNumId w:val="8"/>
  </w:num>
  <w:num w:numId="19">
    <w:abstractNumId w:val="14"/>
  </w:num>
  <w:num w:numId="20">
    <w:abstractNumId w:val="31"/>
  </w:num>
  <w:num w:numId="21">
    <w:abstractNumId w:val="36"/>
  </w:num>
  <w:num w:numId="22">
    <w:abstractNumId w:val="15"/>
  </w:num>
  <w:num w:numId="23">
    <w:abstractNumId w:val="17"/>
  </w:num>
  <w:num w:numId="24">
    <w:abstractNumId w:val="28"/>
  </w:num>
  <w:num w:numId="25">
    <w:abstractNumId w:val="6"/>
  </w:num>
  <w:num w:numId="26">
    <w:abstractNumId w:val="21"/>
  </w:num>
  <w:num w:numId="27">
    <w:abstractNumId w:val="43"/>
  </w:num>
  <w:num w:numId="28">
    <w:abstractNumId w:val="74"/>
  </w:num>
  <w:num w:numId="29">
    <w:abstractNumId w:val="62"/>
  </w:num>
  <w:num w:numId="30">
    <w:abstractNumId w:val="10"/>
  </w:num>
  <w:num w:numId="31">
    <w:abstractNumId w:val="51"/>
  </w:num>
  <w:num w:numId="32">
    <w:abstractNumId w:val="26"/>
  </w:num>
  <w:num w:numId="33">
    <w:abstractNumId w:val="64"/>
  </w:num>
  <w:num w:numId="34">
    <w:abstractNumId w:val="57"/>
  </w:num>
  <w:num w:numId="35">
    <w:abstractNumId w:val="13"/>
  </w:num>
  <w:num w:numId="36">
    <w:abstractNumId w:val="7"/>
  </w:num>
  <w:num w:numId="37">
    <w:abstractNumId w:val="34"/>
  </w:num>
  <w:num w:numId="38">
    <w:abstractNumId w:val="45"/>
  </w:num>
  <w:num w:numId="39">
    <w:abstractNumId w:val="46"/>
  </w:num>
  <w:num w:numId="40">
    <w:abstractNumId w:val="79"/>
  </w:num>
  <w:num w:numId="41">
    <w:abstractNumId w:val="22"/>
  </w:num>
  <w:num w:numId="42">
    <w:abstractNumId w:val="77"/>
  </w:num>
  <w:num w:numId="43">
    <w:abstractNumId w:val="66"/>
  </w:num>
  <w:num w:numId="44">
    <w:abstractNumId w:val="39"/>
  </w:num>
  <w:num w:numId="45">
    <w:abstractNumId w:val="53"/>
  </w:num>
  <w:num w:numId="46">
    <w:abstractNumId w:val="82"/>
  </w:num>
  <w:num w:numId="47">
    <w:abstractNumId w:val="50"/>
  </w:num>
  <w:num w:numId="48">
    <w:abstractNumId w:val="5"/>
  </w:num>
  <w:num w:numId="49">
    <w:abstractNumId w:val="44"/>
  </w:num>
  <w:num w:numId="50">
    <w:abstractNumId w:val="19"/>
  </w:num>
  <w:num w:numId="51">
    <w:abstractNumId w:val="54"/>
  </w:num>
  <w:num w:numId="52">
    <w:abstractNumId w:val="56"/>
  </w:num>
  <w:num w:numId="53">
    <w:abstractNumId w:val="80"/>
  </w:num>
  <w:num w:numId="54">
    <w:abstractNumId w:val="37"/>
  </w:num>
  <w:num w:numId="55">
    <w:abstractNumId w:val="35"/>
  </w:num>
  <w:num w:numId="56">
    <w:abstractNumId w:val="27"/>
  </w:num>
  <w:num w:numId="57">
    <w:abstractNumId w:val="71"/>
  </w:num>
  <w:num w:numId="58">
    <w:abstractNumId w:val="32"/>
  </w:num>
  <w:num w:numId="59">
    <w:abstractNumId w:val="75"/>
  </w:num>
  <w:num w:numId="60">
    <w:abstractNumId w:val="2"/>
  </w:num>
  <w:num w:numId="61">
    <w:abstractNumId w:val="12"/>
  </w:num>
  <w:num w:numId="62">
    <w:abstractNumId w:val="70"/>
  </w:num>
  <w:num w:numId="63">
    <w:abstractNumId w:val="30"/>
  </w:num>
  <w:num w:numId="64">
    <w:abstractNumId w:val="23"/>
  </w:num>
  <w:num w:numId="65">
    <w:abstractNumId w:val="47"/>
  </w:num>
  <w:num w:numId="66">
    <w:abstractNumId w:val="69"/>
  </w:num>
  <w:num w:numId="67">
    <w:abstractNumId w:val="1"/>
  </w:num>
  <w:num w:numId="68">
    <w:abstractNumId w:val="9"/>
  </w:num>
  <w:num w:numId="69">
    <w:abstractNumId w:val="81"/>
  </w:num>
  <w:num w:numId="70">
    <w:abstractNumId w:val="33"/>
  </w:num>
  <w:num w:numId="71">
    <w:abstractNumId w:val="0"/>
  </w:num>
  <w:num w:numId="72">
    <w:abstractNumId w:val="29"/>
  </w:num>
  <w:num w:numId="73">
    <w:abstractNumId w:val="48"/>
  </w:num>
  <w:num w:numId="74">
    <w:abstractNumId w:val="63"/>
  </w:num>
  <w:num w:numId="75">
    <w:abstractNumId w:val="65"/>
  </w:num>
  <w:num w:numId="76">
    <w:abstractNumId w:val="4"/>
  </w:num>
  <w:num w:numId="77">
    <w:abstractNumId w:val="49"/>
  </w:num>
  <w:num w:numId="78">
    <w:abstractNumId w:val="67"/>
  </w:num>
  <w:num w:numId="79">
    <w:abstractNumId w:val="41"/>
  </w:num>
  <w:num w:numId="80">
    <w:abstractNumId w:val="59"/>
  </w:num>
  <w:num w:numId="8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abstractNumId w:val="16"/>
  </w:num>
  <w:num w:numId="83">
    <w:abstractNumId w:val="68"/>
  </w:num>
  <w:numIdMacAtCleanup w:val="80"/>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Daniela Balan">
    <w15:presenceInfo w15:providerId="AD" w15:userId="S-1-5-21-1335690349-1632514493-598330653-139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proofState w:grammar="clean"/>
  <w:trackRevisions/>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482B"/>
    <w:rsid w:val="000125D1"/>
    <w:rsid w:val="00012F0E"/>
    <w:rsid w:val="0002014B"/>
    <w:rsid w:val="00022C86"/>
    <w:rsid w:val="0003587B"/>
    <w:rsid w:val="00044FFB"/>
    <w:rsid w:val="00053031"/>
    <w:rsid w:val="0005506F"/>
    <w:rsid w:val="0006216F"/>
    <w:rsid w:val="00070963"/>
    <w:rsid w:val="00077890"/>
    <w:rsid w:val="00092DB4"/>
    <w:rsid w:val="000941C0"/>
    <w:rsid w:val="000A0C61"/>
    <w:rsid w:val="000A5F9E"/>
    <w:rsid w:val="000A6E83"/>
    <w:rsid w:val="000A7802"/>
    <w:rsid w:val="000B0B63"/>
    <w:rsid w:val="000B20F8"/>
    <w:rsid w:val="000B2CA9"/>
    <w:rsid w:val="000B40DE"/>
    <w:rsid w:val="000B4D44"/>
    <w:rsid w:val="000B61B9"/>
    <w:rsid w:val="000B7A9B"/>
    <w:rsid w:val="000C62CC"/>
    <w:rsid w:val="000D21D7"/>
    <w:rsid w:val="000D49C8"/>
    <w:rsid w:val="000D7934"/>
    <w:rsid w:val="000D7F88"/>
    <w:rsid w:val="000E152D"/>
    <w:rsid w:val="000E4083"/>
    <w:rsid w:val="000E52DB"/>
    <w:rsid w:val="000E60AE"/>
    <w:rsid w:val="000F1D5D"/>
    <w:rsid w:val="000F3013"/>
    <w:rsid w:val="000F5A7A"/>
    <w:rsid w:val="00103EAA"/>
    <w:rsid w:val="00104F81"/>
    <w:rsid w:val="00105042"/>
    <w:rsid w:val="0010505C"/>
    <w:rsid w:val="00107BC8"/>
    <w:rsid w:val="0011069E"/>
    <w:rsid w:val="00114521"/>
    <w:rsid w:val="0013455F"/>
    <w:rsid w:val="001350C1"/>
    <w:rsid w:val="00146ED7"/>
    <w:rsid w:val="001475C8"/>
    <w:rsid w:val="00150405"/>
    <w:rsid w:val="0016139A"/>
    <w:rsid w:val="001677FE"/>
    <w:rsid w:val="0018291B"/>
    <w:rsid w:val="00183AA7"/>
    <w:rsid w:val="001A3CA1"/>
    <w:rsid w:val="001A42AB"/>
    <w:rsid w:val="001B0B3A"/>
    <w:rsid w:val="001B19E2"/>
    <w:rsid w:val="001B5F78"/>
    <w:rsid w:val="001C34F4"/>
    <w:rsid w:val="001C465C"/>
    <w:rsid w:val="001C4F30"/>
    <w:rsid w:val="001C69C5"/>
    <w:rsid w:val="001D2819"/>
    <w:rsid w:val="001D5653"/>
    <w:rsid w:val="001D6D0F"/>
    <w:rsid w:val="001E3BCC"/>
    <w:rsid w:val="001E5D5B"/>
    <w:rsid w:val="001E718A"/>
    <w:rsid w:val="001F4225"/>
    <w:rsid w:val="001F7CB4"/>
    <w:rsid w:val="002061F3"/>
    <w:rsid w:val="002111F0"/>
    <w:rsid w:val="002133A9"/>
    <w:rsid w:val="002228B5"/>
    <w:rsid w:val="00224854"/>
    <w:rsid w:val="00230449"/>
    <w:rsid w:val="002335EC"/>
    <w:rsid w:val="002346C1"/>
    <w:rsid w:val="00247C9C"/>
    <w:rsid w:val="00254850"/>
    <w:rsid w:val="0025568C"/>
    <w:rsid w:val="0026148D"/>
    <w:rsid w:val="00262B02"/>
    <w:rsid w:val="002655FD"/>
    <w:rsid w:val="00274B99"/>
    <w:rsid w:val="002753CE"/>
    <w:rsid w:val="00277BE9"/>
    <w:rsid w:val="00281500"/>
    <w:rsid w:val="002828DD"/>
    <w:rsid w:val="0028490D"/>
    <w:rsid w:val="00286F85"/>
    <w:rsid w:val="002909DB"/>
    <w:rsid w:val="00293AD8"/>
    <w:rsid w:val="00295AB2"/>
    <w:rsid w:val="00296104"/>
    <w:rsid w:val="002A1263"/>
    <w:rsid w:val="002A207B"/>
    <w:rsid w:val="002A2CFF"/>
    <w:rsid w:val="002B0A48"/>
    <w:rsid w:val="002B2A22"/>
    <w:rsid w:val="002C10F2"/>
    <w:rsid w:val="002C180F"/>
    <w:rsid w:val="002C1B03"/>
    <w:rsid w:val="002C226E"/>
    <w:rsid w:val="002C2959"/>
    <w:rsid w:val="002C4894"/>
    <w:rsid w:val="002D362A"/>
    <w:rsid w:val="002E09A5"/>
    <w:rsid w:val="002E0E04"/>
    <w:rsid w:val="002E1DC3"/>
    <w:rsid w:val="002E20FF"/>
    <w:rsid w:val="002E2FE9"/>
    <w:rsid w:val="002F20A9"/>
    <w:rsid w:val="002F6638"/>
    <w:rsid w:val="002F7A7E"/>
    <w:rsid w:val="00300841"/>
    <w:rsid w:val="00304355"/>
    <w:rsid w:val="00307547"/>
    <w:rsid w:val="00310A25"/>
    <w:rsid w:val="00311CDD"/>
    <w:rsid w:val="003160C8"/>
    <w:rsid w:val="00330E03"/>
    <w:rsid w:val="0033334F"/>
    <w:rsid w:val="003368E6"/>
    <w:rsid w:val="00337B4D"/>
    <w:rsid w:val="003406CF"/>
    <w:rsid w:val="003513BB"/>
    <w:rsid w:val="003544B8"/>
    <w:rsid w:val="003566F0"/>
    <w:rsid w:val="00363F4C"/>
    <w:rsid w:val="003642D5"/>
    <w:rsid w:val="00367E04"/>
    <w:rsid w:val="00371DD5"/>
    <w:rsid w:val="0037471A"/>
    <w:rsid w:val="003751DA"/>
    <w:rsid w:val="00386900"/>
    <w:rsid w:val="00387F73"/>
    <w:rsid w:val="00390719"/>
    <w:rsid w:val="003931C0"/>
    <w:rsid w:val="003946D6"/>
    <w:rsid w:val="00394728"/>
    <w:rsid w:val="0039479E"/>
    <w:rsid w:val="0039512A"/>
    <w:rsid w:val="003958D0"/>
    <w:rsid w:val="0039726F"/>
    <w:rsid w:val="003A31A3"/>
    <w:rsid w:val="003A3B48"/>
    <w:rsid w:val="003B660B"/>
    <w:rsid w:val="003C53EF"/>
    <w:rsid w:val="003C74C1"/>
    <w:rsid w:val="003D093B"/>
    <w:rsid w:val="003D1B26"/>
    <w:rsid w:val="003D5051"/>
    <w:rsid w:val="003E4E82"/>
    <w:rsid w:val="003F38B7"/>
    <w:rsid w:val="00404622"/>
    <w:rsid w:val="0041009E"/>
    <w:rsid w:val="004213D2"/>
    <w:rsid w:val="004264C3"/>
    <w:rsid w:val="00426833"/>
    <w:rsid w:val="0043063A"/>
    <w:rsid w:val="004313AF"/>
    <w:rsid w:val="00433B0B"/>
    <w:rsid w:val="00437AA8"/>
    <w:rsid w:val="004404B6"/>
    <w:rsid w:val="00450A02"/>
    <w:rsid w:val="00453397"/>
    <w:rsid w:val="00457473"/>
    <w:rsid w:val="00461241"/>
    <w:rsid w:val="00465698"/>
    <w:rsid w:val="00470B81"/>
    <w:rsid w:val="00474BD1"/>
    <w:rsid w:val="004775E7"/>
    <w:rsid w:val="00485B32"/>
    <w:rsid w:val="00486146"/>
    <w:rsid w:val="0049467E"/>
    <w:rsid w:val="00494A82"/>
    <w:rsid w:val="004964E7"/>
    <w:rsid w:val="004A480D"/>
    <w:rsid w:val="004A6D3B"/>
    <w:rsid w:val="004B6454"/>
    <w:rsid w:val="004B67BA"/>
    <w:rsid w:val="004D1A49"/>
    <w:rsid w:val="004D2467"/>
    <w:rsid w:val="004D2D23"/>
    <w:rsid w:val="004D5F5C"/>
    <w:rsid w:val="004E1C22"/>
    <w:rsid w:val="004E3D47"/>
    <w:rsid w:val="004E3D4D"/>
    <w:rsid w:val="004E47F3"/>
    <w:rsid w:val="004F156B"/>
    <w:rsid w:val="004F29A8"/>
    <w:rsid w:val="004F57B6"/>
    <w:rsid w:val="00503224"/>
    <w:rsid w:val="0050599C"/>
    <w:rsid w:val="005168DE"/>
    <w:rsid w:val="00517CC5"/>
    <w:rsid w:val="00521F09"/>
    <w:rsid w:val="005246A0"/>
    <w:rsid w:val="005261D0"/>
    <w:rsid w:val="005307B1"/>
    <w:rsid w:val="005324E5"/>
    <w:rsid w:val="00533F18"/>
    <w:rsid w:val="00536F7D"/>
    <w:rsid w:val="00542AD4"/>
    <w:rsid w:val="005475AF"/>
    <w:rsid w:val="00555A80"/>
    <w:rsid w:val="00571763"/>
    <w:rsid w:val="00576509"/>
    <w:rsid w:val="00591D0C"/>
    <w:rsid w:val="00591E4F"/>
    <w:rsid w:val="00593E37"/>
    <w:rsid w:val="0059601C"/>
    <w:rsid w:val="005A225D"/>
    <w:rsid w:val="005E00D9"/>
    <w:rsid w:val="005E3B8F"/>
    <w:rsid w:val="005F2BE5"/>
    <w:rsid w:val="005F36AD"/>
    <w:rsid w:val="005F5E42"/>
    <w:rsid w:val="00610ADA"/>
    <w:rsid w:val="00616B24"/>
    <w:rsid w:val="00620DDE"/>
    <w:rsid w:val="006244CC"/>
    <w:rsid w:val="006276C3"/>
    <w:rsid w:val="006277F7"/>
    <w:rsid w:val="00627BD5"/>
    <w:rsid w:val="00637DC7"/>
    <w:rsid w:val="0064091B"/>
    <w:rsid w:val="00641E33"/>
    <w:rsid w:val="00644C1E"/>
    <w:rsid w:val="00650E3F"/>
    <w:rsid w:val="006522AF"/>
    <w:rsid w:val="00656075"/>
    <w:rsid w:val="00660D05"/>
    <w:rsid w:val="006612AD"/>
    <w:rsid w:val="0066435A"/>
    <w:rsid w:val="00665033"/>
    <w:rsid w:val="00667C24"/>
    <w:rsid w:val="00670A8B"/>
    <w:rsid w:val="00683528"/>
    <w:rsid w:val="00694E5D"/>
    <w:rsid w:val="006A0CB6"/>
    <w:rsid w:val="006A3235"/>
    <w:rsid w:val="006A416B"/>
    <w:rsid w:val="006A6073"/>
    <w:rsid w:val="006B3EFE"/>
    <w:rsid w:val="006B6162"/>
    <w:rsid w:val="006C4898"/>
    <w:rsid w:val="006D7DFB"/>
    <w:rsid w:val="006E0E76"/>
    <w:rsid w:val="006E79EB"/>
    <w:rsid w:val="006F3D09"/>
    <w:rsid w:val="006F3F22"/>
    <w:rsid w:val="00700A34"/>
    <w:rsid w:val="00702901"/>
    <w:rsid w:val="007044CE"/>
    <w:rsid w:val="00710073"/>
    <w:rsid w:val="00710D90"/>
    <w:rsid w:val="00712E1B"/>
    <w:rsid w:val="00712E4E"/>
    <w:rsid w:val="00720006"/>
    <w:rsid w:val="00720C8A"/>
    <w:rsid w:val="00722C39"/>
    <w:rsid w:val="00724182"/>
    <w:rsid w:val="00725822"/>
    <w:rsid w:val="00726C21"/>
    <w:rsid w:val="00733E33"/>
    <w:rsid w:val="007361A2"/>
    <w:rsid w:val="007367DD"/>
    <w:rsid w:val="007404AB"/>
    <w:rsid w:val="00742468"/>
    <w:rsid w:val="00745727"/>
    <w:rsid w:val="00746A21"/>
    <w:rsid w:val="00746BDC"/>
    <w:rsid w:val="00750C6C"/>
    <w:rsid w:val="007579AB"/>
    <w:rsid w:val="00757DAE"/>
    <w:rsid w:val="007632C0"/>
    <w:rsid w:val="00763AC2"/>
    <w:rsid w:val="007640DF"/>
    <w:rsid w:val="00765E60"/>
    <w:rsid w:val="00767A8D"/>
    <w:rsid w:val="007724EE"/>
    <w:rsid w:val="0078683C"/>
    <w:rsid w:val="00787934"/>
    <w:rsid w:val="00791681"/>
    <w:rsid w:val="00791698"/>
    <w:rsid w:val="00797942"/>
    <w:rsid w:val="007A068C"/>
    <w:rsid w:val="007A1B7C"/>
    <w:rsid w:val="007B0015"/>
    <w:rsid w:val="007B6ACA"/>
    <w:rsid w:val="007C0D21"/>
    <w:rsid w:val="007C0D8F"/>
    <w:rsid w:val="007C439F"/>
    <w:rsid w:val="007C487F"/>
    <w:rsid w:val="007C7B5D"/>
    <w:rsid w:val="007D224E"/>
    <w:rsid w:val="007D2A15"/>
    <w:rsid w:val="007E1FCA"/>
    <w:rsid w:val="007E2260"/>
    <w:rsid w:val="007E543C"/>
    <w:rsid w:val="007F2429"/>
    <w:rsid w:val="007F675E"/>
    <w:rsid w:val="00812BB0"/>
    <w:rsid w:val="0081521C"/>
    <w:rsid w:val="00837EDF"/>
    <w:rsid w:val="00841206"/>
    <w:rsid w:val="00845314"/>
    <w:rsid w:val="00847976"/>
    <w:rsid w:val="00854394"/>
    <w:rsid w:val="00855943"/>
    <w:rsid w:val="00863450"/>
    <w:rsid w:val="0086482F"/>
    <w:rsid w:val="008675C2"/>
    <w:rsid w:val="00873B90"/>
    <w:rsid w:val="0088013D"/>
    <w:rsid w:val="0088043C"/>
    <w:rsid w:val="00890AFA"/>
    <w:rsid w:val="00891045"/>
    <w:rsid w:val="008A1FB2"/>
    <w:rsid w:val="008A441D"/>
    <w:rsid w:val="008C08E2"/>
    <w:rsid w:val="008D24F5"/>
    <w:rsid w:val="008D5F7B"/>
    <w:rsid w:val="008E0B11"/>
    <w:rsid w:val="008E1347"/>
    <w:rsid w:val="008E1FCC"/>
    <w:rsid w:val="0090478C"/>
    <w:rsid w:val="00913251"/>
    <w:rsid w:val="0092053D"/>
    <w:rsid w:val="00922EA7"/>
    <w:rsid w:val="00925D11"/>
    <w:rsid w:val="009351B2"/>
    <w:rsid w:val="009368EB"/>
    <w:rsid w:val="0094037F"/>
    <w:rsid w:val="00941BF9"/>
    <w:rsid w:val="00945DFF"/>
    <w:rsid w:val="0094699E"/>
    <w:rsid w:val="00954FD0"/>
    <w:rsid w:val="00957EDD"/>
    <w:rsid w:val="0096377F"/>
    <w:rsid w:val="00970099"/>
    <w:rsid w:val="00970DC4"/>
    <w:rsid w:val="00975EA3"/>
    <w:rsid w:val="00977CE2"/>
    <w:rsid w:val="009862DE"/>
    <w:rsid w:val="00995FBC"/>
    <w:rsid w:val="009A0AD7"/>
    <w:rsid w:val="009A487D"/>
    <w:rsid w:val="009A5BAB"/>
    <w:rsid w:val="009A7DD7"/>
    <w:rsid w:val="009B01EF"/>
    <w:rsid w:val="009B0AAA"/>
    <w:rsid w:val="009C1103"/>
    <w:rsid w:val="009C2715"/>
    <w:rsid w:val="009C648F"/>
    <w:rsid w:val="009C64CE"/>
    <w:rsid w:val="009C7A50"/>
    <w:rsid w:val="009D4DDB"/>
    <w:rsid w:val="009D4EBC"/>
    <w:rsid w:val="009E06B1"/>
    <w:rsid w:val="009E2902"/>
    <w:rsid w:val="009E398C"/>
    <w:rsid w:val="009E3A46"/>
    <w:rsid w:val="009E5762"/>
    <w:rsid w:val="009E5A9D"/>
    <w:rsid w:val="009E6004"/>
    <w:rsid w:val="009F666C"/>
    <w:rsid w:val="009F6850"/>
    <w:rsid w:val="00A06688"/>
    <w:rsid w:val="00A108CC"/>
    <w:rsid w:val="00A14291"/>
    <w:rsid w:val="00A23CB5"/>
    <w:rsid w:val="00A276EE"/>
    <w:rsid w:val="00A346D5"/>
    <w:rsid w:val="00A3525A"/>
    <w:rsid w:val="00A42F26"/>
    <w:rsid w:val="00A43B0C"/>
    <w:rsid w:val="00A5243F"/>
    <w:rsid w:val="00A53813"/>
    <w:rsid w:val="00A54EB0"/>
    <w:rsid w:val="00A55694"/>
    <w:rsid w:val="00A82118"/>
    <w:rsid w:val="00A83531"/>
    <w:rsid w:val="00A852C4"/>
    <w:rsid w:val="00A85D66"/>
    <w:rsid w:val="00A85F3C"/>
    <w:rsid w:val="00A909B4"/>
    <w:rsid w:val="00A94521"/>
    <w:rsid w:val="00A94B05"/>
    <w:rsid w:val="00A94C34"/>
    <w:rsid w:val="00AA0604"/>
    <w:rsid w:val="00AB0FBE"/>
    <w:rsid w:val="00AB2B86"/>
    <w:rsid w:val="00AB3157"/>
    <w:rsid w:val="00AB50B6"/>
    <w:rsid w:val="00AB780D"/>
    <w:rsid w:val="00AB7A91"/>
    <w:rsid w:val="00AC1CC2"/>
    <w:rsid w:val="00AD10F1"/>
    <w:rsid w:val="00AD4E54"/>
    <w:rsid w:val="00AE719C"/>
    <w:rsid w:val="00AE72AB"/>
    <w:rsid w:val="00AE7FE7"/>
    <w:rsid w:val="00AF2337"/>
    <w:rsid w:val="00AF570D"/>
    <w:rsid w:val="00B02F20"/>
    <w:rsid w:val="00B05357"/>
    <w:rsid w:val="00B0754D"/>
    <w:rsid w:val="00B106E1"/>
    <w:rsid w:val="00B13045"/>
    <w:rsid w:val="00B15D79"/>
    <w:rsid w:val="00B161ED"/>
    <w:rsid w:val="00B21354"/>
    <w:rsid w:val="00B22D2F"/>
    <w:rsid w:val="00B2352D"/>
    <w:rsid w:val="00B23934"/>
    <w:rsid w:val="00B315BB"/>
    <w:rsid w:val="00B32896"/>
    <w:rsid w:val="00B4035B"/>
    <w:rsid w:val="00B410EA"/>
    <w:rsid w:val="00B55488"/>
    <w:rsid w:val="00B566B8"/>
    <w:rsid w:val="00B60A1A"/>
    <w:rsid w:val="00B6225C"/>
    <w:rsid w:val="00B67B58"/>
    <w:rsid w:val="00B70B55"/>
    <w:rsid w:val="00B723DB"/>
    <w:rsid w:val="00B73D4B"/>
    <w:rsid w:val="00B815AB"/>
    <w:rsid w:val="00B868F4"/>
    <w:rsid w:val="00B86CB9"/>
    <w:rsid w:val="00BA29BB"/>
    <w:rsid w:val="00BA531C"/>
    <w:rsid w:val="00BA6BE0"/>
    <w:rsid w:val="00BA7BAE"/>
    <w:rsid w:val="00BA7DB0"/>
    <w:rsid w:val="00BA7F3A"/>
    <w:rsid w:val="00BB4A4A"/>
    <w:rsid w:val="00BB71DC"/>
    <w:rsid w:val="00BB73CB"/>
    <w:rsid w:val="00BC4894"/>
    <w:rsid w:val="00BC6F5B"/>
    <w:rsid w:val="00BD3C8D"/>
    <w:rsid w:val="00BD4B55"/>
    <w:rsid w:val="00BD5843"/>
    <w:rsid w:val="00BE3022"/>
    <w:rsid w:val="00BE44F4"/>
    <w:rsid w:val="00BE4F71"/>
    <w:rsid w:val="00BF33CC"/>
    <w:rsid w:val="00BF636B"/>
    <w:rsid w:val="00C00866"/>
    <w:rsid w:val="00C00E26"/>
    <w:rsid w:val="00C0247F"/>
    <w:rsid w:val="00C141DB"/>
    <w:rsid w:val="00C15BB2"/>
    <w:rsid w:val="00C22B56"/>
    <w:rsid w:val="00C32DAB"/>
    <w:rsid w:val="00C4011B"/>
    <w:rsid w:val="00C433B3"/>
    <w:rsid w:val="00C65D8F"/>
    <w:rsid w:val="00C80E7C"/>
    <w:rsid w:val="00C82040"/>
    <w:rsid w:val="00C91F2C"/>
    <w:rsid w:val="00CA1515"/>
    <w:rsid w:val="00CA7E19"/>
    <w:rsid w:val="00CB0851"/>
    <w:rsid w:val="00CB22A6"/>
    <w:rsid w:val="00CB4A9E"/>
    <w:rsid w:val="00CB4F91"/>
    <w:rsid w:val="00CB7863"/>
    <w:rsid w:val="00CB7ACB"/>
    <w:rsid w:val="00CC3A19"/>
    <w:rsid w:val="00CD4568"/>
    <w:rsid w:val="00CE32E8"/>
    <w:rsid w:val="00CF3237"/>
    <w:rsid w:val="00D14723"/>
    <w:rsid w:val="00D17190"/>
    <w:rsid w:val="00D176BB"/>
    <w:rsid w:val="00D24096"/>
    <w:rsid w:val="00D24912"/>
    <w:rsid w:val="00D26916"/>
    <w:rsid w:val="00D27E2A"/>
    <w:rsid w:val="00D34A76"/>
    <w:rsid w:val="00D3692E"/>
    <w:rsid w:val="00D50A93"/>
    <w:rsid w:val="00D527B1"/>
    <w:rsid w:val="00D55479"/>
    <w:rsid w:val="00D56E5E"/>
    <w:rsid w:val="00D57320"/>
    <w:rsid w:val="00D577A4"/>
    <w:rsid w:val="00D57ACC"/>
    <w:rsid w:val="00D57F35"/>
    <w:rsid w:val="00D61374"/>
    <w:rsid w:val="00D64E34"/>
    <w:rsid w:val="00D65123"/>
    <w:rsid w:val="00D70297"/>
    <w:rsid w:val="00D755A7"/>
    <w:rsid w:val="00D876FF"/>
    <w:rsid w:val="00D91554"/>
    <w:rsid w:val="00D91804"/>
    <w:rsid w:val="00D93BAD"/>
    <w:rsid w:val="00D93E30"/>
    <w:rsid w:val="00D9545C"/>
    <w:rsid w:val="00DB1EB2"/>
    <w:rsid w:val="00DC2E93"/>
    <w:rsid w:val="00DC5D37"/>
    <w:rsid w:val="00DC6BF2"/>
    <w:rsid w:val="00DD2584"/>
    <w:rsid w:val="00DD2E00"/>
    <w:rsid w:val="00DD6C98"/>
    <w:rsid w:val="00DE1CAC"/>
    <w:rsid w:val="00DE4967"/>
    <w:rsid w:val="00DF39AC"/>
    <w:rsid w:val="00DF3EC4"/>
    <w:rsid w:val="00E05149"/>
    <w:rsid w:val="00E0676A"/>
    <w:rsid w:val="00E15B84"/>
    <w:rsid w:val="00E21E96"/>
    <w:rsid w:val="00E275A3"/>
    <w:rsid w:val="00E3071B"/>
    <w:rsid w:val="00E30FAB"/>
    <w:rsid w:val="00E33248"/>
    <w:rsid w:val="00E432D7"/>
    <w:rsid w:val="00E531A5"/>
    <w:rsid w:val="00E53816"/>
    <w:rsid w:val="00E53FE9"/>
    <w:rsid w:val="00E55AB0"/>
    <w:rsid w:val="00E56C32"/>
    <w:rsid w:val="00E5736E"/>
    <w:rsid w:val="00E628BC"/>
    <w:rsid w:val="00E7178B"/>
    <w:rsid w:val="00E749DE"/>
    <w:rsid w:val="00E82180"/>
    <w:rsid w:val="00E8651D"/>
    <w:rsid w:val="00E87458"/>
    <w:rsid w:val="00E95BE4"/>
    <w:rsid w:val="00EA1997"/>
    <w:rsid w:val="00EA3356"/>
    <w:rsid w:val="00EB57AB"/>
    <w:rsid w:val="00EB5FB5"/>
    <w:rsid w:val="00EB6220"/>
    <w:rsid w:val="00EB6CE4"/>
    <w:rsid w:val="00ED271B"/>
    <w:rsid w:val="00ED5971"/>
    <w:rsid w:val="00ED7AD6"/>
    <w:rsid w:val="00EE187E"/>
    <w:rsid w:val="00EF038D"/>
    <w:rsid w:val="00EF0F12"/>
    <w:rsid w:val="00EF14A5"/>
    <w:rsid w:val="00EF67DC"/>
    <w:rsid w:val="00F01198"/>
    <w:rsid w:val="00F11D3C"/>
    <w:rsid w:val="00F1247D"/>
    <w:rsid w:val="00F141FC"/>
    <w:rsid w:val="00F36402"/>
    <w:rsid w:val="00F36729"/>
    <w:rsid w:val="00F4482B"/>
    <w:rsid w:val="00F50FE1"/>
    <w:rsid w:val="00F52BDA"/>
    <w:rsid w:val="00F53514"/>
    <w:rsid w:val="00F7625E"/>
    <w:rsid w:val="00F834C3"/>
    <w:rsid w:val="00F838CC"/>
    <w:rsid w:val="00F83ADC"/>
    <w:rsid w:val="00F916BD"/>
    <w:rsid w:val="00F921BC"/>
    <w:rsid w:val="00F9274E"/>
    <w:rsid w:val="00FB0653"/>
    <w:rsid w:val="00FB239A"/>
    <w:rsid w:val="00FB6BE2"/>
    <w:rsid w:val="00FB7A94"/>
    <w:rsid w:val="00FC472D"/>
    <w:rsid w:val="00FC5DBE"/>
    <w:rsid w:val="00FC72EA"/>
    <w:rsid w:val="00FD44BF"/>
    <w:rsid w:val="00FF54D5"/>
    <w:rsid w:val="00FF617F"/>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EA27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Table Columns 3" w:uiPriority="0"/>
    <w:lsdException w:name="Table Grid 3" w:uiPriority="0"/>
    <w:lsdException w:name="Table Grid 7" w:uiPriority="0"/>
    <w:lsdException w:name="Table List 5" w:uiPriority="0"/>
    <w:lsdException w:name="Table Grid" w:semiHidden="0" w:uiPriority="59" w:unhideWhenUsed="0"/>
    <w:lsdException w:name="Table Theme" w:uiPriority="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23934"/>
    <w:pPr>
      <w:spacing w:after="160" w:line="259" w:lineRule="auto"/>
    </w:pPr>
  </w:style>
  <w:style w:type="paragraph" w:styleId="Heading1">
    <w:name w:val="heading 1"/>
    <w:basedOn w:val="Normal"/>
    <w:next w:val="Normal"/>
    <w:link w:val="Heading1Char"/>
    <w:uiPriority w:val="9"/>
    <w:qFormat/>
    <w:rsid w:val="00AE72AB"/>
    <w:pPr>
      <w:keepNext/>
      <w:keepLines/>
      <w:spacing w:before="480" w:after="0" w:line="276" w:lineRule="auto"/>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aliases w:val="Heading 2 Char1,Heading 2 Char Char"/>
    <w:basedOn w:val="Normal"/>
    <w:next w:val="Normal"/>
    <w:link w:val="Heading2Char"/>
    <w:qFormat/>
    <w:rsid w:val="005246A0"/>
    <w:pPr>
      <w:keepNext/>
      <w:spacing w:before="120" w:after="120" w:line="300" w:lineRule="exact"/>
      <w:jc w:val="both"/>
      <w:outlineLvl w:val="1"/>
    </w:pPr>
    <w:rPr>
      <w:rFonts w:ascii="Times New Roman" w:eastAsia="Times New Roman" w:hAnsi="Times New Roman" w:cs="Times New Roman"/>
      <w:b/>
      <w:bCs/>
      <w:i/>
      <w:caps/>
      <w:sz w:val="24"/>
      <w:szCs w:val="28"/>
      <w:lang w:val="x-none" w:eastAsia="x-none"/>
    </w:rPr>
  </w:style>
  <w:style w:type="paragraph" w:styleId="Heading3">
    <w:name w:val="heading 3"/>
    <w:basedOn w:val="Normal"/>
    <w:next w:val="Normal"/>
    <w:link w:val="Heading3Char"/>
    <w:qFormat/>
    <w:rsid w:val="005246A0"/>
    <w:pPr>
      <w:keepNext/>
      <w:spacing w:after="0" w:line="240" w:lineRule="auto"/>
      <w:jc w:val="right"/>
      <w:outlineLvl w:val="2"/>
    </w:pPr>
    <w:rPr>
      <w:rFonts w:ascii="Times New Roman" w:eastAsia="Times New Roman" w:hAnsi="Times New Roman" w:cs="Times New Roman"/>
      <w:i/>
      <w:iCs/>
      <w:sz w:val="28"/>
      <w:szCs w:val="24"/>
    </w:rPr>
  </w:style>
  <w:style w:type="paragraph" w:styleId="Heading4">
    <w:name w:val="heading 4"/>
    <w:basedOn w:val="Normal"/>
    <w:link w:val="Heading4Char"/>
    <w:uiPriority w:val="9"/>
    <w:qFormat/>
    <w:rsid w:val="00AE72AB"/>
    <w:pPr>
      <w:spacing w:before="150" w:after="150" w:line="240" w:lineRule="auto"/>
      <w:outlineLvl w:val="3"/>
    </w:pPr>
    <w:rPr>
      <w:rFonts w:ascii="Segoe UI" w:eastAsia="Times New Roman" w:hAnsi="Segoe UI" w:cs="Segoe UI"/>
      <w:sz w:val="27"/>
      <w:szCs w:val="27"/>
      <w:lang w:eastAsia="ro-RO"/>
    </w:rPr>
  </w:style>
  <w:style w:type="paragraph" w:styleId="Heading5">
    <w:name w:val="heading 5"/>
    <w:basedOn w:val="Normal"/>
    <w:next w:val="Normal"/>
    <w:link w:val="Heading5Char"/>
    <w:qFormat/>
    <w:rsid w:val="005246A0"/>
    <w:pPr>
      <w:keepNext/>
      <w:spacing w:before="120" w:after="0" w:line="300" w:lineRule="exact"/>
      <w:jc w:val="both"/>
      <w:outlineLvl w:val="4"/>
    </w:pPr>
    <w:rPr>
      <w:rFonts w:ascii="Arial" w:eastAsia="Times New Roman" w:hAnsi="Arial" w:cs="Times New Roman"/>
      <w:b/>
      <w:bCs/>
      <w:lang w:eastAsia="x-none"/>
    </w:rPr>
  </w:style>
  <w:style w:type="paragraph" w:styleId="Heading6">
    <w:name w:val="heading 6"/>
    <w:basedOn w:val="Normal"/>
    <w:next w:val="Normal"/>
    <w:link w:val="Heading6Char"/>
    <w:qFormat/>
    <w:rsid w:val="005246A0"/>
    <w:pPr>
      <w:keepNext/>
      <w:spacing w:before="120" w:after="0" w:line="300" w:lineRule="exact"/>
      <w:ind w:left="567" w:hanging="567"/>
      <w:jc w:val="both"/>
      <w:outlineLvl w:val="5"/>
    </w:pPr>
    <w:rPr>
      <w:rFonts w:ascii="Arial" w:eastAsia="Times New Roman" w:hAnsi="Arial" w:cs="Times New Roman"/>
      <w:b/>
      <w:bCs/>
      <w:lang w:eastAsia="x-none"/>
    </w:rPr>
  </w:style>
  <w:style w:type="paragraph" w:styleId="Heading7">
    <w:name w:val="heading 7"/>
    <w:basedOn w:val="Normal"/>
    <w:next w:val="Normal"/>
    <w:link w:val="Heading7Char"/>
    <w:qFormat/>
    <w:rsid w:val="005246A0"/>
    <w:pPr>
      <w:keepNext/>
      <w:spacing w:before="120" w:after="0" w:line="300" w:lineRule="exact"/>
      <w:ind w:right="-143"/>
      <w:jc w:val="both"/>
      <w:outlineLvl w:val="6"/>
    </w:pPr>
    <w:rPr>
      <w:rFonts w:ascii="Arial" w:eastAsia="Times New Roman" w:hAnsi="Arial" w:cs="Times New Roman"/>
      <w:b/>
      <w:bCs/>
      <w:lang w:eastAsia="x-none"/>
    </w:rPr>
  </w:style>
  <w:style w:type="paragraph" w:styleId="Heading8">
    <w:name w:val="heading 8"/>
    <w:basedOn w:val="Normal"/>
    <w:next w:val="Normal"/>
    <w:link w:val="Heading8Char"/>
    <w:qFormat/>
    <w:rsid w:val="005246A0"/>
    <w:pPr>
      <w:keepNext/>
      <w:spacing w:before="120" w:after="0" w:line="300" w:lineRule="exact"/>
      <w:jc w:val="both"/>
      <w:outlineLvl w:val="7"/>
    </w:pPr>
    <w:rPr>
      <w:rFonts w:ascii="Arial" w:eastAsia="Times New Roman" w:hAnsi="Arial" w:cs="Times New Roman"/>
      <w:b/>
      <w:bCs/>
      <w:sz w:val="20"/>
      <w:szCs w:val="20"/>
      <w:lang w:eastAsia="x-none"/>
    </w:rPr>
  </w:style>
  <w:style w:type="paragraph" w:styleId="Heading9">
    <w:name w:val="heading 9"/>
    <w:basedOn w:val="Normal"/>
    <w:next w:val="Normal"/>
    <w:link w:val="Heading9Char"/>
    <w:qFormat/>
    <w:rsid w:val="005246A0"/>
    <w:pPr>
      <w:keepNext/>
      <w:spacing w:before="120" w:after="0" w:line="300" w:lineRule="exact"/>
      <w:jc w:val="center"/>
      <w:outlineLvl w:val="8"/>
    </w:pPr>
    <w:rPr>
      <w:rFonts w:ascii="Arial" w:eastAsia="Times New Roman" w:hAnsi="Arial" w:cs="Times New Roman"/>
      <w:b/>
      <w:bCs/>
      <w:sz w:val="20"/>
      <w:szCs w:val="20"/>
      <w:lang w:eastAsia="x-none"/>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E52DB"/>
    <w:rPr>
      <w:color w:val="0000FF" w:themeColor="hyperlink"/>
      <w:u w:val="single"/>
    </w:rPr>
  </w:style>
  <w:style w:type="paragraph" w:styleId="TOC1">
    <w:name w:val="toc 1"/>
    <w:basedOn w:val="Normal"/>
    <w:next w:val="Normal"/>
    <w:autoRedefine/>
    <w:uiPriority w:val="39"/>
    <w:unhideWhenUsed/>
    <w:rsid w:val="00AE72AB"/>
    <w:pPr>
      <w:spacing w:after="100" w:line="276" w:lineRule="auto"/>
    </w:pPr>
  </w:style>
  <w:style w:type="character" w:customStyle="1" w:styleId="Heading1Char">
    <w:name w:val="Heading 1 Char"/>
    <w:basedOn w:val="DefaultParagraphFont"/>
    <w:link w:val="Heading1"/>
    <w:uiPriority w:val="9"/>
    <w:rsid w:val="005246A0"/>
    <w:rPr>
      <w:rFonts w:asciiTheme="majorHAnsi" w:eastAsiaTheme="majorEastAsia" w:hAnsiTheme="majorHAnsi" w:cstheme="majorBidi"/>
      <w:b/>
      <w:bCs/>
      <w:color w:val="365F91" w:themeColor="accent1" w:themeShade="BF"/>
      <w:sz w:val="28"/>
      <w:szCs w:val="28"/>
    </w:rPr>
  </w:style>
  <w:style w:type="paragraph" w:styleId="TOCHeading">
    <w:name w:val="TOC Heading"/>
    <w:basedOn w:val="Heading1"/>
    <w:next w:val="Normal"/>
    <w:uiPriority w:val="39"/>
    <w:semiHidden/>
    <w:unhideWhenUsed/>
    <w:qFormat/>
    <w:rsid w:val="00AE72AB"/>
    <w:pPr>
      <w:outlineLvl w:val="9"/>
    </w:pPr>
    <w:rPr>
      <w:lang w:val="en-US" w:eastAsia="ja-JP"/>
    </w:rPr>
  </w:style>
  <w:style w:type="paragraph" w:styleId="BalloonText">
    <w:name w:val="Balloon Text"/>
    <w:basedOn w:val="Normal"/>
    <w:link w:val="BalloonTextChar"/>
    <w:uiPriority w:val="99"/>
    <w:semiHidden/>
    <w:unhideWhenUsed/>
    <w:rsid w:val="00AE72A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246A0"/>
    <w:rPr>
      <w:rFonts w:ascii="Tahoma" w:hAnsi="Tahoma" w:cs="Tahoma"/>
      <w:sz w:val="16"/>
      <w:szCs w:val="16"/>
    </w:rPr>
  </w:style>
  <w:style w:type="character" w:customStyle="1" w:styleId="Heading2Char">
    <w:name w:val="Heading 2 Char"/>
    <w:aliases w:val="Heading 2 Char1 Char,Heading 2 Char Char Char"/>
    <w:basedOn w:val="DefaultParagraphFont"/>
    <w:link w:val="Heading2"/>
    <w:rsid w:val="005246A0"/>
    <w:rPr>
      <w:rFonts w:ascii="Times New Roman" w:eastAsia="Times New Roman" w:hAnsi="Times New Roman" w:cs="Times New Roman"/>
      <w:b/>
      <w:bCs/>
      <w:i/>
      <w:caps/>
      <w:sz w:val="24"/>
      <w:szCs w:val="28"/>
      <w:lang w:val="x-none" w:eastAsia="x-none"/>
    </w:rPr>
  </w:style>
  <w:style w:type="character" w:customStyle="1" w:styleId="Heading3Char">
    <w:name w:val="Heading 3 Char"/>
    <w:basedOn w:val="DefaultParagraphFont"/>
    <w:link w:val="Heading3"/>
    <w:rsid w:val="005246A0"/>
    <w:rPr>
      <w:rFonts w:ascii="Times New Roman" w:eastAsia="Times New Roman" w:hAnsi="Times New Roman" w:cs="Times New Roman"/>
      <w:i/>
      <w:iCs/>
      <w:sz w:val="28"/>
      <w:szCs w:val="24"/>
    </w:rPr>
  </w:style>
  <w:style w:type="character" w:customStyle="1" w:styleId="Heading4Char">
    <w:name w:val="Heading 4 Char"/>
    <w:basedOn w:val="DefaultParagraphFont"/>
    <w:link w:val="Heading4"/>
    <w:uiPriority w:val="9"/>
    <w:rsid w:val="005246A0"/>
    <w:rPr>
      <w:rFonts w:ascii="Segoe UI" w:eastAsia="Times New Roman" w:hAnsi="Segoe UI" w:cs="Segoe UI"/>
      <w:sz w:val="27"/>
      <w:szCs w:val="27"/>
      <w:lang w:eastAsia="ro-RO"/>
    </w:rPr>
  </w:style>
  <w:style w:type="character" w:customStyle="1" w:styleId="Heading5Char">
    <w:name w:val="Heading 5 Char"/>
    <w:basedOn w:val="DefaultParagraphFont"/>
    <w:link w:val="Heading5"/>
    <w:rsid w:val="005246A0"/>
    <w:rPr>
      <w:rFonts w:ascii="Arial" w:eastAsia="Times New Roman" w:hAnsi="Arial" w:cs="Times New Roman"/>
      <w:b/>
      <w:bCs/>
      <w:lang w:eastAsia="x-none"/>
    </w:rPr>
  </w:style>
  <w:style w:type="character" w:customStyle="1" w:styleId="Heading6Char">
    <w:name w:val="Heading 6 Char"/>
    <w:basedOn w:val="DefaultParagraphFont"/>
    <w:link w:val="Heading6"/>
    <w:rsid w:val="005246A0"/>
    <w:rPr>
      <w:rFonts w:ascii="Arial" w:eastAsia="Times New Roman" w:hAnsi="Arial" w:cs="Times New Roman"/>
      <w:b/>
      <w:bCs/>
      <w:lang w:eastAsia="x-none"/>
    </w:rPr>
  </w:style>
  <w:style w:type="character" w:customStyle="1" w:styleId="Heading7Char">
    <w:name w:val="Heading 7 Char"/>
    <w:basedOn w:val="DefaultParagraphFont"/>
    <w:link w:val="Heading7"/>
    <w:rsid w:val="005246A0"/>
    <w:rPr>
      <w:rFonts w:ascii="Arial" w:eastAsia="Times New Roman" w:hAnsi="Arial" w:cs="Times New Roman"/>
      <w:b/>
      <w:bCs/>
      <w:lang w:eastAsia="x-none"/>
    </w:rPr>
  </w:style>
  <w:style w:type="character" w:customStyle="1" w:styleId="Heading8Char">
    <w:name w:val="Heading 8 Char"/>
    <w:basedOn w:val="DefaultParagraphFont"/>
    <w:link w:val="Heading8"/>
    <w:rsid w:val="005246A0"/>
    <w:rPr>
      <w:rFonts w:ascii="Arial" w:eastAsia="Times New Roman" w:hAnsi="Arial" w:cs="Times New Roman"/>
      <w:b/>
      <w:bCs/>
      <w:sz w:val="20"/>
      <w:szCs w:val="20"/>
      <w:lang w:eastAsia="x-none"/>
    </w:rPr>
  </w:style>
  <w:style w:type="character" w:customStyle="1" w:styleId="Heading9Char">
    <w:name w:val="Heading 9 Char"/>
    <w:basedOn w:val="DefaultParagraphFont"/>
    <w:link w:val="Heading9"/>
    <w:rsid w:val="005246A0"/>
    <w:rPr>
      <w:rFonts w:ascii="Arial" w:eastAsia="Times New Roman" w:hAnsi="Arial" w:cs="Times New Roman"/>
      <w:b/>
      <w:bCs/>
      <w:sz w:val="20"/>
      <w:szCs w:val="20"/>
      <w:lang w:eastAsia="x-none"/>
    </w:rPr>
  </w:style>
  <w:style w:type="paragraph" w:styleId="Header">
    <w:name w:val="header"/>
    <w:basedOn w:val="Normal"/>
    <w:link w:val="HeaderChar"/>
    <w:uiPriority w:val="99"/>
    <w:unhideWhenUsed/>
    <w:rsid w:val="005246A0"/>
    <w:pPr>
      <w:tabs>
        <w:tab w:val="center" w:pos="4536"/>
        <w:tab w:val="right" w:pos="9072"/>
      </w:tabs>
      <w:spacing w:after="0" w:line="240" w:lineRule="auto"/>
    </w:pPr>
  </w:style>
  <w:style w:type="character" w:customStyle="1" w:styleId="HeaderChar">
    <w:name w:val="Header Char"/>
    <w:basedOn w:val="DefaultParagraphFont"/>
    <w:link w:val="Header"/>
    <w:uiPriority w:val="99"/>
    <w:rsid w:val="005246A0"/>
  </w:style>
  <w:style w:type="paragraph" w:styleId="Footer">
    <w:name w:val="footer"/>
    <w:basedOn w:val="Normal"/>
    <w:link w:val="FooterChar"/>
    <w:uiPriority w:val="99"/>
    <w:unhideWhenUsed/>
    <w:rsid w:val="005246A0"/>
    <w:pPr>
      <w:tabs>
        <w:tab w:val="center" w:pos="4536"/>
        <w:tab w:val="right" w:pos="9072"/>
      </w:tabs>
      <w:spacing w:after="0" w:line="240" w:lineRule="auto"/>
    </w:pPr>
  </w:style>
  <w:style w:type="character" w:customStyle="1" w:styleId="FooterChar">
    <w:name w:val="Footer Char"/>
    <w:basedOn w:val="DefaultParagraphFont"/>
    <w:link w:val="Footer"/>
    <w:uiPriority w:val="99"/>
    <w:rsid w:val="005246A0"/>
  </w:style>
  <w:style w:type="character" w:styleId="PageNumber">
    <w:name w:val="page number"/>
    <w:basedOn w:val="DefaultParagraphFont"/>
    <w:rsid w:val="005246A0"/>
  </w:style>
  <w:style w:type="paragraph" w:styleId="BodyTextIndent2">
    <w:name w:val="Body Text Indent 2"/>
    <w:basedOn w:val="Normal"/>
    <w:link w:val="BodyTextIndent2Char"/>
    <w:rsid w:val="005246A0"/>
    <w:pPr>
      <w:spacing w:after="0" w:line="240" w:lineRule="auto"/>
      <w:ind w:left="-935"/>
    </w:pPr>
    <w:rPr>
      <w:rFonts w:ascii="Times New Roman" w:eastAsia="Times New Roman" w:hAnsi="Times New Roman" w:cs="Times New Roman"/>
      <w:sz w:val="24"/>
      <w:szCs w:val="24"/>
    </w:rPr>
  </w:style>
  <w:style w:type="character" w:customStyle="1" w:styleId="BodyTextIndent2Char">
    <w:name w:val="Body Text Indent 2 Char"/>
    <w:basedOn w:val="DefaultParagraphFont"/>
    <w:link w:val="BodyTextIndent2"/>
    <w:rsid w:val="005246A0"/>
    <w:rPr>
      <w:rFonts w:ascii="Times New Roman" w:eastAsia="Times New Roman" w:hAnsi="Times New Roman" w:cs="Times New Roman"/>
      <w:sz w:val="24"/>
      <w:szCs w:val="24"/>
    </w:rPr>
  </w:style>
  <w:style w:type="paragraph" w:styleId="ListParagraph">
    <w:name w:val="List Paragraph"/>
    <w:aliases w:val="Normal bullet 2,List Paragraph1,List1,body 2,List Paragraph11"/>
    <w:basedOn w:val="Normal"/>
    <w:link w:val="ListParagraphChar"/>
    <w:uiPriority w:val="34"/>
    <w:qFormat/>
    <w:rsid w:val="005246A0"/>
    <w:pPr>
      <w:ind w:left="720"/>
      <w:contextualSpacing/>
    </w:pPr>
  </w:style>
  <w:style w:type="table" w:styleId="TableGrid">
    <w:name w:val="Table Grid"/>
    <w:basedOn w:val="TableNormal"/>
    <w:uiPriority w:val="59"/>
    <w:rsid w:val="005246A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unhideWhenUsed/>
    <w:rsid w:val="00AE72AB"/>
    <w:rPr>
      <w:sz w:val="16"/>
      <w:szCs w:val="16"/>
    </w:rPr>
  </w:style>
  <w:style w:type="paragraph" w:styleId="CommentText">
    <w:name w:val="annotation text"/>
    <w:basedOn w:val="Normal"/>
    <w:link w:val="CommentTextChar"/>
    <w:uiPriority w:val="99"/>
    <w:semiHidden/>
    <w:unhideWhenUsed/>
    <w:rsid w:val="00AE72AB"/>
    <w:pPr>
      <w:spacing w:after="200" w:line="240" w:lineRule="auto"/>
    </w:pPr>
    <w:rPr>
      <w:sz w:val="20"/>
      <w:szCs w:val="20"/>
    </w:rPr>
  </w:style>
  <w:style w:type="character" w:customStyle="1" w:styleId="CommentTextChar">
    <w:name w:val="Comment Text Char"/>
    <w:basedOn w:val="DefaultParagraphFont"/>
    <w:link w:val="CommentText"/>
    <w:uiPriority w:val="99"/>
    <w:semiHidden/>
    <w:rsid w:val="005246A0"/>
    <w:rPr>
      <w:sz w:val="20"/>
      <w:szCs w:val="20"/>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
    <w:basedOn w:val="Normal"/>
    <w:link w:val="FootnoteTextChar"/>
    <w:uiPriority w:val="99"/>
    <w:rsid w:val="005246A0"/>
    <w:pPr>
      <w:spacing w:after="0" w:line="240" w:lineRule="auto"/>
    </w:pPr>
    <w:rPr>
      <w:rFonts w:ascii="Times New Roman" w:eastAsia="Times New Roman" w:hAnsi="Times New Roman" w:cs="Times New Roman"/>
      <w:sz w:val="20"/>
      <w:szCs w:val="20"/>
    </w:rPr>
  </w:style>
  <w:style w:type="character" w:customStyle="1" w:styleId="FootnoteTextChar">
    <w:name w:val="Footnote Text Char"/>
    <w:aliases w:val="Footnote Text Char Char Char,Fußnote Char,single space Char,footnote text Char,FOOTNOTES Char,fn Char1,Podrozdział Char,Footnote Char,stile 1 Char,Footnote1 Char,Footnote2 Char,Footnote3 Char,Footnote4 Char,Footnote5 Char,fn Char Char"/>
    <w:basedOn w:val="DefaultParagraphFont"/>
    <w:link w:val="FootnoteText"/>
    <w:uiPriority w:val="99"/>
    <w:rsid w:val="005246A0"/>
    <w:rPr>
      <w:rFonts w:ascii="Times New Roman" w:eastAsia="Times New Roman" w:hAnsi="Times New Roman" w:cs="Times New Roman"/>
      <w:sz w:val="20"/>
      <w:szCs w:val="20"/>
    </w:rPr>
  </w:style>
  <w:style w:type="character" w:styleId="FootnoteReference">
    <w:name w:val="footnote reference"/>
    <w:aliases w:val="Footnote symbol"/>
    <w:uiPriority w:val="99"/>
    <w:rsid w:val="005246A0"/>
    <w:rPr>
      <w:vertAlign w:val="superscript"/>
    </w:rPr>
  </w:style>
  <w:style w:type="numbering" w:customStyle="1" w:styleId="NoList1">
    <w:name w:val="No List1"/>
    <w:next w:val="NoList"/>
    <w:uiPriority w:val="99"/>
    <w:semiHidden/>
    <w:rsid w:val="005246A0"/>
  </w:style>
  <w:style w:type="table" w:customStyle="1" w:styleId="TableGrid1">
    <w:name w:val="Table Grid1"/>
    <w:basedOn w:val="TableNormal"/>
    <w:next w:val="TableGrid"/>
    <w:rsid w:val="005246A0"/>
    <w:pPr>
      <w:spacing w:after="0" w:line="240" w:lineRule="auto"/>
    </w:pPr>
    <w:rPr>
      <w:rFonts w:ascii="Times New Roman" w:eastAsia="Times New Roman" w:hAnsi="Times New Roman" w:cs="Times New Roman"/>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rsid w:val="005246A0"/>
    <w:pPr>
      <w:spacing w:before="120" w:after="120" w:line="300" w:lineRule="exact"/>
      <w:jc w:val="both"/>
    </w:pPr>
    <w:rPr>
      <w:rFonts w:ascii="Times New Roman" w:eastAsia="Times New Roman" w:hAnsi="Times New Roman" w:cs="Times New Roman"/>
      <w:sz w:val="24"/>
      <w:szCs w:val="24"/>
      <w:lang w:val="x-none" w:eastAsia="x-none"/>
    </w:rPr>
  </w:style>
  <w:style w:type="character" w:customStyle="1" w:styleId="BodyTextChar">
    <w:name w:val="Body Text Char"/>
    <w:basedOn w:val="DefaultParagraphFont"/>
    <w:link w:val="BodyText"/>
    <w:rsid w:val="005246A0"/>
    <w:rPr>
      <w:rFonts w:ascii="Times New Roman" w:eastAsia="Times New Roman" w:hAnsi="Times New Roman" w:cs="Times New Roman"/>
      <w:sz w:val="24"/>
      <w:szCs w:val="24"/>
      <w:lang w:val="x-none" w:eastAsia="x-none"/>
    </w:rPr>
  </w:style>
  <w:style w:type="paragraph" w:styleId="BodyTextIndent">
    <w:name w:val="Body Text Indent"/>
    <w:basedOn w:val="Normal"/>
    <w:link w:val="BodyTextIndentChar"/>
    <w:rsid w:val="005246A0"/>
    <w:pPr>
      <w:spacing w:before="120" w:after="120" w:line="300" w:lineRule="exact"/>
      <w:ind w:left="283"/>
      <w:jc w:val="both"/>
    </w:pPr>
    <w:rPr>
      <w:rFonts w:ascii="Times New Roman" w:eastAsia="Times New Roman" w:hAnsi="Times New Roman" w:cs="Times New Roman"/>
      <w:sz w:val="24"/>
      <w:szCs w:val="24"/>
      <w:lang w:val="x-none" w:eastAsia="x-none"/>
    </w:rPr>
  </w:style>
  <w:style w:type="character" w:customStyle="1" w:styleId="BodyTextIndentChar">
    <w:name w:val="Body Text Indent Char"/>
    <w:basedOn w:val="DefaultParagraphFont"/>
    <w:link w:val="BodyTextIndent"/>
    <w:rsid w:val="005246A0"/>
    <w:rPr>
      <w:rFonts w:ascii="Times New Roman" w:eastAsia="Times New Roman" w:hAnsi="Times New Roman" w:cs="Times New Roman"/>
      <w:sz w:val="24"/>
      <w:szCs w:val="24"/>
      <w:lang w:val="x-none" w:eastAsia="x-none"/>
    </w:rPr>
  </w:style>
  <w:style w:type="paragraph" w:styleId="BodyText2">
    <w:name w:val="Body Text 2"/>
    <w:basedOn w:val="Normal"/>
    <w:link w:val="BodyText2Char"/>
    <w:rsid w:val="005246A0"/>
    <w:pPr>
      <w:spacing w:before="120" w:after="0" w:line="300" w:lineRule="exact"/>
      <w:ind w:left="2880"/>
      <w:jc w:val="both"/>
    </w:pPr>
    <w:rPr>
      <w:rFonts w:ascii="Times New Roman" w:eastAsia="Times New Roman" w:hAnsi="Times New Roman" w:cs="Times New Roman"/>
      <w:sz w:val="24"/>
      <w:szCs w:val="24"/>
      <w:lang w:val="x-none" w:eastAsia="x-none"/>
    </w:rPr>
  </w:style>
  <w:style w:type="character" w:customStyle="1" w:styleId="BodyText2Char">
    <w:name w:val="Body Text 2 Char"/>
    <w:basedOn w:val="DefaultParagraphFont"/>
    <w:link w:val="BodyText2"/>
    <w:rsid w:val="005246A0"/>
    <w:rPr>
      <w:rFonts w:ascii="Times New Roman" w:eastAsia="Times New Roman" w:hAnsi="Times New Roman" w:cs="Times New Roman"/>
      <w:sz w:val="24"/>
      <w:szCs w:val="24"/>
      <w:lang w:val="x-none" w:eastAsia="x-none"/>
    </w:rPr>
  </w:style>
  <w:style w:type="paragraph" w:styleId="BodyText3">
    <w:name w:val="Body Text 3"/>
    <w:basedOn w:val="Normal"/>
    <w:link w:val="BodyText3Char"/>
    <w:rsid w:val="005246A0"/>
    <w:pPr>
      <w:spacing w:before="120" w:after="0" w:line="300" w:lineRule="exact"/>
      <w:jc w:val="both"/>
    </w:pPr>
    <w:rPr>
      <w:rFonts w:ascii="Arial" w:eastAsia="Times New Roman" w:hAnsi="Arial" w:cs="Times New Roman"/>
      <w:sz w:val="20"/>
      <w:szCs w:val="20"/>
      <w:lang w:eastAsia="x-none"/>
    </w:rPr>
  </w:style>
  <w:style w:type="character" w:customStyle="1" w:styleId="BodyText3Char">
    <w:name w:val="Body Text 3 Char"/>
    <w:basedOn w:val="DefaultParagraphFont"/>
    <w:link w:val="BodyText3"/>
    <w:rsid w:val="005246A0"/>
    <w:rPr>
      <w:rFonts w:ascii="Arial" w:eastAsia="Times New Roman" w:hAnsi="Arial" w:cs="Times New Roman"/>
      <w:sz w:val="20"/>
      <w:szCs w:val="20"/>
      <w:lang w:eastAsia="x-none"/>
    </w:rPr>
  </w:style>
  <w:style w:type="paragraph" w:styleId="BodyTextIndent3">
    <w:name w:val="Body Text Indent 3"/>
    <w:basedOn w:val="Normal"/>
    <w:link w:val="BodyTextIndent3Char"/>
    <w:rsid w:val="005246A0"/>
    <w:pPr>
      <w:spacing w:before="120" w:after="0" w:line="300" w:lineRule="exact"/>
      <w:ind w:left="1701" w:hanging="1275"/>
      <w:jc w:val="both"/>
    </w:pPr>
    <w:rPr>
      <w:rFonts w:ascii="!!Times" w:eastAsia="Times New Roman" w:hAnsi="!!Times" w:cs="Times New Roman"/>
      <w:b/>
      <w:bCs/>
      <w:sz w:val="28"/>
      <w:szCs w:val="28"/>
      <w:lang w:val="x-none" w:eastAsia="x-none"/>
    </w:rPr>
  </w:style>
  <w:style w:type="character" w:customStyle="1" w:styleId="BodyTextIndent3Char">
    <w:name w:val="Body Text Indent 3 Char"/>
    <w:basedOn w:val="DefaultParagraphFont"/>
    <w:link w:val="BodyTextIndent3"/>
    <w:rsid w:val="005246A0"/>
    <w:rPr>
      <w:rFonts w:ascii="!!Times" w:eastAsia="Times New Roman" w:hAnsi="!!Times" w:cs="Times New Roman"/>
      <w:b/>
      <w:bCs/>
      <w:sz w:val="28"/>
      <w:szCs w:val="28"/>
      <w:lang w:val="x-none" w:eastAsia="x-none"/>
    </w:rPr>
  </w:style>
  <w:style w:type="paragraph" w:styleId="Title">
    <w:name w:val="Title"/>
    <w:basedOn w:val="Normal"/>
    <w:link w:val="TitleChar"/>
    <w:uiPriority w:val="10"/>
    <w:qFormat/>
    <w:rsid w:val="005246A0"/>
    <w:pPr>
      <w:spacing w:before="120" w:after="0" w:line="300" w:lineRule="exact"/>
      <w:jc w:val="center"/>
    </w:pPr>
    <w:rPr>
      <w:rFonts w:ascii="Arial" w:eastAsia="Times New Roman" w:hAnsi="Arial" w:cs="Times New Roman"/>
      <w:b/>
      <w:bCs/>
      <w:color w:val="000000"/>
      <w:sz w:val="20"/>
      <w:szCs w:val="20"/>
      <w:lang w:eastAsia="x-none"/>
    </w:rPr>
  </w:style>
  <w:style w:type="character" w:customStyle="1" w:styleId="TitleChar">
    <w:name w:val="Title Char"/>
    <w:basedOn w:val="DefaultParagraphFont"/>
    <w:link w:val="Title"/>
    <w:uiPriority w:val="10"/>
    <w:rsid w:val="005246A0"/>
    <w:rPr>
      <w:rFonts w:ascii="Arial" w:eastAsia="Times New Roman" w:hAnsi="Arial" w:cs="Times New Roman"/>
      <w:b/>
      <w:bCs/>
      <w:color w:val="000000"/>
      <w:sz w:val="20"/>
      <w:szCs w:val="20"/>
      <w:lang w:eastAsia="x-none"/>
    </w:rPr>
  </w:style>
  <w:style w:type="paragraph" w:customStyle="1" w:styleId="CM9">
    <w:name w:val="CM9"/>
    <w:basedOn w:val="Normal"/>
    <w:next w:val="Normal"/>
    <w:rsid w:val="005246A0"/>
    <w:pPr>
      <w:widowControl w:val="0"/>
      <w:autoSpaceDE w:val="0"/>
      <w:autoSpaceDN w:val="0"/>
      <w:adjustRightInd w:val="0"/>
      <w:spacing w:before="120" w:after="0" w:line="276" w:lineRule="atLeast"/>
      <w:jc w:val="both"/>
    </w:pPr>
    <w:rPr>
      <w:rFonts w:ascii="Arial" w:eastAsia="Times New Roman" w:hAnsi="Arial" w:cs="Arial"/>
      <w:sz w:val="24"/>
      <w:szCs w:val="24"/>
      <w:lang w:eastAsia="ro-RO"/>
    </w:rPr>
  </w:style>
  <w:style w:type="paragraph" w:customStyle="1" w:styleId="CaracterCaracter">
    <w:name w:val="Caracter Caracter"/>
    <w:basedOn w:val="Normal"/>
    <w:rsid w:val="005246A0"/>
    <w:pPr>
      <w:spacing w:before="120" w:after="0" w:line="300" w:lineRule="exact"/>
      <w:jc w:val="both"/>
    </w:pPr>
    <w:rPr>
      <w:rFonts w:ascii="Times New Roman" w:eastAsia="Times New Roman" w:hAnsi="Times New Roman" w:cs="Times New Roman"/>
      <w:sz w:val="24"/>
      <w:szCs w:val="24"/>
      <w:lang w:val="pl-PL" w:eastAsia="pl-PL"/>
    </w:rPr>
  </w:style>
  <w:style w:type="paragraph" w:customStyle="1" w:styleId="ItalicizedTableText">
    <w:name w:val="Italicized Table Text"/>
    <w:basedOn w:val="Normal"/>
    <w:rsid w:val="005246A0"/>
    <w:pPr>
      <w:widowControl w:val="0"/>
      <w:autoSpaceDE w:val="0"/>
      <w:autoSpaceDN w:val="0"/>
      <w:adjustRightInd w:val="0"/>
      <w:spacing w:before="120" w:after="0" w:line="300" w:lineRule="exact"/>
      <w:jc w:val="both"/>
    </w:pPr>
    <w:rPr>
      <w:rFonts w:ascii="Arial" w:eastAsia="Times New Roman" w:hAnsi="Arial" w:cs="Arial"/>
      <w:i/>
      <w:iCs/>
      <w:sz w:val="20"/>
      <w:szCs w:val="20"/>
      <w:lang w:val="fr-FR" w:eastAsia="fr-FR"/>
    </w:rPr>
  </w:style>
  <w:style w:type="paragraph" w:customStyle="1" w:styleId="TableHeading">
    <w:name w:val="Table Heading"/>
    <w:basedOn w:val="Normal"/>
    <w:rsid w:val="005246A0"/>
    <w:pPr>
      <w:widowControl w:val="0"/>
      <w:autoSpaceDE w:val="0"/>
      <w:autoSpaceDN w:val="0"/>
      <w:adjustRightInd w:val="0"/>
      <w:spacing w:before="120" w:after="0" w:line="300" w:lineRule="exact"/>
      <w:jc w:val="both"/>
    </w:pPr>
    <w:rPr>
      <w:rFonts w:ascii="Arial" w:eastAsia="Times New Roman" w:hAnsi="Arial" w:cs="Arial"/>
      <w:b/>
      <w:bCs/>
      <w:sz w:val="20"/>
      <w:szCs w:val="20"/>
      <w:lang w:val="fr-FR" w:eastAsia="fr-FR"/>
    </w:rPr>
  </w:style>
  <w:style w:type="paragraph" w:customStyle="1" w:styleId="Section">
    <w:name w:val="Section"/>
    <w:basedOn w:val="Normal"/>
    <w:rsid w:val="005246A0"/>
    <w:pPr>
      <w:keepLines/>
      <w:widowControl w:val="0"/>
      <w:autoSpaceDE w:val="0"/>
      <w:autoSpaceDN w:val="0"/>
      <w:adjustRightInd w:val="0"/>
      <w:spacing w:before="220" w:after="110" w:line="300" w:lineRule="exact"/>
      <w:ind w:left="567" w:hanging="567"/>
      <w:jc w:val="both"/>
    </w:pPr>
    <w:rPr>
      <w:rFonts w:ascii="Arial" w:eastAsia="Times New Roman" w:hAnsi="Arial" w:cs="Arial"/>
      <w:b/>
      <w:bCs/>
      <w:lang w:val="fr-FR" w:eastAsia="fr-FR"/>
    </w:rPr>
  </w:style>
  <w:style w:type="paragraph" w:customStyle="1" w:styleId="TableText">
    <w:name w:val="Table Text"/>
    <w:basedOn w:val="Normal"/>
    <w:rsid w:val="005246A0"/>
    <w:pPr>
      <w:widowControl w:val="0"/>
      <w:autoSpaceDE w:val="0"/>
      <w:autoSpaceDN w:val="0"/>
      <w:adjustRightInd w:val="0"/>
      <w:spacing w:before="120" w:after="0" w:line="300" w:lineRule="exact"/>
      <w:jc w:val="both"/>
    </w:pPr>
    <w:rPr>
      <w:rFonts w:ascii="Arial" w:eastAsia="Times New Roman" w:hAnsi="Arial" w:cs="Arial"/>
      <w:sz w:val="20"/>
      <w:szCs w:val="20"/>
      <w:lang w:val="fr-FR" w:eastAsia="fr-FR"/>
    </w:rPr>
  </w:style>
  <w:style w:type="paragraph" w:customStyle="1" w:styleId="CaracterCaracter1">
    <w:name w:val="Caracter Caracter1"/>
    <w:basedOn w:val="Normal"/>
    <w:rsid w:val="005246A0"/>
    <w:pPr>
      <w:spacing w:before="120" w:after="0" w:line="300" w:lineRule="exact"/>
      <w:jc w:val="both"/>
    </w:pPr>
    <w:rPr>
      <w:rFonts w:ascii="Times New Roman" w:eastAsia="Times New Roman" w:hAnsi="Times New Roman" w:cs="Times New Roman"/>
      <w:sz w:val="24"/>
      <w:szCs w:val="24"/>
      <w:lang w:val="pl-PL" w:eastAsia="pl-PL"/>
    </w:rPr>
  </w:style>
  <w:style w:type="paragraph" w:customStyle="1" w:styleId="Address">
    <w:name w:val="Address"/>
    <w:basedOn w:val="Normal"/>
    <w:rsid w:val="005246A0"/>
    <w:pPr>
      <w:spacing w:before="120" w:after="0" w:line="290" w:lineRule="auto"/>
      <w:jc w:val="both"/>
    </w:pPr>
    <w:rPr>
      <w:rFonts w:ascii="Times New Roman" w:eastAsia="Times New Roman" w:hAnsi="Times New Roman" w:cs="Times New Roman"/>
      <w:snapToGrid w:val="0"/>
      <w:sz w:val="24"/>
      <w:szCs w:val="20"/>
    </w:rPr>
  </w:style>
  <w:style w:type="character" w:styleId="Strong">
    <w:name w:val="Strong"/>
    <w:uiPriority w:val="22"/>
    <w:qFormat/>
    <w:rsid w:val="005246A0"/>
    <w:rPr>
      <w:b/>
      <w:bCs/>
    </w:rPr>
  </w:style>
  <w:style w:type="paragraph" w:styleId="TOC2">
    <w:name w:val="toc 2"/>
    <w:basedOn w:val="Normal"/>
    <w:next w:val="Normal"/>
    <w:autoRedefine/>
    <w:uiPriority w:val="39"/>
    <w:rsid w:val="005246A0"/>
    <w:pPr>
      <w:tabs>
        <w:tab w:val="right" w:leader="dot" w:pos="9923"/>
      </w:tabs>
      <w:spacing w:before="120" w:after="120" w:line="260" w:lineRule="exact"/>
      <w:ind w:left="993" w:hanging="426"/>
    </w:pPr>
    <w:rPr>
      <w:rFonts w:ascii="Times New Roman" w:eastAsia="Times New Roman" w:hAnsi="Times New Roman" w:cs="Times New Roman"/>
      <w:sz w:val="24"/>
      <w:szCs w:val="24"/>
    </w:rPr>
  </w:style>
  <w:style w:type="paragraph" w:customStyle="1" w:styleId="Default">
    <w:name w:val="Default"/>
    <w:rsid w:val="005246A0"/>
    <w:pPr>
      <w:autoSpaceDE w:val="0"/>
      <w:autoSpaceDN w:val="0"/>
      <w:adjustRightInd w:val="0"/>
      <w:spacing w:after="0" w:line="240" w:lineRule="auto"/>
    </w:pPr>
    <w:rPr>
      <w:rFonts w:ascii="Arial" w:eastAsia="Times New Roman" w:hAnsi="Arial" w:cs="Arial"/>
      <w:color w:val="000000"/>
      <w:sz w:val="24"/>
      <w:szCs w:val="24"/>
      <w:lang w:val="en-US"/>
    </w:rPr>
  </w:style>
  <w:style w:type="paragraph" w:customStyle="1" w:styleId="B">
    <w:name w:val="B"/>
    <w:link w:val="BCaracter"/>
    <w:rsid w:val="005246A0"/>
    <w:pPr>
      <w:widowControl w:val="0"/>
      <w:autoSpaceDE w:val="0"/>
      <w:autoSpaceDN w:val="0"/>
      <w:adjustRightInd w:val="0"/>
      <w:spacing w:after="0" w:line="320" w:lineRule="exact"/>
      <w:ind w:firstLine="283"/>
      <w:jc w:val="both"/>
    </w:pPr>
    <w:rPr>
      <w:rFonts w:ascii="Times New Roman" w:eastAsia="Times New Roman" w:hAnsi="Times New Roman" w:cs="Times New Roman"/>
      <w:sz w:val="20"/>
      <w:szCs w:val="24"/>
      <w:lang w:eastAsia="ro-RO"/>
    </w:rPr>
  </w:style>
  <w:style w:type="paragraph" w:styleId="BlockText">
    <w:name w:val="Block Text"/>
    <w:basedOn w:val="Normal"/>
    <w:rsid w:val="005246A0"/>
    <w:pPr>
      <w:spacing w:before="120" w:after="0" w:line="360" w:lineRule="auto"/>
      <w:ind w:left="705" w:right="60"/>
      <w:jc w:val="both"/>
    </w:pPr>
    <w:rPr>
      <w:rFonts w:ascii="Arial" w:eastAsia="Times New Roman" w:hAnsi="Arial" w:cs="Times New Roman"/>
      <w:bCs/>
      <w:color w:val="000000"/>
      <w:sz w:val="24"/>
      <w:szCs w:val="24"/>
      <w:lang w:eastAsia="ro-RO"/>
    </w:rPr>
  </w:style>
  <w:style w:type="paragraph" w:customStyle="1" w:styleId="BodyText21">
    <w:name w:val="Body Text 21"/>
    <w:basedOn w:val="Normal"/>
    <w:rsid w:val="005246A0"/>
    <w:pPr>
      <w:widowControl w:val="0"/>
      <w:spacing w:before="120" w:after="0" w:line="300" w:lineRule="exact"/>
      <w:jc w:val="both"/>
    </w:pPr>
    <w:rPr>
      <w:rFonts w:ascii="Times Rom" w:eastAsia="Times New Roman" w:hAnsi="Times Rom" w:cs="Times New Roman"/>
      <w:sz w:val="24"/>
      <w:szCs w:val="20"/>
    </w:rPr>
  </w:style>
  <w:style w:type="paragraph" w:styleId="CommentSubject">
    <w:name w:val="annotation subject"/>
    <w:basedOn w:val="CommentText"/>
    <w:next w:val="CommentText"/>
    <w:link w:val="CommentSubjectChar"/>
    <w:uiPriority w:val="99"/>
    <w:semiHidden/>
    <w:unhideWhenUsed/>
    <w:rsid w:val="00AE72AB"/>
    <w:rPr>
      <w:b/>
      <w:bCs/>
    </w:rPr>
  </w:style>
  <w:style w:type="character" w:customStyle="1" w:styleId="CommentSubjectChar">
    <w:name w:val="Comment Subject Char"/>
    <w:basedOn w:val="CommentTextChar"/>
    <w:link w:val="CommentSubject"/>
    <w:uiPriority w:val="99"/>
    <w:semiHidden/>
    <w:rsid w:val="005246A0"/>
    <w:rPr>
      <w:b/>
      <w:bCs/>
      <w:sz w:val="20"/>
      <w:szCs w:val="20"/>
    </w:rPr>
  </w:style>
  <w:style w:type="paragraph" w:styleId="TOC3">
    <w:name w:val="toc 3"/>
    <w:basedOn w:val="Normal"/>
    <w:next w:val="Normal"/>
    <w:autoRedefine/>
    <w:uiPriority w:val="39"/>
    <w:rsid w:val="005246A0"/>
    <w:pPr>
      <w:tabs>
        <w:tab w:val="right" w:leader="dot" w:pos="9923"/>
      </w:tabs>
      <w:spacing w:before="20" w:after="0" w:line="260" w:lineRule="exact"/>
      <w:ind w:left="1876" w:hanging="600"/>
    </w:pPr>
    <w:rPr>
      <w:rFonts w:ascii="Times New Roman" w:eastAsia="Times New Roman" w:hAnsi="Times New Roman" w:cs="Times New Roman"/>
      <w:sz w:val="24"/>
      <w:szCs w:val="24"/>
    </w:rPr>
  </w:style>
  <w:style w:type="character" w:customStyle="1" w:styleId="usertext1">
    <w:name w:val="usertext1"/>
    <w:rsid w:val="005246A0"/>
    <w:rPr>
      <w:rFonts w:ascii="Arial" w:hAnsi="Arial" w:cs="Arial" w:hint="default"/>
      <w:sz w:val="20"/>
      <w:szCs w:val="20"/>
    </w:rPr>
  </w:style>
  <w:style w:type="paragraph" w:customStyle="1" w:styleId="Normal11pt">
    <w:name w:val="Normal + 11 pt"/>
    <w:aliases w:val="Spaţiere rânduri:  Exact 14 pct."/>
    <w:basedOn w:val="BodyText"/>
    <w:rsid w:val="005246A0"/>
    <w:pPr>
      <w:tabs>
        <w:tab w:val="num" w:pos="1800"/>
      </w:tabs>
      <w:spacing w:after="0" w:line="280" w:lineRule="exact"/>
      <w:ind w:left="1800" w:hanging="360"/>
    </w:pPr>
    <w:rPr>
      <w:sz w:val="22"/>
      <w:szCs w:val="22"/>
      <w:lang w:val="ro-RO" w:eastAsia="ro-RO"/>
    </w:rPr>
  </w:style>
  <w:style w:type="character" w:styleId="FollowedHyperlink">
    <w:name w:val="FollowedHyperlink"/>
    <w:basedOn w:val="DefaultParagraphFont"/>
    <w:uiPriority w:val="99"/>
    <w:semiHidden/>
    <w:unhideWhenUsed/>
    <w:rsid w:val="00AE72AB"/>
    <w:rPr>
      <w:color w:val="800080" w:themeColor="followedHyperlink"/>
      <w:u w:val="single"/>
    </w:rPr>
  </w:style>
  <w:style w:type="character" w:customStyle="1" w:styleId="BCaracter">
    <w:name w:val="B Caracter"/>
    <w:link w:val="B"/>
    <w:rsid w:val="005246A0"/>
    <w:rPr>
      <w:rFonts w:ascii="Times New Roman" w:eastAsia="Times New Roman" w:hAnsi="Times New Roman" w:cs="Times New Roman"/>
      <w:sz w:val="20"/>
      <w:szCs w:val="24"/>
      <w:lang w:eastAsia="ro-RO"/>
    </w:rPr>
  </w:style>
  <w:style w:type="paragraph" w:customStyle="1" w:styleId="Standard">
    <w:name w:val="Standard"/>
    <w:rsid w:val="005246A0"/>
    <w:pPr>
      <w:spacing w:after="0" w:line="240" w:lineRule="auto"/>
    </w:pPr>
    <w:rPr>
      <w:rFonts w:ascii="Times New Roman" w:eastAsia="Times New Roman" w:hAnsi="Times New Roman" w:cs="Times New Roman"/>
      <w:sz w:val="20"/>
      <w:szCs w:val="20"/>
    </w:rPr>
  </w:style>
  <w:style w:type="paragraph" w:styleId="NormalWeb">
    <w:name w:val="Normal (Web)"/>
    <w:basedOn w:val="Normal"/>
    <w:uiPriority w:val="99"/>
    <w:unhideWhenUsed/>
    <w:rsid w:val="00AE72AB"/>
    <w:pPr>
      <w:spacing w:after="150" w:line="330" w:lineRule="atLeast"/>
    </w:pPr>
    <w:rPr>
      <w:rFonts w:ascii="Times New Roman" w:eastAsia="Times New Roman" w:hAnsi="Times New Roman" w:cs="Times New Roman"/>
      <w:sz w:val="24"/>
      <w:szCs w:val="24"/>
      <w:lang w:eastAsia="ro-RO"/>
    </w:rPr>
  </w:style>
  <w:style w:type="character" w:customStyle="1" w:styleId="tpt1">
    <w:name w:val="tpt1"/>
    <w:basedOn w:val="DefaultParagraphFont"/>
    <w:rsid w:val="005246A0"/>
  </w:style>
  <w:style w:type="character" w:customStyle="1" w:styleId="tca1">
    <w:name w:val="tca1"/>
    <w:rsid w:val="005246A0"/>
    <w:rPr>
      <w:b/>
      <w:bCs/>
      <w:sz w:val="24"/>
      <w:szCs w:val="24"/>
    </w:rPr>
  </w:style>
  <w:style w:type="character" w:styleId="Emphasis">
    <w:name w:val="Emphasis"/>
    <w:uiPriority w:val="20"/>
    <w:qFormat/>
    <w:rsid w:val="005246A0"/>
    <w:rPr>
      <w:i/>
      <w:iCs/>
    </w:rPr>
  </w:style>
  <w:style w:type="character" w:customStyle="1" w:styleId="googqs-tidbit1">
    <w:name w:val="goog_qs-tidbit1"/>
    <w:rsid w:val="005246A0"/>
    <w:rPr>
      <w:vanish w:val="0"/>
      <w:webHidden w:val="0"/>
      <w:specVanish w:val="0"/>
    </w:rPr>
  </w:style>
  <w:style w:type="paragraph" w:customStyle="1" w:styleId="Tiret">
    <w:name w:val="Tiret"/>
    <w:next w:val="Normal"/>
    <w:rsid w:val="005246A0"/>
    <w:pPr>
      <w:numPr>
        <w:numId w:val="25"/>
      </w:numPr>
      <w:spacing w:after="240" w:line="240" w:lineRule="auto"/>
      <w:jc w:val="both"/>
    </w:pPr>
    <w:rPr>
      <w:rFonts w:ascii="Times New Roman" w:eastAsia="Times New Roman" w:hAnsi="Times New Roman" w:cs="Times New Roman"/>
      <w:sz w:val="24"/>
      <w:szCs w:val="20"/>
      <w:lang w:val="en-GB"/>
    </w:rPr>
  </w:style>
  <w:style w:type="numbering" w:customStyle="1" w:styleId="NoList11">
    <w:name w:val="No List11"/>
    <w:next w:val="NoList"/>
    <w:semiHidden/>
    <w:rsid w:val="005246A0"/>
  </w:style>
  <w:style w:type="paragraph" w:styleId="NormalIndent">
    <w:name w:val="Normal Indent"/>
    <w:basedOn w:val="Normal"/>
    <w:rsid w:val="005246A0"/>
    <w:pPr>
      <w:spacing w:after="0" w:line="240" w:lineRule="auto"/>
      <w:ind w:left="720"/>
    </w:pPr>
    <w:rPr>
      <w:rFonts w:ascii="Times New Roman" w:eastAsia="Times New Roman" w:hAnsi="Times New Roman" w:cs="Times New Roman"/>
      <w:sz w:val="20"/>
      <w:szCs w:val="20"/>
      <w:lang w:val="en-GB" w:eastAsia="sk-SK"/>
    </w:rPr>
  </w:style>
  <w:style w:type="paragraph" w:customStyle="1" w:styleId="Logo">
    <w:name w:val="Logo"/>
    <w:basedOn w:val="Normal"/>
    <w:rsid w:val="005246A0"/>
    <w:pPr>
      <w:spacing w:after="0" w:line="240" w:lineRule="auto"/>
    </w:pPr>
    <w:rPr>
      <w:rFonts w:ascii="Times New Roman" w:eastAsia="Times New Roman" w:hAnsi="Times New Roman" w:cs="Times New Roman"/>
      <w:szCs w:val="20"/>
      <w:lang w:val="fr-FR" w:eastAsia="sk-SK"/>
    </w:rPr>
  </w:style>
  <w:style w:type="paragraph" w:customStyle="1" w:styleId="Text1">
    <w:name w:val="Text 1"/>
    <w:basedOn w:val="Normal"/>
    <w:rsid w:val="005246A0"/>
    <w:pPr>
      <w:spacing w:after="240" w:line="240" w:lineRule="auto"/>
      <w:ind w:left="482"/>
      <w:jc w:val="both"/>
    </w:pPr>
    <w:rPr>
      <w:rFonts w:ascii="Times New Roman" w:eastAsia="Times New Roman" w:hAnsi="Times New Roman" w:cs="Times New Roman"/>
      <w:sz w:val="24"/>
      <w:szCs w:val="20"/>
      <w:lang w:val="en-GB"/>
    </w:rPr>
  </w:style>
  <w:style w:type="paragraph" w:customStyle="1" w:styleId="Text2">
    <w:name w:val="Text 2"/>
    <w:basedOn w:val="Normal"/>
    <w:rsid w:val="005246A0"/>
    <w:pPr>
      <w:tabs>
        <w:tab w:val="left" w:pos="2302"/>
      </w:tabs>
      <w:spacing w:after="240" w:line="240" w:lineRule="auto"/>
      <w:ind w:left="1202"/>
      <w:jc w:val="both"/>
    </w:pPr>
    <w:rPr>
      <w:rFonts w:ascii="Times New Roman" w:eastAsia="Times New Roman" w:hAnsi="Times New Roman" w:cs="Times New Roman"/>
      <w:sz w:val="24"/>
      <w:szCs w:val="20"/>
      <w:lang w:val="en-GB"/>
    </w:rPr>
  </w:style>
  <w:style w:type="paragraph" w:customStyle="1" w:styleId="Text3">
    <w:name w:val="Text 3"/>
    <w:basedOn w:val="Normal"/>
    <w:rsid w:val="005246A0"/>
    <w:pPr>
      <w:tabs>
        <w:tab w:val="left" w:pos="2302"/>
      </w:tabs>
      <w:spacing w:after="240" w:line="240" w:lineRule="auto"/>
      <w:ind w:left="1202"/>
      <w:jc w:val="both"/>
    </w:pPr>
    <w:rPr>
      <w:rFonts w:ascii="Times New Roman" w:eastAsia="Times New Roman" w:hAnsi="Times New Roman" w:cs="Times New Roman"/>
      <w:sz w:val="24"/>
      <w:szCs w:val="20"/>
      <w:lang w:val="en-GB"/>
    </w:rPr>
  </w:style>
  <w:style w:type="paragraph" w:customStyle="1" w:styleId="CharCharChar1Char">
    <w:name w:val="Char Char Char1 Char"/>
    <w:basedOn w:val="Normal"/>
    <w:rsid w:val="005246A0"/>
    <w:pPr>
      <w:spacing w:line="240" w:lineRule="exact"/>
    </w:pPr>
    <w:rPr>
      <w:rFonts w:ascii="Tahoma" w:eastAsia="Times New Roman" w:hAnsi="Tahoma" w:cs="Times New Roman"/>
      <w:sz w:val="20"/>
      <w:szCs w:val="20"/>
      <w:lang w:val="en-US"/>
    </w:rPr>
  </w:style>
  <w:style w:type="paragraph" w:customStyle="1" w:styleId="ListNumberLevel2">
    <w:name w:val="List Number (Level 2)"/>
    <w:basedOn w:val="Normal"/>
    <w:rsid w:val="005246A0"/>
    <w:pPr>
      <w:spacing w:after="240" w:line="240" w:lineRule="auto"/>
      <w:jc w:val="both"/>
    </w:pPr>
    <w:rPr>
      <w:rFonts w:ascii="Times New Roman" w:eastAsia="Times New Roman" w:hAnsi="Times New Roman" w:cs="Times New Roman"/>
      <w:sz w:val="24"/>
      <w:szCs w:val="20"/>
      <w:lang w:val="en-GB"/>
    </w:rPr>
  </w:style>
  <w:style w:type="paragraph" w:customStyle="1" w:styleId="Normal-bullet1">
    <w:name w:val="Normal-bullet1"/>
    <w:basedOn w:val="Normal"/>
    <w:rsid w:val="005246A0"/>
    <w:pPr>
      <w:widowControl w:val="0"/>
      <w:numPr>
        <w:numId w:val="26"/>
      </w:numPr>
      <w:tabs>
        <w:tab w:val="left" w:pos="432"/>
        <w:tab w:val="left" w:pos="1152"/>
        <w:tab w:val="left" w:pos="1440"/>
      </w:tabs>
      <w:spacing w:after="0" w:line="240" w:lineRule="auto"/>
      <w:jc w:val="both"/>
    </w:pPr>
    <w:rPr>
      <w:rFonts w:ascii="Times New Roman" w:eastAsia="Times New Roman" w:hAnsi="Times New Roman" w:cs="Times New Roman"/>
      <w:spacing w:val="-8"/>
      <w:sz w:val="24"/>
      <w:szCs w:val="20"/>
      <w:lang w:val="en-GB" w:eastAsia="en-GB"/>
    </w:rPr>
  </w:style>
  <w:style w:type="character" w:customStyle="1" w:styleId="rvts3">
    <w:name w:val="rvts3"/>
    <w:rsid w:val="005246A0"/>
    <w:rPr>
      <w:b/>
      <w:bCs/>
      <w:color w:val="191919"/>
    </w:rPr>
  </w:style>
  <w:style w:type="character" w:customStyle="1" w:styleId="rvts4">
    <w:name w:val="rvts4"/>
    <w:rsid w:val="005246A0"/>
  </w:style>
  <w:style w:type="paragraph" w:customStyle="1" w:styleId="instruct">
    <w:name w:val="instruct"/>
    <w:basedOn w:val="Normal"/>
    <w:rsid w:val="00AE72AB"/>
    <w:pPr>
      <w:widowControl w:val="0"/>
      <w:autoSpaceDE w:val="0"/>
      <w:autoSpaceDN w:val="0"/>
      <w:adjustRightInd w:val="0"/>
      <w:spacing w:before="40" w:after="40" w:line="240" w:lineRule="auto"/>
    </w:pPr>
    <w:rPr>
      <w:rFonts w:ascii="Arial" w:eastAsia="Times New Roman" w:hAnsi="Arial" w:cs="Arial"/>
      <w:i/>
      <w:iCs/>
      <w:sz w:val="20"/>
      <w:szCs w:val="21"/>
      <w:shd w:val="clear" w:color="auto" w:fill="E0E0E0"/>
      <w:lang w:eastAsia="sk-SK"/>
    </w:rPr>
  </w:style>
  <w:style w:type="paragraph" w:customStyle="1" w:styleId="bullet1">
    <w:name w:val="bullet1"/>
    <w:basedOn w:val="Normal"/>
    <w:rsid w:val="005246A0"/>
    <w:pPr>
      <w:numPr>
        <w:numId w:val="27"/>
      </w:numPr>
      <w:spacing w:before="40" w:after="40" w:line="240" w:lineRule="auto"/>
    </w:pPr>
    <w:rPr>
      <w:rFonts w:ascii="Trebuchet MS" w:eastAsia="Times New Roman" w:hAnsi="Trebuchet MS" w:cs="Times New Roman"/>
      <w:sz w:val="20"/>
      <w:szCs w:val="24"/>
    </w:rPr>
  </w:style>
  <w:style w:type="table" w:styleId="TableColumns3">
    <w:name w:val="Table Columns 3"/>
    <w:basedOn w:val="TableNormal"/>
    <w:rsid w:val="005246A0"/>
    <w:pPr>
      <w:spacing w:after="0" w:line="240" w:lineRule="auto"/>
    </w:pPr>
    <w:rPr>
      <w:rFonts w:ascii="Times New Roman" w:eastAsia="Times New Roman" w:hAnsi="Times New Roman" w:cs="Times New Roman"/>
      <w:b/>
      <w:bCs/>
      <w:sz w:val="20"/>
      <w:szCs w:val="20"/>
      <w:lang w:eastAsia="ro-RO"/>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Grid3">
    <w:name w:val="Table Grid 3"/>
    <w:basedOn w:val="TableNormal"/>
    <w:rsid w:val="005246A0"/>
    <w:pPr>
      <w:spacing w:after="0" w:line="240" w:lineRule="auto"/>
    </w:pPr>
    <w:rPr>
      <w:rFonts w:ascii="Times New Roman" w:eastAsia="Times New Roman" w:hAnsi="Times New Roman" w:cs="Times New Roman"/>
      <w:sz w:val="20"/>
      <w:szCs w:val="20"/>
      <w:lang w:eastAsia="ro-RO"/>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7">
    <w:name w:val="Table Grid 7"/>
    <w:basedOn w:val="TableNormal"/>
    <w:rsid w:val="005246A0"/>
    <w:pPr>
      <w:spacing w:after="0" w:line="240" w:lineRule="auto"/>
    </w:pPr>
    <w:rPr>
      <w:rFonts w:ascii="Times New Roman" w:eastAsia="Times New Roman" w:hAnsi="Times New Roman" w:cs="Times New Roman"/>
      <w:b/>
      <w:bCs/>
      <w:sz w:val="20"/>
      <w:szCs w:val="20"/>
      <w:lang w:eastAsia="ro-RO"/>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List5">
    <w:name w:val="Table List 5"/>
    <w:basedOn w:val="TableNormal"/>
    <w:rsid w:val="005246A0"/>
    <w:pPr>
      <w:spacing w:after="0" w:line="240" w:lineRule="auto"/>
    </w:pPr>
    <w:rPr>
      <w:rFonts w:ascii="Times New Roman" w:eastAsia="Times New Roman" w:hAnsi="Times New Roman" w:cs="Times New Roman"/>
      <w:sz w:val="20"/>
      <w:szCs w:val="20"/>
      <w:lang w:eastAsia="ro-RO"/>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Theme">
    <w:name w:val="Table Theme"/>
    <w:basedOn w:val="TableNormal"/>
    <w:rsid w:val="005246A0"/>
    <w:pPr>
      <w:spacing w:after="0" w:line="240" w:lineRule="auto"/>
    </w:pPr>
    <w:rPr>
      <w:rFonts w:ascii="Times New Roman" w:eastAsia="Times New Roman" w:hAnsi="Times New Roman" w:cs="Times New Roman"/>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nt0">
    <w:name w:val="font0"/>
    <w:basedOn w:val="Normal"/>
    <w:rsid w:val="005246A0"/>
    <w:pPr>
      <w:spacing w:before="100" w:beforeAutospacing="1" w:after="100" w:afterAutospacing="1" w:line="240" w:lineRule="auto"/>
    </w:pPr>
    <w:rPr>
      <w:rFonts w:ascii="Calibri" w:eastAsia="Times New Roman" w:hAnsi="Calibri" w:cs="Times New Roman"/>
      <w:color w:val="000000"/>
      <w:lang w:eastAsia="ro-RO"/>
    </w:rPr>
  </w:style>
  <w:style w:type="paragraph" w:customStyle="1" w:styleId="font5">
    <w:name w:val="font5"/>
    <w:basedOn w:val="Normal"/>
    <w:rsid w:val="005246A0"/>
    <w:pPr>
      <w:spacing w:before="100" w:beforeAutospacing="1" w:after="100" w:afterAutospacing="1" w:line="240" w:lineRule="auto"/>
    </w:pPr>
    <w:rPr>
      <w:rFonts w:ascii="Calibri" w:eastAsia="Times New Roman" w:hAnsi="Calibri" w:cs="Times New Roman"/>
      <w:b/>
      <w:bCs/>
      <w:color w:val="000000"/>
      <w:lang w:eastAsia="ro-RO"/>
    </w:rPr>
  </w:style>
  <w:style w:type="paragraph" w:customStyle="1" w:styleId="font6">
    <w:name w:val="font6"/>
    <w:basedOn w:val="Normal"/>
    <w:rsid w:val="005246A0"/>
    <w:pPr>
      <w:spacing w:before="100" w:beforeAutospacing="1" w:after="100" w:afterAutospacing="1" w:line="240" w:lineRule="auto"/>
    </w:pPr>
    <w:rPr>
      <w:rFonts w:ascii="Calibri" w:eastAsia="Times New Roman" w:hAnsi="Calibri" w:cs="Times New Roman"/>
      <w:lang w:eastAsia="ro-RO"/>
    </w:rPr>
  </w:style>
  <w:style w:type="paragraph" w:customStyle="1" w:styleId="font7">
    <w:name w:val="font7"/>
    <w:basedOn w:val="Normal"/>
    <w:rsid w:val="005246A0"/>
    <w:pPr>
      <w:spacing w:before="100" w:beforeAutospacing="1" w:after="100" w:afterAutospacing="1" w:line="240" w:lineRule="auto"/>
    </w:pPr>
    <w:rPr>
      <w:rFonts w:ascii="Calibri" w:eastAsia="Times New Roman" w:hAnsi="Calibri" w:cs="Times New Roman"/>
      <w:b/>
      <w:bCs/>
      <w:sz w:val="20"/>
      <w:szCs w:val="20"/>
      <w:lang w:eastAsia="ro-RO"/>
    </w:rPr>
  </w:style>
  <w:style w:type="paragraph" w:customStyle="1" w:styleId="font8">
    <w:name w:val="font8"/>
    <w:basedOn w:val="Normal"/>
    <w:rsid w:val="005246A0"/>
    <w:pPr>
      <w:spacing w:before="100" w:beforeAutospacing="1" w:after="100" w:afterAutospacing="1" w:line="240" w:lineRule="auto"/>
    </w:pPr>
    <w:rPr>
      <w:rFonts w:ascii="Calibri" w:eastAsia="Times New Roman" w:hAnsi="Calibri" w:cs="Times New Roman"/>
      <w:color w:val="000000"/>
      <w:lang w:eastAsia="ro-RO"/>
    </w:rPr>
  </w:style>
  <w:style w:type="paragraph" w:customStyle="1" w:styleId="font9">
    <w:name w:val="font9"/>
    <w:basedOn w:val="Normal"/>
    <w:rsid w:val="005246A0"/>
    <w:pPr>
      <w:spacing w:before="100" w:beforeAutospacing="1" w:after="100" w:afterAutospacing="1" w:line="240" w:lineRule="auto"/>
    </w:pPr>
    <w:rPr>
      <w:rFonts w:ascii="Calibri" w:eastAsia="Times New Roman" w:hAnsi="Calibri" w:cs="Times New Roman"/>
      <w:lang w:eastAsia="ro-RO"/>
    </w:rPr>
  </w:style>
  <w:style w:type="paragraph" w:customStyle="1" w:styleId="font10">
    <w:name w:val="font10"/>
    <w:basedOn w:val="Normal"/>
    <w:rsid w:val="005246A0"/>
    <w:pPr>
      <w:spacing w:before="100" w:beforeAutospacing="1" w:after="100" w:afterAutospacing="1" w:line="240" w:lineRule="auto"/>
    </w:pPr>
    <w:rPr>
      <w:rFonts w:ascii="Calibri" w:eastAsia="Times New Roman" w:hAnsi="Calibri" w:cs="Times New Roman"/>
      <w:b/>
      <w:bCs/>
      <w:color w:val="000000"/>
      <w:lang w:eastAsia="ro-RO"/>
    </w:rPr>
  </w:style>
  <w:style w:type="paragraph" w:customStyle="1" w:styleId="font11">
    <w:name w:val="font11"/>
    <w:basedOn w:val="Normal"/>
    <w:rsid w:val="005246A0"/>
    <w:pPr>
      <w:spacing w:before="100" w:beforeAutospacing="1" w:after="100" w:afterAutospacing="1" w:line="240" w:lineRule="auto"/>
    </w:pPr>
    <w:rPr>
      <w:rFonts w:ascii="Calibri" w:eastAsia="Times New Roman" w:hAnsi="Calibri" w:cs="Times New Roman"/>
      <w:lang w:eastAsia="ro-RO"/>
    </w:rPr>
  </w:style>
  <w:style w:type="paragraph" w:customStyle="1" w:styleId="font12">
    <w:name w:val="font12"/>
    <w:basedOn w:val="Normal"/>
    <w:rsid w:val="005246A0"/>
    <w:pPr>
      <w:spacing w:before="100" w:beforeAutospacing="1" w:after="100" w:afterAutospacing="1" w:line="240" w:lineRule="auto"/>
    </w:pPr>
    <w:rPr>
      <w:rFonts w:ascii="Calibri" w:eastAsia="Times New Roman" w:hAnsi="Calibri" w:cs="Times New Roman"/>
      <w:color w:val="FF0000"/>
      <w:sz w:val="20"/>
      <w:szCs w:val="20"/>
      <w:lang w:eastAsia="ro-RO"/>
    </w:rPr>
  </w:style>
  <w:style w:type="paragraph" w:customStyle="1" w:styleId="font13">
    <w:name w:val="font13"/>
    <w:basedOn w:val="Normal"/>
    <w:rsid w:val="005246A0"/>
    <w:pPr>
      <w:spacing w:before="100" w:beforeAutospacing="1" w:after="100" w:afterAutospacing="1" w:line="240" w:lineRule="auto"/>
    </w:pPr>
    <w:rPr>
      <w:rFonts w:ascii="Calibri" w:eastAsia="Times New Roman" w:hAnsi="Calibri" w:cs="Times New Roman"/>
      <w:lang w:eastAsia="ro-RO"/>
    </w:rPr>
  </w:style>
  <w:style w:type="paragraph" w:customStyle="1" w:styleId="xl66">
    <w:name w:val="xl66"/>
    <w:basedOn w:val="Normal"/>
    <w:rsid w:val="005246A0"/>
    <w:pPr>
      <w:shd w:val="clear" w:color="000000" w:fill="DCE6F1"/>
      <w:spacing w:before="100" w:beforeAutospacing="1" w:after="100" w:afterAutospacing="1" w:line="240" w:lineRule="auto"/>
    </w:pPr>
    <w:rPr>
      <w:rFonts w:ascii="Times New Roman" w:eastAsia="Times New Roman" w:hAnsi="Times New Roman" w:cs="Times New Roman"/>
      <w:sz w:val="24"/>
      <w:szCs w:val="24"/>
      <w:lang w:eastAsia="ro-RO"/>
    </w:rPr>
  </w:style>
  <w:style w:type="paragraph" w:customStyle="1" w:styleId="xl67">
    <w:name w:val="xl67"/>
    <w:basedOn w:val="Normal"/>
    <w:rsid w:val="005246A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Calibri" w:eastAsia="Times New Roman" w:hAnsi="Calibri" w:cs="Times New Roman"/>
      <w:sz w:val="20"/>
      <w:szCs w:val="20"/>
      <w:lang w:eastAsia="ro-RO"/>
    </w:rPr>
  </w:style>
  <w:style w:type="paragraph" w:customStyle="1" w:styleId="xl68">
    <w:name w:val="xl68"/>
    <w:basedOn w:val="Normal"/>
    <w:rsid w:val="005246A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Calibri" w:eastAsia="Times New Roman" w:hAnsi="Calibri" w:cs="Times New Roman"/>
      <w:color w:val="FF0000"/>
      <w:sz w:val="20"/>
      <w:szCs w:val="20"/>
      <w:lang w:eastAsia="ro-RO"/>
    </w:rPr>
  </w:style>
  <w:style w:type="paragraph" w:customStyle="1" w:styleId="xl69">
    <w:name w:val="xl69"/>
    <w:basedOn w:val="Normal"/>
    <w:rsid w:val="005246A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Calibri" w:eastAsia="Times New Roman" w:hAnsi="Calibri" w:cs="Times New Roman"/>
      <w:color w:val="FF0000"/>
      <w:sz w:val="20"/>
      <w:szCs w:val="20"/>
      <w:lang w:eastAsia="ro-RO"/>
    </w:rPr>
  </w:style>
  <w:style w:type="paragraph" w:customStyle="1" w:styleId="xl70">
    <w:name w:val="xl70"/>
    <w:basedOn w:val="Normal"/>
    <w:rsid w:val="005246A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Calibri" w:eastAsia="Times New Roman" w:hAnsi="Calibri" w:cs="Times New Roman"/>
      <w:color w:val="FF0000"/>
      <w:sz w:val="20"/>
      <w:szCs w:val="20"/>
      <w:lang w:eastAsia="ro-RO"/>
    </w:rPr>
  </w:style>
  <w:style w:type="paragraph" w:customStyle="1" w:styleId="xl71">
    <w:name w:val="xl71"/>
    <w:basedOn w:val="Normal"/>
    <w:rsid w:val="005246A0"/>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line="240" w:lineRule="auto"/>
      <w:textAlignment w:val="top"/>
    </w:pPr>
    <w:rPr>
      <w:rFonts w:ascii="Calibri" w:eastAsia="Times New Roman" w:hAnsi="Calibri" w:cs="Times New Roman"/>
      <w:sz w:val="20"/>
      <w:szCs w:val="20"/>
      <w:lang w:eastAsia="ro-RO"/>
    </w:rPr>
  </w:style>
  <w:style w:type="paragraph" w:customStyle="1" w:styleId="xl72">
    <w:name w:val="xl72"/>
    <w:basedOn w:val="Normal"/>
    <w:rsid w:val="005246A0"/>
    <w:pPr>
      <w:shd w:val="clear" w:color="000000" w:fill="DCE6F1"/>
      <w:spacing w:before="100" w:beforeAutospacing="1" w:after="100" w:afterAutospacing="1" w:line="240" w:lineRule="auto"/>
    </w:pPr>
    <w:rPr>
      <w:rFonts w:ascii="Calibri" w:eastAsia="Times New Roman" w:hAnsi="Calibri" w:cs="Times New Roman"/>
      <w:color w:val="D9D9D9"/>
      <w:sz w:val="24"/>
      <w:szCs w:val="24"/>
      <w:lang w:eastAsia="ro-RO"/>
    </w:rPr>
  </w:style>
  <w:style w:type="paragraph" w:customStyle="1" w:styleId="xl73">
    <w:name w:val="xl73"/>
    <w:basedOn w:val="Normal"/>
    <w:rsid w:val="005246A0"/>
    <w:pPr>
      <w:shd w:val="clear" w:color="000000" w:fill="DCE6F1"/>
      <w:spacing w:before="100" w:beforeAutospacing="1" w:after="100" w:afterAutospacing="1" w:line="240" w:lineRule="auto"/>
    </w:pPr>
    <w:rPr>
      <w:rFonts w:ascii="Times New Roman" w:eastAsia="Times New Roman" w:hAnsi="Times New Roman" w:cs="Times New Roman"/>
      <w:sz w:val="24"/>
      <w:szCs w:val="24"/>
      <w:lang w:eastAsia="ro-RO"/>
    </w:rPr>
  </w:style>
  <w:style w:type="paragraph" w:customStyle="1" w:styleId="xl74">
    <w:name w:val="xl74"/>
    <w:basedOn w:val="Normal"/>
    <w:rsid w:val="005246A0"/>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line="240" w:lineRule="auto"/>
    </w:pPr>
    <w:rPr>
      <w:rFonts w:ascii="Calibri" w:eastAsia="Times New Roman" w:hAnsi="Calibri" w:cs="Times New Roman"/>
      <w:b/>
      <w:bCs/>
      <w:sz w:val="24"/>
      <w:szCs w:val="24"/>
      <w:lang w:eastAsia="ro-RO"/>
    </w:rPr>
  </w:style>
  <w:style w:type="paragraph" w:customStyle="1" w:styleId="xl75">
    <w:name w:val="xl75"/>
    <w:basedOn w:val="Normal"/>
    <w:rsid w:val="005246A0"/>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line="240" w:lineRule="auto"/>
    </w:pPr>
    <w:rPr>
      <w:rFonts w:ascii="Calibri" w:eastAsia="Times New Roman" w:hAnsi="Calibri" w:cs="Times New Roman"/>
      <w:b/>
      <w:bCs/>
      <w:sz w:val="24"/>
      <w:szCs w:val="24"/>
      <w:lang w:eastAsia="ro-RO"/>
    </w:rPr>
  </w:style>
  <w:style w:type="paragraph" w:customStyle="1" w:styleId="xl76">
    <w:name w:val="xl76"/>
    <w:basedOn w:val="Normal"/>
    <w:rsid w:val="005246A0"/>
    <w:pPr>
      <w:spacing w:before="100" w:beforeAutospacing="1" w:after="100" w:afterAutospacing="1" w:line="240" w:lineRule="auto"/>
    </w:pPr>
    <w:rPr>
      <w:rFonts w:ascii="Calibri" w:eastAsia="Times New Roman" w:hAnsi="Calibri" w:cs="Times New Roman"/>
      <w:b/>
      <w:bCs/>
      <w:sz w:val="24"/>
      <w:szCs w:val="24"/>
      <w:lang w:eastAsia="ro-RO"/>
    </w:rPr>
  </w:style>
  <w:style w:type="paragraph" w:customStyle="1" w:styleId="xl77">
    <w:name w:val="xl77"/>
    <w:basedOn w:val="Normal"/>
    <w:rsid w:val="005246A0"/>
    <w:pPr>
      <w:shd w:val="clear" w:color="000000" w:fill="DCE6F1"/>
      <w:spacing w:before="100" w:beforeAutospacing="1" w:after="100" w:afterAutospacing="1" w:line="240" w:lineRule="auto"/>
    </w:pPr>
    <w:rPr>
      <w:rFonts w:ascii="Calibri" w:eastAsia="Times New Roman" w:hAnsi="Calibri" w:cs="Times New Roman"/>
      <w:b/>
      <w:bCs/>
      <w:color w:val="000000"/>
      <w:sz w:val="24"/>
      <w:szCs w:val="24"/>
      <w:lang w:eastAsia="ro-RO"/>
    </w:rPr>
  </w:style>
  <w:style w:type="paragraph" w:customStyle="1" w:styleId="xl78">
    <w:name w:val="xl78"/>
    <w:basedOn w:val="Normal"/>
    <w:rsid w:val="005246A0"/>
    <w:pPr>
      <w:shd w:val="clear" w:color="000000" w:fill="DCE6F1"/>
      <w:spacing w:before="100" w:beforeAutospacing="1" w:after="100" w:afterAutospacing="1" w:line="240" w:lineRule="auto"/>
    </w:pPr>
    <w:rPr>
      <w:rFonts w:ascii="Times New Roman" w:eastAsia="Times New Roman" w:hAnsi="Times New Roman" w:cs="Times New Roman"/>
      <w:sz w:val="24"/>
      <w:szCs w:val="24"/>
      <w:lang w:eastAsia="ro-RO"/>
    </w:rPr>
  </w:style>
  <w:style w:type="paragraph" w:customStyle="1" w:styleId="xl79">
    <w:name w:val="xl79"/>
    <w:basedOn w:val="Normal"/>
    <w:rsid w:val="005246A0"/>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line="240" w:lineRule="auto"/>
      <w:jc w:val="center"/>
      <w:textAlignment w:val="center"/>
    </w:pPr>
    <w:rPr>
      <w:rFonts w:ascii="Calibri" w:eastAsia="Times New Roman" w:hAnsi="Calibri" w:cs="Times New Roman"/>
      <w:b/>
      <w:bCs/>
      <w:sz w:val="20"/>
      <w:szCs w:val="20"/>
      <w:lang w:eastAsia="ro-RO"/>
    </w:rPr>
  </w:style>
  <w:style w:type="paragraph" w:customStyle="1" w:styleId="xl80">
    <w:name w:val="xl80"/>
    <w:basedOn w:val="Normal"/>
    <w:rsid w:val="005246A0"/>
    <w:pPr>
      <w:pBdr>
        <w:top w:val="single" w:sz="4" w:space="0" w:color="auto"/>
        <w:left w:val="single" w:sz="4" w:space="0" w:color="auto"/>
        <w:right w:val="single" w:sz="4" w:space="0" w:color="auto"/>
      </w:pBdr>
      <w:shd w:val="clear" w:color="000000" w:fill="DCE6F1"/>
      <w:spacing w:before="100" w:beforeAutospacing="1" w:after="100" w:afterAutospacing="1" w:line="240" w:lineRule="auto"/>
      <w:jc w:val="center"/>
      <w:textAlignment w:val="center"/>
    </w:pPr>
    <w:rPr>
      <w:rFonts w:ascii="Calibri" w:eastAsia="Times New Roman" w:hAnsi="Calibri" w:cs="Times New Roman"/>
      <w:b/>
      <w:bCs/>
      <w:sz w:val="20"/>
      <w:szCs w:val="20"/>
      <w:lang w:eastAsia="ro-RO"/>
    </w:rPr>
  </w:style>
  <w:style w:type="paragraph" w:customStyle="1" w:styleId="xl81">
    <w:name w:val="xl81"/>
    <w:basedOn w:val="Normal"/>
    <w:rsid w:val="005246A0"/>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line="240" w:lineRule="auto"/>
      <w:jc w:val="center"/>
      <w:textAlignment w:val="center"/>
    </w:pPr>
    <w:rPr>
      <w:rFonts w:ascii="Calibri" w:eastAsia="Times New Roman" w:hAnsi="Calibri" w:cs="Times New Roman"/>
      <w:b/>
      <w:bCs/>
      <w:color w:val="FF0000"/>
      <w:sz w:val="20"/>
      <w:szCs w:val="20"/>
      <w:lang w:eastAsia="ro-RO"/>
    </w:rPr>
  </w:style>
  <w:style w:type="paragraph" w:customStyle="1" w:styleId="xl82">
    <w:name w:val="xl82"/>
    <w:basedOn w:val="Normal"/>
    <w:rsid w:val="005246A0"/>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line="240" w:lineRule="auto"/>
    </w:pPr>
    <w:rPr>
      <w:rFonts w:ascii="Times New Roman" w:eastAsia="Times New Roman" w:hAnsi="Times New Roman" w:cs="Times New Roman"/>
      <w:sz w:val="24"/>
      <w:szCs w:val="24"/>
      <w:lang w:eastAsia="ro-RO"/>
    </w:rPr>
  </w:style>
  <w:style w:type="paragraph" w:customStyle="1" w:styleId="xl83">
    <w:name w:val="xl83"/>
    <w:basedOn w:val="Normal"/>
    <w:rsid w:val="005246A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Calibri" w:eastAsia="Times New Roman" w:hAnsi="Calibri" w:cs="Times New Roman"/>
      <w:color w:val="000000"/>
      <w:sz w:val="20"/>
      <w:szCs w:val="20"/>
      <w:lang w:eastAsia="ro-RO"/>
    </w:rPr>
  </w:style>
  <w:style w:type="paragraph" w:customStyle="1" w:styleId="xl84">
    <w:name w:val="xl84"/>
    <w:basedOn w:val="Normal"/>
    <w:rsid w:val="005246A0"/>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line="240" w:lineRule="auto"/>
      <w:textAlignment w:val="top"/>
    </w:pPr>
    <w:rPr>
      <w:rFonts w:ascii="Calibri" w:eastAsia="Times New Roman" w:hAnsi="Calibri" w:cs="Times New Roman"/>
      <w:color w:val="000000"/>
      <w:sz w:val="20"/>
      <w:szCs w:val="20"/>
      <w:lang w:eastAsia="ro-RO"/>
    </w:rPr>
  </w:style>
  <w:style w:type="paragraph" w:customStyle="1" w:styleId="xl85">
    <w:name w:val="xl85"/>
    <w:basedOn w:val="Normal"/>
    <w:rsid w:val="005246A0"/>
    <w:pPr>
      <w:shd w:val="clear" w:color="000000" w:fill="DCE6F1"/>
      <w:spacing w:before="100" w:beforeAutospacing="1" w:after="100" w:afterAutospacing="1" w:line="240" w:lineRule="auto"/>
    </w:pPr>
    <w:rPr>
      <w:rFonts w:ascii="Calibri" w:eastAsia="Times New Roman" w:hAnsi="Calibri" w:cs="Times New Roman"/>
      <w:color w:val="D9D9D9"/>
      <w:sz w:val="24"/>
      <w:szCs w:val="24"/>
      <w:lang w:eastAsia="ro-RO"/>
    </w:rPr>
  </w:style>
  <w:style w:type="paragraph" w:customStyle="1" w:styleId="xl86">
    <w:name w:val="xl86"/>
    <w:basedOn w:val="Normal"/>
    <w:rsid w:val="005246A0"/>
    <w:pPr>
      <w:shd w:val="clear" w:color="000000" w:fill="DCE6F1"/>
      <w:spacing w:before="100" w:beforeAutospacing="1" w:after="100" w:afterAutospacing="1" w:line="240" w:lineRule="auto"/>
    </w:pPr>
    <w:rPr>
      <w:rFonts w:ascii="Times New Roman" w:eastAsia="Times New Roman" w:hAnsi="Times New Roman" w:cs="Times New Roman"/>
      <w:sz w:val="24"/>
      <w:szCs w:val="24"/>
      <w:lang w:eastAsia="ro-RO"/>
    </w:rPr>
  </w:style>
  <w:style w:type="paragraph" w:customStyle="1" w:styleId="xl87">
    <w:name w:val="xl87"/>
    <w:basedOn w:val="Normal"/>
    <w:rsid w:val="005246A0"/>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line="240" w:lineRule="auto"/>
    </w:pPr>
    <w:rPr>
      <w:rFonts w:ascii="Calibri" w:eastAsia="Times New Roman" w:hAnsi="Calibri" w:cs="Times New Roman"/>
      <w:b/>
      <w:bCs/>
      <w:color w:val="000000"/>
      <w:sz w:val="24"/>
      <w:szCs w:val="24"/>
      <w:lang w:eastAsia="ro-RO"/>
    </w:rPr>
  </w:style>
  <w:style w:type="paragraph" w:customStyle="1" w:styleId="xl88">
    <w:name w:val="xl88"/>
    <w:basedOn w:val="Normal"/>
    <w:rsid w:val="005246A0"/>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line="240" w:lineRule="auto"/>
    </w:pPr>
    <w:rPr>
      <w:rFonts w:ascii="Calibri" w:eastAsia="Times New Roman" w:hAnsi="Calibri" w:cs="Times New Roman"/>
      <w:b/>
      <w:bCs/>
      <w:color w:val="000000"/>
      <w:sz w:val="24"/>
      <w:szCs w:val="24"/>
      <w:lang w:eastAsia="ro-RO"/>
    </w:rPr>
  </w:style>
  <w:style w:type="paragraph" w:customStyle="1" w:styleId="xl89">
    <w:name w:val="xl89"/>
    <w:basedOn w:val="Normal"/>
    <w:rsid w:val="005246A0"/>
    <w:pPr>
      <w:spacing w:before="100" w:beforeAutospacing="1" w:after="100" w:afterAutospacing="1" w:line="240" w:lineRule="auto"/>
    </w:pPr>
    <w:rPr>
      <w:rFonts w:ascii="Calibri" w:eastAsia="Times New Roman" w:hAnsi="Calibri" w:cs="Times New Roman"/>
      <w:b/>
      <w:bCs/>
      <w:color w:val="000000"/>
      <w:sz w:val="24"/>
      <w:szCs w:val="24"/>
      <w:lang w:eastAsia="ro-RO"/>
    </w:rPr>
  </w:style>
  <w:style w:type="paragraph" w:customStyle="1" w:styleId="xl90">
    <w:name w:val="xl90"/>
    <w:basedOn w:val="Normal"/>
    <w:rsid w:val="005246A0"/>
    <w:pPr>
      <w:spacing w:before="100" w:beforeAutospacing="1" w:after="100" w:afterAutospacing="1" w:line="240" w:lineRule="auto"/>
      <w:textAlignment w:val="top"/>
    </w:pPr>
    <w:rPr>
      <w:rFonts w:ascii="Times New Roman" w:eastAsia="Times New Roman" w:hAnsi="Times New Roman" w:cs="Times New Roman"/>
      <w:sz w:val="24"/>
      <w:szCs w:val="24"/>
      <w:lang w:eastAsia="ro-RO"/>
    </w:rPr>
  </w:style>
  <w:style w:type="paragraph" w:customStyle="1" w:styleId="xl91">
    <w:name w:val="xl91"/>
    <w:basedOn w:val="Normal"/>
    <w:rsid w:val="005246A0"/>
    <w:pPr>
      <w:spacing w:before="100" w:beforeAutospacing="1" w:after="100" w:afterAutospacing="1" w:line="240" w:lineRule="auto"/>
    </w:pPr>
    <w:rPr>
      <w:rFonts w:ascii="Times New Roman" w:eastAsia="Times New Roman" w:hAnsi="Times New Roman" w:cs="Times New Roman"/>
      <w:sz w:val="24"/>
      <w:szCs w:val="24"/>
      <w:lang w:eastAsia="ro-RO"/>
    </w:rPr>
  </w:style>
  <w:style w:type="paragraph" w:customStyle="1" w:styleId="xl92">
    <w:name w:val="xl92"/>
    <w:basedOn w:val="Normal"/>
    <w:rsid w:val="005246A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Calibri" w:eastAsia="Times New Roman" w:hAnsi="Calibri" w:cs="Times New Roman"/>
      <w:color w:val="FF0000"/>
      <w:sz w:val="20"/>
      <w:szCs w:val="20"/>
      <w:lang w:eastAsia="ro-RO"/>
    </w:rPr>
  </w:style>
  <w:style w:type="paragraph" w:customStyle="1" w:styleId="xl93">
    <w:name w:val="xl93"/>
    <w:basedOn w:val="Normal"/>
    <w:rsid w:val="005246A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Calibri" w:eastAsia="Times New Roman" w:hAnsi="Calibri" w:cs="Times New Roman"/>
      <w:color w:val="FF0000"/>
      <w:sz w:val="20"/>
      <w:szCs w:val="20"/>
      <w:lang w:eastAsia="ro-RO"/>
    </w:rPr>
  </w:style>
  <w:style w:type="paragraph" w:customStyle="1" w:styleId="xl94">
    <w:name w:val="xl94"/>
    <w:basedOn w:val="Normal"/>
    <w:rsid w:val="005246A0"/>
    <w:pPr>
      <w:spacing w:before="100" w:beforeAutospacing="1" w:after="100" w:afterAutospacing="1" w:line="240" w:lineRule="auto"/>
    </w:pPr>
    <w:rPr>
      <w:rFonts w:ascii="Calibri" w:eastAsia="Times New Roman" w:hAnsi="Calibri" w:cs="Times New Roman"/>
      <w:sz w:val="24"/>
      <w:szCs w:val="24"/>
      <w:lang w:eastAsia="ro-RO"/>
    </w:rPr>
  </w:style>
  <w:style w:type="paragraph" w:customStyle="1" w:styleId="xl95">
    <w:name w:val="xl95"/>
    <w:basedOn w:val="Normal"/>
    <w:rsid w:val="005246A0"/>
    <w:pPr>
      <w:spacing w:before="100" w:beforeAutospacing="1" w:after="100" w:afterAutospacing="1" w:line="240" w:lineRule="auto"/>
    </w:pPr>
    <w:rPr>
      <w:rFonts w:ascii="Calibri" w:eastAsia="Times New Roman" w:hAnsi="Calibri" w:cs="Times New Roman"/>
      <w:sz w:val="24"/>
      <w:szCs w:val="24"/>
      <w:lang w:eastAsia="ro-RO"/>
    </w:rPr>
  </w:style>
  <w:style w:type="paragraph" w:customStyle="1" w:styleId="xl96">
    <w:name w:val="xl96"/>
    <w:basedOn w:val="Normal"/>
    <w:rsid w:val="005246A0"/>
    <w:pPr>
      <w:spacing w:before="100" w:beforeAutospacing="1" w:after="100" w:afterAutospacing="1" w:line="240" w:lineRule="auto"/>
    </w:pPr>
    <w:rPr>
      <w:rFonts w:ascii="Calibri" w:eastAsia="Times New Roman" w:hAnsi="Calibri" w:cs="Times New Roman"/>
      <w:i/>
      <w:iCs/>
      <w:sz w:val="24"/>
      <w:szCs w:val="24"/>
      <w:lang w:eastAsia="ro-RO"/>
    </w:rPr>
  </w:style>
  <w:style w:type="paragraph" w:customStyle="1" w:styleId="xl97">
    <w:name w:val="xl97"/>
    <w:basedOn w:val="Normal"/>
    <w:rsid w:val="005246A0"/>
    <w:pPr>
      <w:pBdr>
        <w:top w:val="single" w:sz="4" w:space="0" w:color="auto"/>
        <w:left w:val="single" w:sz="4" w:space="0" w:color="auto"/>
        <w:right w:val="single" w:sz="4" w:space="0" w:color="auto"/>
      </w:pBdr>
      <w:shd w:val="clear" w:color="000000" w:fill="DCE6F1"/>
      <w:spacing w:before="100" w:beforeAutospacing="1" w:after="100" w:afterAutospacing="1" w:line="240" w:lineRule="auto"/>
      <w:jc w:val="center"/>
      <w:textAlignment w:val="top"/>
    </w:pPr>
    <w:rPr>
      <w:rFonts w:ascii="Calibri" w:eastAsia="Times New Roman" w:hAnsi="Calibri" w:cs="Times New Roman"/>
      <w:i/>
      <w:iCs/>
      <w:sz w:val="20"/>
      <w:szCs w:val="20"/>
      <w:lang w:eastAsia="ro-RO"/>
    </w:rPr>
  </w:style>
  <w:style w:type="paragraph" w:customStyle="1" w:styleId="xl98">
    <w:name w:val="xl98"/>
    <w:basedOn w:val="Normal"/>
    <w:rsid w:val="005246A0"/>
    <w:pPr>
      <w:pBdr>
        <w:top w:val="single" w:sz="4" w:space="0" w:color="auto"/>
        <w:left w:val="single" w:sz="4" w:space="0" w:color="auto"/>
        <w:bottom w:val="single" w:sz="4" w:space="0" w:color="auto"/>
      </w:pBdr>
      <w:shd w:val="clear" w:color="000000" w:fill="DCE6F1"/>
      <w:spacing w:before="100" w:beforeAutospacing="1" w:after="100" w:afterAutospacing="1" w:line="240" w:lineRule="auto"/>
      <w:jc w:val="center"/>
    </w:pPr>
    <w:rPr>
      <w:rFonts w:ascii="Calibri" w:eastAsia="Times New Roman" w:hAnsi="Calibri" w:cs="Times New Roman"/>
      <w:b/>
      <w:bCs/>
      <w:sz w:val="24"/>
      <w:szCs w:val="24"/>
      <w:lang w:eastAsia="ro-RO"/>
    </w:rPr>
  </w:style>
  <w:style w:type="paragraph" w:customStyle="1" w:styleId="xl99">
    <w:name w:val="xl99"/>
    <w:basedOn w:val="Normal"/>
    <w:rsid w:val="005246A0"/>
    <w:pPr>
      <w:pBdr>
        <w:top w:val="single" w:sz="4" w:space="0" w:color="auto"/>
        <w:bottom w:val="single" w:sz="4" w:space="0" w:color="auto"/>
      </w:pBdr>
      <w:shd w:val="clear" w:color="000000" w:fill="DCE6F1"/>
      <w:spacing w:before="100" w:beforeAutospacing="1" w:after="100" w:afterAutospacing="1" w:line="240" w:lineRule="auto"/>
      <w:jc w:val="center"/>
    </w:pPr>
    <w:rPr>
      <w:rFonts w:ascii="Calibri" w:eastAsia="Times New Roman" w:hAnsi="Calibri" w:cs="Times New Roman"/>
      <w:b/>
      <w:bCs/>
      <w:sz w:val="24"/>
      <w:szCs w:val="24"/>
      <w:lang w:eastAsia="ro-RO"/>
    </w:rPr>
  </w:style>
  <w:style w:type="paragraph" w:customStyle="1" w:styleId="xl100">
    <w:name w:val="xl100"/>
    <w:basedOn w:val="Normal"/>
    <w:rsid w:val="005246A0"/>
    <w:pPr>
      <w:pBdr>
        <w:top w:val="single" w:sz="4" w:space="0" w:color="auto"/>
        <w:bottom w:val="single" w:sz="4" w:space="0" w:color="auto"/>
        <w:right w:val="single" w:sz="4" w:space="0" w:color="auto"/>
      </w:pBdr>
      <w:shd w:val="clear" w:color="000000" w:fill="DCE6F1"/>
      <w:spacing w:before="100" w:beforeAutospacing="1" w:after="100" w:afterAutospacing="1" w:line="240" w:lineRule="auto"/>
      <w:jc w:val="center"/>
    </w:pPr>
    <w:rPr>
      <w:rFonts w:ascii="Calibri" w:eastAsia="Times New Roman" w:hAnsi="Calibri" w:cs="Times New Roman"/>
      <w:b/>
      <w:bCs/>
      <w:sz w:val="24"/>
      <w:szCs w:val="24"/>
      <w:lang w:eastAsia="ro-RO"/>
    </w:rPr>
  </w:style>
  <w:style w:type="paragraph" w:customStyle="1" w:styleId="xl101">
    <w:name w:val="xl101"/>
    <w:basedOn w:val="Normal"/>
    <w:rsid w:val="005246A0"/>
    <w:pPr>
      <w:shd w:val="clear" w:color="000000" w:fill="DCE6F1"/>
      <w:spacing w:before="100" w:beforeAutospacing="1" w:after="100" w:afterAutospacing="1" w:line="240" w:lineRule="auto"/>
      <w:textAlignment w:val="top"/>
    </w:pPr>
    <w:rPr>
      <w:rFonts w:ascii="Calibri" w:eastAsia="Times New Roman" w:hAnsi="Calibri" w:cs="Times New Roman"/>
      <w:b/>
      <w:bCs/>
      <w:color w:val="000000"/>
      <w:sz w:val="24"/>
      <w:szCs w:val="24"/>
      <w:lang w:eastAsia="ro-RO"/>
    </w:rPr>
  </w:style>
  <w:style w:type="paragraph" w:customStyle="1" w:styleId="xl102">
    <w:name w:val="xl102"/>
    <w:basedOn w:val="Normal"/>
    <w:rsid w:val="005246A0"/>
    <w:pPr>
      <w:pBdr>
        <w:top w:val="single" w:sz="4" w:space="0" w:color="auto"/>
        <w:left w:val="single" w:sz="4" w:space="0" w:color="auto"/>
        <w:bottom w:val="single" w:sz="4" w:space="0" w:color="auto"/>
      </w:pBdr>
      <w:shd w:val="clear" w:color="000000" w:fill="DCE6F1"/>
      <w:spacing w:before="100" w:beforeAutospacing="1" w:after="100" w:afterAutospacing="1" w:line="240" w:lineRule="auto"/>
      <w:jc w:val="center"/>
    </w:pPr>
    <w:rPr>
      <w:rFonts w:ascii="Calibri" w:eastAsia="Times New Roman" w:hAnsi="Calibri" w:cs="Times New Roman"/>
      <w:b/>
      <w:bCs/>
      <w:color w:val="000000"/>
      <w:sz w:val="24"/>
      <w:szCs w:val="24"/>
      <w:lang w:eastAsia="ro-RO"/>
    </w:rPr>
  </w:style>
  <w:style w:type="paragraph" w:customStyle="1" w:styleId="xl103">
    <w:name w:val="xl103"/>
    <w:basedOn w:val="Normal"/>
    <w:rsid w:val="005246A0"/>
    <w:pPr>
      <w:pBdr>
        <w:top w:val="single" w:sz="4" w:space="0" w:color="auto"/>
        <w:bottom w:val="single" w:sz="4" w:space="0" w:color="auto"/>
      </w:pBdr>
      <w:shd w:val="clear" w:color="000000" w:fill="DCE6F1"/>
      <w:spacing w:before="100" w:beforeAutospacing="1" w:after="100" w:afterAutospacing="1" w:line="240" w:lineRule="auto"/>
      <w:jc w:val="center"/>
    </w:pPr>
    <w:rPr>
      <w:rFonts w:ascii="Calibri" w:eastAsia="Times New Roman" w:hAnsi="Calibri" w:cs="Times New Roman"/>
      <w:b/>
      <w:bCs/>
      <w:color w:val="000000"/>
      <w:sz w:val="24"/>
      <w:szCs w:val="24"/>
      <w:lang w:eastAsia="ro-RO"/>
    </w:rPr>
  </w:style>
  <w:style w:type="paragraph" w:customStyle="1" w:styleId="xl104">
    <w:name w:val="xl104"/>
    <w:basedOn w:val="Normal"/>
    <w:rsid w:val="005246A0"/>
    <w:pPr>
      <w:pBdr>
        <w:top w:val="single" w:sz="4" w:space="0" w:color="auto"/>
        <w:bottom w:val="single" w:sz="4" w:space="0" w:color="auto"/>
        <w:right w:val="single" w:sz="4" w:space="0" w:color="auto"/>
      </w:pBdr>
      <w:shd w:val="clear" w:color="000000" w:fill="DCE6F1"/>
      <w:spacing w:before="100" w:beforeAutospacing="1" w:after="100" w:afterAutospacing="1" w:line="240" w:lineRule="auto"/>
      <w:jc w:val="center"/>
    </w:pPr>
    <w:rPr>
      <w:rFonts w:ascii="Calibri" w:eastAsia="Times New Roman" w:hAnsi="Calibri" w:cs="Times New Roman"/>
      <w:b/>
      <w:bCs/>
      <w:color w:val="000000"/>
      <w:sz w:val="24"/>
      <w:szCs w:val="24"/>
      <w:lang w:eastAsia="ro-RO"/>
    </w:rPr>
  </w:style>
  <w:style w:type="paragraph" w:customStyle="1" w:styleId="xl105">
    <w:name w:val="xl105"/>
    <w:basedOn w:val="Normal"/>
    <w:rsid w:val="005246A0"/>
    <w:pPr>
      <w:spacing w:before="100" w:beforeAutospacing="1" w:after="100" w:afterAutospacing="1" w:line="240" w:lineRule="auto"/>
      <w:textAlignment w:val="top"/>
    </w:pPr>
    <w:rPr>
      <w:rFonts w:ascii="Calibri" w:eastAsia="Times New Roman" w:hAnsi="Calibri" w:cs="Times New Roman"/>
      <w:sz w:val="24"/>
      <w:szCs w:val="24"/>
      <w:lang w:eastAsia="ro-RO"/>
    </w:rPr>
  </w:style>
  <w:style w:type="paragraph" w:customStyle="1" w:styleId="xl106">
    <w:name w:val="xl106"/>
    <w:basedOn w:val="Normal"/>
    <w:rsid w:val="005246A0"/>
    <w:pPr>
      <w:spacing w:before="100" w:beforeAutospacing="1" w:after="100" w:afterAutospacing="1" w:line="240" w:lineRule="auto"/>
      <w:textAlignment w:val="top"/>
    </w:pPr>
    <w:rPr>
      <w:rFonts w:ascii="Times New Roman" w:eastAsia="Times New Roman" w:hAnsi="Times New Roman" w:cs="Times New Roman"/>
      <w:sz w:val="24"/>
      <w:szCs w:val="24"/>
      <w:lang w:eastAsia="ro-RO"/>
    </w:rPr>
  </w:style>
  <w:style w:type="paragraph" w:customStyle="1" w:styleId="xl107">
    <w:name w:val="xl107"/>
    <w:basedOn w:val="Normal"/>
    <w:rsid w:val="005246A0"/>
    <w:pPr>
      <w:pBdr>
        <w:top w:val="single" w:sz="4" w:space="0" w:color="auto"/>
        <w:left w:val="single" w:sz="4" w:space="0" w:color="auto"/>
        <w:bottom w:val="single" w:sz="4" w:space="0" w:color="auto"/>
      </w:pBdr>
      <w:shd w:val="clear" w:color="000000" w:fill="DCE6F1"/>
      <w:spacing w:before="100" w:beforeAutospacing="1" w:after="100" w:afterAutospacing="1" w:line="240" w:lineRule="auto"/>
      <w:jc w:val="center"/>
    </w:pPr>
    <w:rPr>
      <w:rFonts w:ascii="Calibri" w:eastAsia="Times New Roman" w:hAnsi="Calibri" w:cs="Times New Roman"/>
      <w:b/>
      <w:bCs/>
      <w:sz w:val="24"/>
      <w:szCs w:val="24"/>
      <w:lang w:eastAsia="ro-RO"/>
    </w:rPr>
  </w:style>
  <w:style w:type="paragraph" w:customStyle="1" w:styleId="xl108">
    <w:name w:val="xl108"/>
    <w:basedOn w:val="Normal"/>
    <w:rsid w:val="005246A0"/>
    <w:pPr>
      <w:pBdr>
        <w:top w:val="single" w:sz="4" w:space="0" w:color="auto"/>
        <w:bottom w:val="single" w:sz="4" w:space="0" w:color="auto"/>
      </w:pBdr>
      <w:shd w:val="clear" w:color="000000" w:fill="DCE6F1"/>
      <w:spacing w:before="100" w:beforeAutospacing="1" w:after="100" w:afterAutospacing="1" w:line="240" w:lineRule="auto"/>
      <w:jc w:val="center"/>
    </w:pPr>
    <w:rPr>
      <w:rFonts w:ascii="Calibri" w:eastAsia="Times New Roman" w:hAnsi="Calibri" w:cs="Times New Roman"/>
      <w:b/>
      <w:bCs/>
      <w:sz w:val="24"/>
      <w:szCs w:val="24"/>
      <w:lang w:eastAsia="ro-RO"/>
    </w:rPr>
  </w:style>
  <w:style w:type="paragraph" w:customStyle="1" w:styleId="xl109">
    <w:name w:val="xl109"/>
    <w:basedOn w:val="Normal"/>
    <w:rsid w:val="005246A0"/>
    <w:pPr>
      <w:pBdr>
        <w:top w:val="single" w:sz="4" w:space="0" w:color="auto"/>
        <w:bottom w:val="single" w:sz="4" w:space="0" w:color="auto"/>
        <w:right w:val="single" w:sz="4" w:space="0" w:color="auto"/>
      </w:pBdr>
      <w:shd w:val="clear" w:color="000000" w:fill="DCE6F1"/>
      <w:spacing w:before="100" w:beforeAutospacing="1" w:after="100" w:afterAutospacing="1" w:line="240" w:lineRule="auto"/>
      <w:jc w:val="center"/>
    </w:pPr>
    <w:rPr>
      <w:rFonts w:ascii="Calibri" w:eastAsia="Times New Roman" w:hAnsi="Calibri" w:cs="Times New Roman"/>
      <w:b/>
      <w:bCs/>
      <w:sz w:val="24"/>
      <w:szCs w:val="24"/>
      <w:lang w:eastAsia="ro-RO"/>
    </w:rPr>
  </w:style>
  <w:style w:type="paragraph" w:styleId="Revision">
    <w:name w:val="Revision"/>
    <w:hidden/>
    <w:uiPriority w:val="99"/>
    <w:semiHidden/>
    <w:rsid w:val="005246A0"/>
    <w:pPr>
      <w:spacing w:after="0" w:line="240" w:lineRule="auto"/>
    </w:pPr>
  </w:style>
  <w:style w:type="paragraph" w:styleId="z-TopofForm">
    <w:name w:val="HTML Top of Form"/>
    <w:basedOn w:val="Normal"/>
    <w:next w:val="Normal"/>
    <w:link w:val="z-TopofFormChar"/>
    <w:hidden/>
    <w:uiPriority w:val="99"/>
    <w:semiHidden/>
    <w:unhideWhenUsed/>
    <w:rsid w:val="005246A0"/>
    <w:pPr>
      <w:pBdr>
        <w:bottom w:val="single" w:sz="6" w:space="1" w:color="auto"/>
      </w:pBdr>
      <w:spacing w:after="0" w:line="276" w:lineRule="auto"/>
      <w:jc w:val="center"/>
    </w:pPr>
    <w:rPr>
      <w:rFonts w:ascii="Arial" w:hAnsi="Arial" w:cs="Arial"/>
      <w:vanish/>
      <w:sz w:val="16"/>
      <w:szCs w:val="16"/>
    </w:rPr>
  </w:style>
  <w:style w:type="character" w:customStyle="1" w:styleId="z-TopofFormChar">
    <w:name w:val="z-Top of Form Char"/>
    <w:basedOn w:val="DefaultParagraphFont"/>
    <w:link w:val="z-TopofForm"/>
    <w:uiPriority w:val="99"/>
    <w:semiHidden/>
    <w:rsid w:val="005246A0"/>
    <w:rPr>
      <w:rFonts w:ascii="Arial" w:hAnsi="Arial" w:cs="Arial"/>
      <w:vanish/>
      <w:sz w:val="16"/>
      <w:szCs w:val="16"/>
    </w:rPr>
  </w:style>
  <w:style w:type="paragraph" w:styleId="z-BottomofForm">
    <w:name w:val="HTML Bottom of Form"/>
    <w:basedOn w:val="Normal"/>
    <w:next w:val="Normal"/>
    <w:link w:val="z-BottomofFormChar"/>
    <w:hidden/>
    <w:uiPriority w:val="99"/>
    <w:unhideWhenUsed/>
    <w:rsid w:val="005246A0"/>
    <w:pPr>
      <w:pBdr>
        <w:top w:val="single" w:sz="6" w:space="1" w:color="auto"/>
      </w:pBdr>
      <w:spacing w:after="0" w:line="276" w:lineRule="auto"/>
      <w:jc w:val="center"/>
    </w:pPr>
    <w:rPr>
      <w:rFonts w:ascii="Arial" w:hAnsi="Arial" w:cs="Arial"/>
      <w:vanish/>
      <w:sz w:val="16"/>
      <w:szCs w:val="16"/>
    </w:rPr>
  </w:style>
  <w:style w:type="character" w:customStyle="1" w:styleId="z-BottomofFormChar">
    <w:name w:val="z-Bottom of Form Char"/>
    <w:basedOn w:val="DefaultParagraphFont"/>
    <w:link w:val="z-BottomofForm"/>
    <w:uiPriority w:val="99"/>
    <w:rsid w:val="005246A0"/>
    <w:rPr>
      <w:rFonts w:ascii="Arial" w:hAnsi="Arial" w:cs="Arial"/>
      <w:vanish/>
      <w:sz w:val="16"/>
      <w:szCs w:val="16"/>
    </w:rPr>
  </w:style>
  <w:style w:type="character" w:customStyle="1" w:styleId="ui-column-title1">
    <w:name w:val="ui-column-title1"/>
    <w:basedOn w:val="DefaultParagraphFont"/>
    <w:rsid w:val="005246A0"/>
  </w:style>
  <w:style w:type="character" w:customStyle="1" w:styleId="ui-panel-title2">
    <w:name w:val="ui-panel-title2"/>
    <w:basedOn w:val="DefaultParagraphFont"/>
    <w:rsid w:val="005246A0"/>
  </w:style>
  <w:style w:type="character" w:customStyle="1" w:styleId="ui-clock1">
    <w:name w:val="ui-clock1"/>
    <w:basedOn w:val="DefaultParagraphFont"/>
    <w:rsid w:val="005246A0"/>
    <w:rPr>
      <w:strike w:val="0"/>
      <w:dstrike w:val="0"/>
      <w:u w:val="none"/>
      <w:effect w:val="none"/>
      <w:bdr w:val="none" w:sz="0" w:space="0" w:color="auto" w:frame="1"/>
    </w:rPr>
  </w:style>
  <w:style w:type="character" w:customStyle="1" w:styleId="ui-column-title">
    <w:name w:val="ui-column-title"/>
    <w:basedOn w:val="DefaultParagraphFont"/>
    <w:rsid w:val="005246A0"/>
  </w:style>
  <w:style w:type="character" w:customStyle="1" w:styleId="apple-converted-space">
    <w:name w:val="apple-converted-space"/>
    <w:basedOn w:val="DefaultParagraphFont"/>
    <w:rsid w:val="005246A0"/>
  </w:style>
  <w:style w:type="character" w:customStyle="1" w:styleId="right">
    <w:name w:val="right"/>
    <w:basedOn w:val="DefaultParagraphFont"/>
    <w:rsid w:val="005246A0"/>
  </w:style>
  <w:style w:type="character" w:customStyle="1" w:styleId="ListParagraphChar">
    <w:name w:val="List Paragraph Char"/>
    <w:aliases w:val="Normal bullet 2 Char,List Paragraph1 Char,List1 Char,body 2 Char,List Paragraph11 Char"/>
    <w:basedOn w:val="DefaultParagraphFont"/>
    <w:link w:val="ListParagraph"/>
    <w:uiPriority w:val="34"/>
    <w:locked/>
    <w:rsid w:val="00F916B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Table Columns 3" w:uiPriority="0"/>
    <w:lsdException w:name="Table Grid 3" w:uiPriority="0"/>
    <w:lsdException w:name="Table Grid 7" w:uiPriority="0"/>
    <w:lsdException w:name="Table List 5" w:uiPriority="0"/>
    <w:lsdException w:name="Table Grid" w:semiHidden="0" w:uiPriority="59" w:unhideWhenUsed="0"/>
    <w:lsdException w:name="Table Theme" w:uiPriority="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23934"/>
    <w:pPr>
      <w:spacing w:after="160" w:line="259" w:lineRule="auto"/>
    </w:pPr>
  </w:style>
  <w:style w:type="paragraph" w:styleId="Heading1">
    <w:name w:val="heading 1"/>
    <w:basedOn w:val="Normal"/>
    <w:next w:val="Normal"/>
    <w:link w:val="Heading1Char"/>
    <w:uiPriority w:val="9"/>
    <w:qFormat/>
    <w:rsid w:val="00AE72AB"/>
    <w:pPr>
      <w:keepNext/>
      <w:keepLines/>
      <w:spacing w:before="480" w:after="0" w:line="276" w:lineRule="auto"/>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aliases w:val="Heading 2 Char1,Heading 2 Char Char"/>
    <w:basedOn w:val="Normal"/>
    <w:next w:val="Normal"/>
    <w:link w:val="Heading2Char"/>
    <w:qFormat/>
    <w:rsid w:val="005246A0"/>
    <w:pPr>
      <w:keepNext/>
      <w:spacing w:before="120" w:after="120" w:line="300" w:lineRule="exact"/>
      <w:jc w:val="both"/>
      <w:outlineLvl w:val="1"/>
    </w:pPr>
    <w:rPr>
      <w:rFonts w:ascii="Times New Roman" w:eastAsia="Times New Roman" w:hAnsi="Times New Roman" w:cs="Times New Roman"/>
      <w:b/>
      <w:bCs/>
      <w:i/>
      <w:caps/>
      <w:sz w:val="24"/>
      <w:szCs w:val="28"/>
      <w:lang w:val="x-none" w:eastAsia="x-none"/>
    </w:rPr>
  </w:style>
  <w:style w:type="paragraph" w:styleId="Heading3">
    <w:name w:val="heading 3"/>
    <w:basedOn w:val="Normal"/>
    <w:next w:val="Normal"/>
    <w:link w:val="Heading3Char"/>
    <w:qFormat/>
    <w:rsid w:val="005246A0"/>
    <w:pPr>
      <w:keepNext/>
      <w:spacing w:after="0" w:line="240" w:lineRule="auto"/>
      <w:jc w:val="right"/>
      <w:outlineLvl w:val="2"/>
    </w:pPr>
    <w:rPr>
      <w:rFonts w:ascii="Times New Roman" w:eastAsia="Times New Roman" w:hAnsi="Times New Roman" w:cs="Times New Roman"/>
      <w:i/>
      <w:iCs/>
      <w:sz w:val="28"/>
      <w:szCs w:val="24"/>
    </w:rPr>
  </w:style>
  <w:style w:type="paragraph" w:styleId="Heading4">
    <w:name w:val="heading 4"/>
    <w:basedOn w:val="Normal"/>
    <w:link w:val="Heading4Char"/>
    <w:uiPriority w:val="9"/>
    <w:qFormat/>
    <w:rsid w:val="00AE72AB"/>
    <w:pPr>
      <w:spacing w:before="150" w:after="150" w:line="240" w:lineRule="auto"/>
      <w:outlineLvl w:val="3"/>
    </w:pPr>
    <w:rPr>
      <w:rFonts w:ascii="Segoe UI" w:eastAsia="Times New Roman" w:hAnsi="Segoe UI" w:cs="Segoe UI"/>
      <w:sz w:val="27"/>
      <w:szCs w:val="27"/>
      <w:lang w:eastAsia="ro-RO"/>
    </w:rPr>
  </w:style>
  <w:style w:type="paragraph" w:styleId="Heading5">
    <w:name w:val="heading 5"/>
    <w:basedOn w:val="Normal"/>
    <w:next w:val="Normal"/>
    <w:link w:val="Heading5Char"/>
    <w:qFormat/>
    <w:rsid w:val="005246A0"/>
    <w:pPr>
      <w:keepNext/>
      <w:spacing w:before="120" w:after="0" w:line="300" w:lineRule="exact"/>
      <w:jc w:val="both"/>
      <w:outlineLvl w:val="4"/>
    </w:pPr>
    <w:rPr>
      <w:rFonts w:ascii="Arial" w:eastAsia="Times New Roman" w:hAnsi="Arial" w:cs="Times New Roman"/>
      <w:b/>
      <w:bCs/>
      <w:lang w:eastAsia="x-none"/>
    </w:rPr>
  </w:style>
  <w:style w:type="paragraph" w:styleId="Heading6">
    <w:name w:val="heading 6"/>
    <w:basedOn w:val="Normal"/>
    <w:next w:val="Normal"/>
    <w:link w:val="Heading6Char"/>
    <w:qFormat/>
    <w:rsid w:val="005246A0"/>
    <w:pPr>
      <w:keepNext/>
      <w:spacing w:before="120" w:after="0" w:line="300" w:lineRule="exact"/>
      <w:ind w:left="567" w:hanging="567"/>
      <w:jc w:val="both"/>
      <w:outlineLvl w:val="5"/>
    </w:pPr>
    <w:rPr>
      <w:rFonts w:ascii="Arial" w:eastAsia="Times New Roman" w:hAnsi="Arial" w:cs="Times New Roman"/>
      <w:b/>
      <w:bCs/>
      <w:lang w:eastAsia="x-none"/>
    </w:rPr>
  </w:style>
  <w:style w:type="paragraph" w:styleId="Heading7">
    <w:name w:val="heading 7"/>
    <w:basedOn w:val="Normal"/>
    <w:next w:val="Normal"/>
    <w:link w:val="Heading7Char"/>
    <w:qFormat/>
    <w:rsid w:val="005246A0"/>
    <w:pPr>
      <w:keepNext/>
      <w:spacing w:before="120" w:after="0" w:line="300" w:lineRule="exact"/>
      <w:ind w:right="-143"/>
      <w:jc w:val="both"/>
      <w:outlineLvl w:val="6"/>
    </w:pPr>
    <w:rPr>
      <w:rFonts w:ascii="Arial" w:eastAsia="Times New Roman" w:hAnsi="Arial" w:cs="Times New Roman"/>
      <w:b/>
      <w:bCs/>
      <w:lang w:eastAsia="x-none"/>
    </w:rPr>
  </w:style>
  <w:style w:type="paragraph" w:styleId="Heading8">
    <w:name w:val="heading 8"/>
    <w:basedOn w:val="Normal"/>
    <w:next w:val="Normal"/>
    <w:link w:val="Heading8Char"/>
    <w:qFormat/>
    <w:rsid w:val="005246A0"/>
    <w:pPr>
      <w:keepNext/>
      <w:spacing w:before="120" w:after="0" w:line="300" w:lineRule="exact"/>
      <w:jc w:val="both"/>
      <w:outlineLvl w:val="7"/>
    </w:pPr>
    <w:rPr>
      <w:rFonts w:ascii="Arial" w:eastAsia="Times New Roman" w:hAnsi="Arial" w:cs="Times New Roman"/>
      <w:b/>
      <w:bCs/>
      <w:sz w:val="20"/>
      <w:szCs w:val="20"/>
      <w:lang w:eastAsia="x-none"/>
    </w:rPr>
  </w:style>
  <w:style w:type="paragraph" w:styleId="Heading9">
    <w:name w:val="heading 9"/>
    <w:basedOn w:val="Normal"/>
    <w:next w:val="Normal"/>
    <w:link w:val="Heading9Char"/>
    <w:qFormat/>
    <w:rsid w:val="005246A0"/>
    <w:pPr>
      <w:keepNext/>
      <w:spacing w:before="120" w:after="0" w:line="300" w:lineRule="exact"/>
      <w:jc w:val="center"/>
      <w:outlineLvl w:val="8"/>
    </w:pPr>
    <w:rPr>
      <w:rFonts w:ascii="Arial" w:eastAsia="Times New Roman" w:hAnsi="Arial" w:cs="Times New Roman"/>
      <w:b/>
      <w:bCs/>
      <w:sz w:val="20"/>
      <w:szCs w:val="20"/>
      <w:lang w:eastAsia="x-none"/>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E52DB"/>
    <w:rPr>
      <w:color w:val="0000FF" w:themeColor="hyperlink"/>
      <w:u w:val="single"/>
    </w:rPr>
  </w:style>
  <w:style w:type="paragraph" w:styleId="TOC1">
    <w:name w:val="toc 1"/>
    <w:basedOn w:val="Normal"/>
    <w:next w:val="Normal"/>
    <w:autoRedefine/>
    <w:uiPriority w:val="39"/>
    <w:unhideWhenUsed/>
    <w:rsid w:val="00AE72AB"/>
    <w:pPr>
      <w:spacing w:after="100" w:line="276" w:lineRule="auto"/>
    </w:pPr>
  </w:style>
  <w:style w:type="character" w:customStyle="1" w:styleId="Heading1Char">
    <w:name w:val="Heading 1 Char"/>
    <w:basedOn w:val="DefaultParagraphFont"/>
    <w:link w:val="Heading1"/>
    <w:uiPriority w:val="9"/>
    <w:rsid w:val="005246A0"/>
    <w:rPr>
      <w:rFonts w:asciiTheme="majorHAnsi" w:eastAsiaTheme="majorEastAsia" w:hAnsiTheme="majorHAnsi" w:cstheme="majorBidi"/>
      <w:b/>
      <w:bCs/>
      <w:color w:val="365F91" w:themeColor="accent1" w:themeShade="BF"/>
      <w:sz w:val="28"/>
      <w:szCs w:val="28"/>
    </w:rPr>
  </w:style>
  <w:style w:type="paragraph" w:styleId="TOCHeading">
    <w:name w:val="TOC Heading"/>
    <w:basedOn w:val="Heading1"/>
    <w:next w:val="Normal"/>
    <w:uiPriority w:val="39"/>
    <w:semiHidden/>
    <w:unhideWhenUsed/>
    <w:qFormat/>
    <w:rsid w:val="00AE72AB"/>
    <w:pPr>
      <w:outlineLvl w:val="9"/>
    </w:pPr>
    <w:rPr>
      <w:lang w:val="en-US" w:eastAsia="ja-JP"/>
    </w:rPr>
  </w:style>
  <w:style w:type="paragraph" w:styleId="BalloonText">
    <w:name w:val="Balloon Text"/>
    <w:basedOn w:val="Normal"/>
    <w:link w:val="BalloonTextChar"/>
    <w:uiPriority w:val="99"/>
    <w:semiHidden/>
    <w:unhideWhenUsed/>
    <w:rsid w:val="00AE72A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246A0"/>
    <w:rPr>
      <w:rFonts w:ascii="Tahoma" w:hAnsi="Tahoma" w:cs="Tahoma"/>
      <w:sz w:val="16"/>
      <w:szCs w:val="16"/>
    </w:rPr>
  </w:style>
  <w:style w:type="character" w:customStyle="1" w:styleId="Heading2Char">
    <w:name w:val="Heading 2 Char"/>
    <w:aliases w:val="Heading 2 Char1 Char,Heading 2 Char Char Char"/>
    <w:basedOn w:val="DefaultParagraphFont"/>
    <w:link w:val="Heading2"/>
    <w:rsid w:val="005246A0"/>
    <w:rPr>
      <w:rFonts w:ascii="Times New Roman" w:eastAsia="Times New Roman" w:hAnsi="Times New Roman" w:cs="Times New Roman"/>
      <w:b/>
      <w:bCs/>
      <w:i/>
      <w:caps/>
      <w:sz w:val="24"/>
      <w:szCs w:val="28"/>
      <w:lang w:val="x-none" w:eastAsia="x-none"/>
    </w:rPr>
  </w:style>
  <w:style w:type="character" w:customStyle="1" w:styleId="Heading3Char">
    <w:name w:val="Heading 3 Char"/>
    <w:basedOn w:val="DefaultParagraphFont"/>
    <w:link w:val="Heading3"/>
    <w:rsid w:val="005246A0"/>
    <w:rPr>
      <w:rFonts w:ascii="Times New Roman" w:eastAsia="Times New Roman" w:hAnsi="Times New Roman" w:cs="Times New Roman"/>
      <w:i/>
      <w:iCs/>
      <w:sz w:val="28"/>
      <w:szCs w:val="24"/>
    </w:rPr>
  </w:style>
  <w:style w:type="character" w:customStyle="1" w:styleId="Heading4Char">
    <w:name w:val="Heading 4 Char"/>
    <w:basedOn w:val="DefaultParagraphFont"/>
    <w:link w:val="Heading4"/>
    <w:uiPriority w:val="9"/>
    <w:rsid w:val="005246A0"/>
    <w:rPr>
      <w:rFonts w:ascii="Segoe UI" w:eastAsia="Times New Roman" w:hAnsi="Segoe UI" w:cs="Segoe UI"/>
      <w:sz w:val="27"/>
      <w:szCs w:val="27"/>
      <w:lang w:eastAsia="ro-RO"/>
    </w:rPr>
  </w:style>
  <w:style w:type="character" w:customStyle="1" w:styleId="Heading5Char">
    <w:name w:val="Heading 5 Char"/>
    <w:basedOn w:val="DefaultParagraphFont"/>
    <w:link w:val="Heading5"/>
    <w:rsid w:val="005246A0"/>
    <w:rPr>
      <w:rFonts w:ascii="Arial" w:eastAsia="Times New Roman" w:hAnsi="Arial" w:cs="Times New Roman"/>
      <w:b/>
      <w:bCs/>
      <w:lang w:eastAsia="x-none"/>
    </w:rPr>
  </w:style>
  <w:style w:type="character" w:customStyle="1" w:styleId="Heading6Char">
    <w:name w:val="Heading 6 Char"/>
    <w:basedOn w:val="DefaultParagraphFont"/>
    <w:link w:val="Heading6"/>
    <w:rsid w:val="005246A0"/>
    <w:rPr>
      <w:rFonts w:ascii="Arial" w:eastAsia="Times New Roman" w:hAnsi="Arial" w:cs="Times New Roman"/>
      <w:b/>
      <w:bCs/>
      <w:lang w:eastAsia="x-none"/>
    </w:rPr>
  </w:style>
  <w:style w:type="character" w:customStyle="1" w:styleId="Heading7Char">
    <w:name w:val="Heading 7 Char"/>
    <w:basedOn w:val="DefaultParagraphFont"/>
    <w:link w:val="Heading7"/>
    <w:rsid w:val="005246A0"/>
    <w:rPr>
      <w:rFonts w:ascii="Arial" w:eastAsia="Times New Roman" w:hAnsi="Arial" w:cs="Times New Roman"/>
      <w:b/>
      <w:bCs/>
      <w:lang w:eastAsia="x-none"/>
    </w:rPr>
  </w:style>
  <w:style w:type="character" w:customStyle="1" w:styleId="Heading8Char">
    <w:name w:val="Heading 8 Char"/>
    <w:basedOn w:val="DefaultParagraphFont"/>
    <w:link w:val="Heading8"/>
    <w:rsid w:val="005246A0"/>
    <w:rPr>
      <w:rFonts w:ascii="Arial" w:eastAsia="Times New Roman" w:hAnsi="Arial" w:cs="Times New Roman"/>
      <w:b/>
      <w:bCs/>
      <w:sz w:val="20"/>
      <w:szCs w:val="20"/>
      <w:lang w:eastAsia="x-none"/>
    </w:rPr>
  </w:style>
  <w:style w:type="character" w:customStyle="1" w:styleId="Heading9Char">
    <w:name w:val="Heading 9 Char"/>
    <w:basedOn w:val="DefaultParagraphFont"/>
    <w:link w:val="Heading9"/>
    <w:rsid w:val="005246A0"/>
    <w:rPr>
      <w:rFonts w:ascii="Arial" w:eastAsia="Times New Roman" w:hAnsi="Arial" w:cs="Times New Roman"/>
      <w:b/>
      <w:bCs/>
      <w:sz w:val="20"/>
      <w:szCs w:val="20"/>
      <w:lang w:eastAsia="x-none"/>
    </w:rPr>
  </w:style>
  <w:style w:type="paragraph" w:styleId="Header">
    <w:name w:val="header"/>
    <w:basedOn w:val="Normal"/>
    <w:link w:val="HeaderChar"/>
    <w:uiPriority w:val="99"/>
    <w:unhideWhenUsed/>
    <w:rsid w:val="005246A0"/>
    <w:pPr>
      <w:tabs>
        <w:tab w:val="center" w:pos="4536"/>
        <w:tab w:val="right" w:pos="9072"/>
      </w:tabs>
      <w:spacing w:after="0" w:line="240" w:lineRule="auto"/>
    </w:pPr>
  </w:style>
  <w:style w:type="character" w:customStyle="1" w:styleId="HeaderChar">
    <w:name w:val="Header Char"/>
    <w:basedOn w:val="DefaultParagraphFont"/>
    <w:link w:val="Header"/>
    <w:uiPriority w:val="99"/>
    <w:rsid w:val="005246A0"/>
  </w:style>
  <w:style w:type="paragraph" w:styleId="Footer">
    <w:name w:val="footer"/>
    <w:basedOn w:val="Normal"/>
    <w:link w:val="FooterChar"/>
    <w:uiPriority w:val="99"/>
    <w:unhideWhenUsed/>
    <w:rsid w:val="005246A0"/>
    <w:pPr>
      <w:tabs>
        <w:tab w:val="center" w:pos="4536"/>
        <w:tab w:val="right" w:pos="9072"/>
      </w:tabs>
      <w:spacing w:after="0" w:line="240" w:lineRule="auto"/>
    </w:pPr>
  </w:style>
  <w:style w:type="character" w:customStyle="1" w:styleId="FooterChar">
    <w:name w:val="Footer Char"/>
    <w:basedOn w:val="DefaultParagraphFont"/>
    <w:link w:val="Footer"/>
    <w:uiPriority w:val="99"/>
    <w:rsid w:val="005246A0"/>
  </w:style>
  <w:style w:type="character" w:styleId="PageNumber">
    <w:name w:val="page number"/>
    <w:basedOn w:val="DefaultParagraphFont"/>
    <w:rsid w:val="005246A0"/>
  </w:style>
  <w:style w:type="paragraph" w:styleId="BodyTextIndent2">
    <w:name w:val="Body Text Indent 2"/>
    <w:basedOn w:val="Normal"/>
    <w:link w:val="BodyTextIndent2Char"/>
    <w:rsid w:val="005246A0"/>
    <w:pPr>
      <w:spacing w:after="0" w:line="240" w:lineRule="auto"/>
      <w:ind w:left="-935"/>
    </w:pPr>
    <w:rPr>
      <w:rFonts w:ascii="Times New Roman" w:eastAsia="Times New Roman" w:hAnsi="Times New Roman" w:cs="Times New Roman"/>
      <w:sz w:val="24"/>
      <w:szCs w:val="24"/>
    </w:rPr>
  </w:style>
  <w:style w:type="character" w:customStyle="1" w:styleId="BodyTextIndent2Char">
    <w:name w:val="Body Text Indent 2 Char"/>
    <w:basedOn w:val="DefaultParagraphFont"/>
    <w:link w:val="BodyTextIndent2"/>
    <w:rsid w:val="005246A0"/>
    <w:rPr>
      <w:rFonts w:ascii="Times New Roman" w:eastAsia="Times New Roman" w:hAnsi="Times New Roman" w:cs="Times New Roman"/>
      <w:sz w:val="24"/>
      <w:szCs w:val="24"/>
    </w:rPr>
  </w:style>
  <w:style w:type="paragraph" w:styleId="ListParagraph">
    <w:name w:val="List Paragraph"/>
    <w:aliases w:val="Normal bullet 2,List Paragraph1,List1,body 2,List Paragraph11"/>
    <w:basedOn w:val="Normal"/>
    <w:link w:val="ListParagraphChar"/>
    <w:uiPriority w:val="34"/>
    <w:qFormat/>
    <w:rsid w:val="005246A0"/>
    <w:pPr>
      <w:ind w:left="720"/>
      <w:contextualSpacing/>
    </w:pPr>
  </w:style>
  <w:style w:type="table" w:styleId="TableGrid">
    <w:name w:val="Table Grid"/>
    <w:basedOn w:val="TableNormal"/>
    <w:uiPriority w:val="59"/>
    <w:rsid w:val="005246A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unhideWhenUsed/>
    <w:rsid w:val="00AE72AB"/>
    <w:rPr>
      <w:sz w:val="16"/>
      <w:szCs w:val="16"/>
    </w:rPr>
  </w:style>
  <w:style w:type="paragraph" w:styleId="CommentText">
    <w:name w:val="annotation text"/>
    <w:basedOn w:val="Normal"/>
    <w:link w:val="CommentTextChar"/>
    <w:uiPriority w:val="99"/>
    <w:semiHidden/>
    <w:unhideWhenUsed/>
    <w:rsid w:val="00AE72AB"/>
    <w:pPr>
      <w:spacing w:after="200" w:line="240" w:lineRule="auto"/>
    </w:pPr>
    <w:rPr>
      <w:sz w:val="20"/>
      <w:szCs w:val="20"/>
    </w:rPr>
  </w:style>
  <w:style w:type="character" w:customStyle="1" w:styleId="CommentTextChar">
    <w:name w:val="Comment Text Char"/>
    <w:basedOn w:val="DefaultParagraphFont"/>
    <w:link w:val="CommentText"/>
    <w:uiPriority w:val="99"/>
    <w:semiHidden/>
    <w:rsid w:val="005246A0"/>
    <w:rPr>
      <w:sz w:val="20"/>
      <w:szCs w:val="20"/>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
    <w:basedOn w:val="Normal"/>
    <w:link w:val="FootnoteTextChar"/>
    <w:uiPriority w:val="99"/>
    <w:rsid w:val="005246A0"/>
    <w:pPr>
      <w:spacing w:after="0" w:line="240" w:lineRule="auto"/>
    </w:pPr>
    <w:rPr>
      <w:rFonts w:ascii="Times New Roman" w:eastAsia="Times New Roman" w:hAnsi="Times New Roman" w:cs="Times New Roman"/>
      <w:sz w:val="20"/>
      <w:szCs w:val="20"/>
    </w:rPr>
  </w:style>
  <w:style w:type="character" w:customStyle="1" w:styleId="FootnoteTextChar">
    <w:name w:val="Footnote Text Char"/>
    <w:aliases w:val="Footnote Text Char Char Char,Fußnote Char,single space Char,footnote text Char,FOOTNOTES Char,fn Char1,Podrozdział Char,Footnote Char,stile 1 Char,Footnote1 Char,Footnote2 Char,Footnote3 Char,Footnote4 Char,Footnote5 Char,fn Char Char"/>
    <w:basedOn w:val="DefaultParagraphFont"/>
    <w:link w:val="FootnoteText"/>
    <w:uiPriority w:val="99"/>
    <w:rsid w:val="005246A0"/>
    <w:rPr>
      <w:rFonts w:ascii="Times New Roman" w:eastAsia="Times New Roman" w:hAnsi="Times New Roman" w:cs="Times New Roman"/>
      <w:sz w:val="20"/>
      <w:szCs w:val="20"/>
    </w:rPr>
  </w:style>
  <w:style w:type="character" w:styleId="FootnoteReference">
    <w:name w:val="footnote reference"/>
    <w:aliases w:val="Footnote symbol"/>
    <w:uiPriority w:val="99"/>
    <w:rsid w:val="005246A0"/>
    <w:rPr>
      <w:vertAlign w:val="superscript"/>
    </w:rPr>
  </w:style>
  <w:style w:type="numbering" w:customStyle="1" w:styleId="NoList1">
    <w:name w:val="No List1"/>
    <w:next w:val="NoList"/>
    <w:uiPriority w:val="99"/>
    <w:semiHidden/>
    <w:rsid w:val="005246A0"/>
  </w:style>
  <w:style w:type="table" w:customStyle="1" w:styleId="TableGrid1">
    <w:name w:val="Table Grid1"/>
    <w:basedOn w:val="TableNormal"/>
    <w:next w:val="TableGrid"/>
    <w:rsid w:val="005246A0"/>
    <w:pPr>
      <w:spacing w:after="0" w:line="240" w:lineRule="auto"/>
    </w:pPr>
    <w:rPr>
      <w:rFonts w:ascii="Times New Roman" w:eastAsia="Times New Roman" w:hAnsi="Times New Roman" w:cs="Times New Roman"/>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rsid w:val="005246A0"/>
    <w:pPr>
      <w:spacing w:before="120" w:after="120" w:line="300" w:lineRule="exact"/>
      <w:jc w:val="both"/>
    </w:pPr>
    <w:rPr>
      <w:rFonts w:ascii="Times New Roman" w:eastAsia="Times New Roman" w:hAnsi="Times New Roman" w:cs="Times New Roman"/>
      <w:sz w:val="24"/>
      <w:szCs w:val="24"/>
      <w:lang w:val="x-none" w:eastAsia="x-none"/>
    </w:rPr>
  </w:style>
  <w:style w:type="character" w:customStyle="1" w:styleId="BodyTextChar">
    <w:name w:val="Body Text Char"/>
    <w:basedOn w:val="DefaultParagraphFont"/>
    <w:link w:val="BodyText"/>
    <w:rsid w:val="005246A0"/>
    <w:rPr>
      <w:rFonts w:ascii="Times New Roman" w:eastAsia="Times New Roman" w:hAnsi="Times New Roman" w:cs="Times New Roman"/>
      <w:sz w:val="24"/>
      <w:szCs w:val="24"/>
      <w:lang w:val="x-none" w:eastAsia="x-none"/>
    </w:rPr>
  </w:style>
  <w:style w:type="paragraph" w:styleId="BodyTextIndent">
    <w:name w:val="Body Text Indent"/>
    <w:basedOn w:val="Normal"/>
    <w:link w:val="BodyTextIndentChar"/>
    <w:rsid w:val="005246A0"/>
    <w:pPr>
      <w:spacing w:before="120" w:after="120" w:line="300" w:lineRule="exact"/>
      <w:ind w:left="283"/>
      <w:jc w:val="both"/>
    </w:pPr>
    <w:rPr>
      <w:rFonts w:ascii="Times New Roman" w:eastAsia="Times New Roman" w:hAnsi="Times New Roman" w:cs="Times New Roman"/>
      <w:sz w:val="24"/>
      <w:szCs w:val="24"/>
      <w:lang w:val="x-none" w:eastAsia="x-none"/>
    </w:rPr>
  </w:style>
  <w:style w:type="character" w:customStyle="1" w:styleId="BodyTextIndentChar">
    <w:name w:val="Body Text Indent Char"/>
    <w:basedOn w:val="DefaultParagraphFont"/>
    <w:link w:val="BodyTextIndent"/>
    <w:rsid w:val="005246A0"/>
    <w:rPr>
      <w:rFonts w:ascii="Times New Roman" w:eastAsia="Times New Roman" w:hAnsi="Times New Roman" w:cs="Times New Roman"/>
      <w:sz w:val="24"/>
      <w:szCs w:val="24"/>
      <w:lang w:val="x-none" w:eastAsia="x-none"/>
    </w:rPr>
  </w:style>
  <w:style w:type="paragraph" w:styleId="BodyText2">
    <w:name w:val="Body Text 2"/>
    <w:basedOn w:val="Normal"/>
    <w:link w:val="BodyText2Char"/>
    <w:rsid w:val="005246A0"/>
    <w:pPr>
      <w:spacing w:before="120" w:after="0" w:line="300" w:lineRule="exact"/>
      <w:ind w:left="2880"/>
      <w:jc w:val="both"/>
    </w:pPr>
    <w:rPr>
      <w:rFonts w:ascii="Times New Roman" w:eastAsia="Times New Roman" w:hAnsi="Times New Roman" w:cs="Times New Roman"/>
      <w:sz w:val="24"/>
      <w:szCs w:val="24"/>
      <w:lang w:val="x-none" w:eastAsia="x-none"/>
    </w:rPr>
  </w:style>
  <w:style w:type="character" w:customStyle="1" w:styleId="BodyText2Char">
    <w:name w:val="Body Text 2 Char"/>
    <w:basedOn w:val="DefaultParagraphFont"/>
    <w:link w:val="BodyText2"/>
    <w:rsid w:val="005246A0"/>
    <w:rPr>
      <w:rFonts w:ascii="Times New Roman" w:eastAsia="Times New Roman" w:hAnsi="Times New Roman" w:cs="Times New Roman"/>
      <w:sz w:val="24"/>
      <w:szCs w:val="24"/>
      <w:lang w:val="x-none" w:eastAsia="x-none"/>
    </w:rPr>
  </w:style>
  <w:style w:type="paragraph" w:styleId="BodyText3">
    <w:name w:val="Body Text 3"/>
    <w:basedOn w:val="Normal"/>
    <w:link w:val="BodyText3Char"/>
    <w:rsid w:val="005246A0"/>
    <w:pPr>
      <w:spacing w:before="120" w:after="0" w:line="300" w:lineRule="exact"/>
      <w:jc w:val="both"/>
    </w:pPr>
    <w:rPr>
      <w:rFonts w:ascii="Arial" w:eastAsia="Times New Roman" w:hAnsi="Arial" w:cs="Times New Roman"/>
      <w:sz w:val="20"/>
      <w:szCs w:val="20"/>
      <w:lang w:eastAsia="x-none"/>
    </w:rPr>
  </w:style>
  <w:style w:type="character" w:customStyle="1" w:styleId="BodyText3Char">
    <w:name w:val="Body Text 3 Char"/>
    <w:basedOn w:val="DefaultParagraphFont"/>
    <w:link w:val="BodyText3"/>
    <w:rsid w:val="005246A0"/>
    <w:rPr>
      <w:rFonts w:ascii="Arial" w:eastAsia="Times New Roman" w:hAnsi="Arial" w:cs="Times New Roman"/>
      <w:sz w:val="20"/>
      <w:szCs w:val="20"/>
      <w:lang w:eastAsia="x-none"/>
    </w:rPr>
  </w:style>
  <w:style w:type="paragraph" w:styleId="BodyTextIndent3">
    <w:name w:val="Body Text Indent 3"/>
    <w:basedOn w:val="Normal"/>
    <w:link w:val="BodyTextIndent3Char"/>
    <w:rsid w:val="005246A0"/>
    <w:pPr>
      <w:spacing w:before="120" w:after="0" w:line="300" w:lineRule="exact"/>
      <w:ind w:left="1701" w:hanging="1275"/>
      <w:jc w:val="both"/>
    </w:pPr>
    <w:rPr>
      <w:rFonts w:ascii="!!Times" w:eastAsia="Times New Roman" w:hAnsi="!!Times" w:cs="Times New Roman"/>
      <w:b/>
      <w:bCs/>
      <w:sz w:val="28"/>
      <w:szCs w:val="28"/>
      <w:lang w:val="x-none" w:eastAsia="x-none"/>
    </w:rPr>
  </w:style>
  <w:style w:type="character" w:customStyle="1" w:styleId="BodyTextIndent3Char">
    <w:name w:val="Body Text Indent 3 Char"/>
    <w:basedOn w:val="DefaultParagraphFont"/>
    <w:link w:val="BodyTextIndent3"/>
    <w:rsid w:val="005246A0"/>
    <w:rPr>
      <w:rFonts w:ascii="!!Times" w:eastAsia="Times New Roman" w:hAnsi="!!Times" w:cs="Times New Roman"/>
      <w:b/>
      <w:bCs/>
      <w:sz w:val="28"/>
      <w:szCs w:val="28"/>
      <w:lang w:val="x-none" w:eastAsia="x-none"/>
    </w:rPr>
  </w:style>
  <w:style w:type="paragraph" w:styleId="Title">
    <w:name w:val="Title"/>
    <w:basedOn w:val="Normal"/>
    <w:link w:val="TitleChar"/>
    <w:uiPriority w:val="10"/>
    <w:qFormat/>
    <w:rsid w:val="005246A0"/>
    <w:pPr>
      <w:spacing w:before="120" w:after="0" w:line="300" w:lineRule="exact"/>
      <w:jc w:val="center"/>
    </w:pPr>
    <w:rPr>
      <w:rFonts w:ascii="Arial" w:eastAsia="Times New Roman" w:hAnsi="Arial" w:cs="Times New Roman"/>
      <w:b/>
      <w:bCs/>
      <w:color w:val="000000"/>
      <w:sz w:val="20"/>
      <w:szCs w:val="20"/>
      <w:lang w:eastAsia="x-none"/>
    </w:rPr>
  </w:style>
  <w:style w:type="character" w:customStyle="1" w:styleId="TitleChar">
    <w:name w:val="Title Char"/>
    <w:basedOn w:val="DefaultParagraphFont"/>
    <w:link w:val="Title"/>
    <w:uiPriority w:val="10"/>
    <w:rsid w:val="005246A0"/>
    <w:rPr>
      <w:rFonts w:ascii="Arial" w:eastAsia="Times New Roman" w:hAnsi="Arial" w:cs="Times New Roman"/>
      <w:b/>
      <w:bCs/>
      <w:color w:val="000000"/>
      <w:sz w:val="20"/>
      <w:szCs w:val="20"/>
      <w:lang w:eastAsia="x-none"/>
    </w:rPr>
  </w:style>
  <w:style w:type="paragraph" w:customStyle="1" w:styleId="CM9">
    <w:name w:val="CM9"/>
    <w:basedOn w:val="Normal"/>
    <w:next w:val="Normal"/>
    <w:rsid w:val="005246A0"/>
    <w:pPr>
      <w:widowControl w:val="0"/>
      <w:autoSpaceDE w:val="0"/>
      <w:autoSpaceDN w:val="0"/>
      <w:adjustRightInd w:val="0"/>
      <w:spacing w:before="120" w:after="0" w:line="276" w:lineRule="atLeast"/>
      <w:jc w:val="both"/>
    </w:pPr>
    <w:rPr>
      <w:rFonts w:ascii="Arial" w:eastAsia="Times New Roman" w:hAnsi="Arial" w:cs="Arial"/>
      <w:sz w:val="24"/>
      <w:szCs w:val="24"/>
      <w:lang w:eastAsia="ro-RO"/>
    </w:rPr>
  </w:style>
  <w:style w:type="paragraph" w:customStyle="1" w:styleId="CaracterCaracter">
    <w:name w:val="Caracter Caracter"/>
    <w:basedOn w:val="Normal"/>
    <w:rsid w:val="005246A0"/>
    <w:pPr>
      <w:spacing w:before="120" w:after="0" w:line="300" w:lineRule="exact"/>
      <w:jc w:val="both"/>
    </w:pPr>
    <w:rPr>
      <w:rFonts w:ascii="Times New Roman" w:eastAsia="Times New Roman" w:hAnsi="Times New Roman" w:cs="Times New Roman"/>
      <w:sz w:val="24"/>
      <w:szCs w:val="24"/>
      <w:lang w:val="pl-PL" w:eastAsia="pl-PL"/>
    </w:rPr>
  </w:style>
  <w:style w:type="paragraph" w:customStyle="1" w:styleId="ItalicizedTableText">
    <w:name w:val="Italicized Table Text"/>
    <w:basedOn w:val="Normal"/>
    <w:rsid w:val="005246A0"/>
    <w:pPr>
      <w:widowControl w:val="0"/>
      <w:autoSpaceDE w:val="0"/>
      <w:autoSpaceDN w:val="0"/>
      <w:adjustRightInd w:val="0"/>
      <w:spacing w:before="120" w:after="0" w:line="300" w:lineRule="exact"/>
      <w:jc w:val="both"/>
    </w:pPr>
    <w:rPr>
      <w:rFonts w:ascii="Arial" w:eastAsia="Times New Roman" w:hAnsi="Arial" w:cs="Arial"/>
      <w:i/>
      <w:iCs/>
      <w:sz w:val="20"/>
      <w:szCs w:val="20"/>
      <w:lang w:val="fr-FR" w:eastAsia="fr-FR"/>
    </w:rPr>
  </w:style>
  <w:style w:type="paragraph" w:customStyle="1" w:styleId="TableHeading">
    <w:name w:val="Table Heading"/>
    <w:basedOn w:val="Normal"/>
    <w:rsid w:val="005246A0"/>
    <w:pPr>
      <w:widowControl w:val="0"/>
      <w:autoSpaceDE w:val="0"/>
      <w:autoSpaceDN w:val="0"/>
      <w:adjustRightInd w:val="0"/>
      <w:spacing w:before="120" w:after="0" w:line="300" w:lineRule="exact"/>
      <w:jc w:val="both"/>
    </w:pPr>
    <w:rPr>
      <w:rFonts w:ascii="Arial" w:eastAsia="Times New Roman" w:hAnsi="Arial" w:cs="Arial"/>
      <w:b/>
      <w:bCs/>
      <w:sz w:val="20"/>
      <w:szCs w:val="20"/>
      <w:lang w:val="fr-FR" w:eastAsia="fr-FR"/>
    </w:rPr>
  </w:style>
  <w:style w:type="paragraph" w:customStyle="1" w:styleId="Section">
    <w:name w:val="Section"/>
    <w:basedOn w:val="Normal"/>
    <w:rsid w:val="005246A0"/>
    <w:pPr>
      <w:keepLines/>
      <w:widowControl w:val="0"/>
      <w:autoSpaceDE w:val="0"/>
      <w:autoSpaceDN w:val="0"/>
      <w:adjustRightInd w:val="0"/>
      <w:spacing w:before="220" w:after="110" w:line="300" w:lineRule="exact"/>
      <w:ind w:left="567" w:hanging="567"/>
      <w:jc w:val="both"/>
    </w:pPr>
    <w:rPr>
      <w:rFonts w:ascii="Arial" w:eastAsia="Times New Roman" w:hAnsi="Arial" w:cs="Arial"/>
      <w:b/>
      <w:bCs/>
      <w:lang w:val="fr-FR" w:eastAsia="fr-FR"/>
    </w:rPr>
  </w:style>
  <w:style w:type="paragraph" w:customStyle="1" w:styleId="TableText">
    <w:name w:val="Table Text"/>
    <w:basedOn w:val="Normal"/>
    <w:rsid w:val="005246A0"/>
    <w:pPr>
      <w:widowControl w:val="0"/>
      <w:autoSpaceDE w:val="0"/>
      <w:autoSpaceDN w:val="0"/>
      <w:adjustRightInd w:val="0"/>
      <w:spacing w:before="120" w:after="0" w:line="300" w:lineRule="exact"/>
      <w:jc w:val="both"/>
    </w:pPr>
    <w:rPr>
      <w:rFonts w:ascii="Arial" w:eastAsia="Times New Roman" w:hAnsi="Arial" w:cs="Arial"/>
      <w:sz w:val="20"/>
      <w:szCs w:val="20"/>
      <w:lang w:val="fr-FR" w:eastAsia="fr-FR"/>
    </w:rPr>
  </w:style>
  <w:style w:type="paragraph" w:customStyle="1" w:styleId="CaracterCaracter1">
    <w:name w:val="Caracter Caracter1"/>
    <w:basedOn w:val="Normal"/>
    <w:rsid w:val="005246A0"/>
    <w:pPr>
      <w:spacing w:before="120" w:after="0" w:line="300" w:lineRule="exact"/>
      <w:jc w:val="both"/>
    </w:pPr>
    <w:rPr>
      <w:rFonts w:ascii="Times New Roman" w:eastAsia="Times New Roman" w:hAnsi="Times New Roman" w:cs="Times New Roman"/>
      <w:sz w:val="24"/>
      <w:szCs w:val="24"/>
      <w:lang w:val="pl-PL" w:eastAsia="pl-PL"/>
    </w:rPr>
  </w:style>
  <w:style w:type="paragraph" w:customStyle="1" w:styleId="Address">
    <w:name w:val="Address"/>
    <w:basedOn w:val="Normal"/>
    <w:rsid w:val="005246A0"/>
    <w:pPr>
      <w:spacing w:before="120" w:after="0" w:line="290" w:lineRule="auto"/>
      <w:jc w:val="both"/>
    </w:pPr>
    <w:rPr>
      <w:rFonts w:ascii="Times New Roman" w:eastAsia="Times New Roman" w:hAnsi="Times New Roman" w:cs="Times New Roman"/>
      <w:snapToGrid w:val="0"/>
      <w:sz w:val="24"/>
      <w:szCs w:val="20"/>
    </w:rPr>
  </w:style>
  <w:style w:type="character" w:styleId="Strong">
    <w:name w:val="Strong"/>
    <w:uiPriority w:val="22"/>
    <w:qFormat/>
    <w:rsid w:val="005246A0"/>
    <w:rPr>
      <w:b/>
      <w:bCs/>
    </w:rPr>
  </w:style>
  <w:style w:type="paragraph" w:styleId="TOC2">
    <w:name w:val="toc 2"/>
    <w:basedOn w:val="Normal"/>
    <w:next w:val="Normal"/>
    <w:autoRedefine/>
    <w:uiPriority w:val="39"/>
    <w:rsid w:val="005246A0"/>
    <w:pPr>
      <w:tabs>
        <w:tab w:val="right" w:leader="dot" w:pos="9923"/>
      </w:tabs>
      <w:spacing w:before="120" w:after="120" w:line="260" w:lineRule="exact"/>
      <w:ind w:left="993" w:hanging="426"/>
    </w:pPr>
    <w:rPr>
      <w:rFonts w:ascii="Times New Roman" w:eastAsia="Times New Roman" w:hAnsi="Times New Roman" w:cs="Times New Roman"/>
      <w:sz w:val="24"/>
      <w:szCs w:val="24"/>
    </w:rPr>
  </w:style>
  <w:style w:type="paragraph" w:customStyle="1" w:styleId="Default">
    <w:name w:val="Default"/>
    <w:rsid w:val="005246A0"/>
    <w:pPr>
      <w:autoSpaceDE w:val="0"/>
      <w:autoSpaceDN w:val="0"/>
      <w:adjustRightInd w:val="0"/>
      <w:spacing w:after="0" w:line="240" w:lineRule="auto"/>
    </w:pPr>
    <w:rPr>
      <w:rFonts w:ascii="Arial" w:eastAsia="Times New Roman" w:hAnsi="Arial" w:cs="Arial"/>
      <w:color w:val="000000"/>
      <w:sz w:val="24"/>
      <w:szCs w:val="24"/>
      <w:lang w:val="en-US"/>
    </w:rPr>
  </w:style>
  <w:style w:type="paragraph" w:customStyle="1" w:styleId="B">
    <w:name w:val="B"/>
    <w:link w:val="BCaracter"/>
    <w:rsid w:val="005246A0"/>
    <w:pPr>
      <w:widowControl w:val="0"/>
      <w:autoSpaceDE w:val="0"/>
      <w:autoSpaceDN w:val="0"/>
      <w:adjustRightInd w:val="0"/>
      <w:spacing w:after="0" w:line="320" w:lineRule="exact"/>
      <w:ind w:firstLine="283"/>
      <w:jc w:val="both"/>
    </w:pPr>
    <w:rPr>
      <w:rFonts w:ascii="Times New Roman" w:eastAsia="Times New Roman" w:hAnsi="Times New Roman" w:cs="Times New Roman"/>
      <w:sz w:val="20"/>
      <w:szCs w:val="24"/>
      <w:lang w:eastAsia="ro-RO"/>
    </w:rPr>
  </w:style>
  <w:style w:type="paragraph" w:styleId="BlockText">
    <w:name w:val="Block Text"/>
    <w:basedOn w:val="Normal"/>
    <w:rsid w:val="005246A0"/>
    <w:pPr>
      <w:spacing w:before="120" w:after="0" w:line="360" w:lineRule="auto"/>
      <w:ind w:left="705" w:right="60"/>
      <w:jc w:val="both"/>
    </w:pPr>
    <w:rPr>
      <w:rFonts w:ascii="Arial" w:eastAsia="Times New Roman" w:hAnsi="Arial" w:cs="Times New Roman"/>
      <w:bCs/>
      <w:color w:val="000000"/>
      <w:sz w:val="24"/>
      <w:szCs w:val="24"/>
      <w:lang w:eastAsia="ro-RO"/>
    </w:rPr>
  </w:style>
  <w:style w:type="paragraph" w:customStyle="1" w:styleId="BodyText21">
    <w:name w:val="Body Text 21"/>
    <w:basedOn w:val="Normal"/>
    <w:rsid w:val="005246A0"/>
    <w:pPr>
      <w:widowControl w:val="0"/>
      <w:spacing w:before="120" w:after="0" w:line="300" w:lineRule="exact"/>
      <w:jc w:val="both"/>
    </w:pPr>
    <w:rPr>
      <w:rFonts w:ascii="Times Rom" w:eastAsia="Times New Roman" w:hAnsi="Times Rom" w:cs="Times New Roman"/>
      <w:sz w:val="24"/>
      <w:szCs w:val="20"/>
    </w:rPr>
  </w:style>
  <w:style w:type="paragraph" w:styleId="CommentSubject">
    <w:name w:val="annotation subject"/>
    <w:basedOn w:val="CommentText"/>
    <w:next w:val="CommentText"/>
    <w:link w:val="CommentSubjectChar"/>
    <w:uiPriority w:val="99"/>
    <w:semiHidden/>
    <w:unhideWhenUsed/>
    <w:rsid w:val="00AE72AB"/>
    <w:rPr>
      <w:b/>
      <w:bCs/>
    </w:rPr>
  </w:style>
  <w:style w:type="character" w:customStyle="1" w:styleId="CommentSubjectChar">
    <w:name w:val="Comment Subject Char"/>
    <w:basedOn w:val="CommentTextChar"/>
    <w:link w:val="CommentSubject"/>
    <w:uiPriority w:val="99"/>
    <w:semiHidden/>
    <w:rsid w:val="005246A0"/>
    <w:rPr>
      <w:b/>
      <w:bCs/>
      <w:sz w:val="20"/>
      <w:szCs w:val="20"/>
    </w:rPr>
  </w:style>
  <w:style w:type="paragraph" w:styleId="TOC3">
    <w:name w:val="toc 3"/>
    <w:basedOn w:val="Normal"/>
    <w:next w:val="Normal"/>
    <w:autoRedefine/>
    <w:uiPriority w:val="39"/>
    <w:rsid w:val="005246A0"/>
    <w:pPr>
      <w:tabs>
        <w:tab w:val="right" w:leader="dot" w:pos="9923"/>
      </w:tabs>
      <w:spacing w:before="20" w:after="0" w:line="260" w:lineRule="exact"/>
      <w:ind w:left="1876" w:hanging="600"/>
    </w:pPr>
    <w:rPr>
      <w:rFonts w:ascii="Times New Roman" w:eastAsia="Times New Roman" w:hAnsi="Times New Roman" w:cs="Times New Roman"/>
      <w:sz w:val="24"/>
      <w:szCs w:val="24"/>
    </w:rPr>
  </w:style>
  <w:style w:type="character" w:customStyle="1" w:styleId="usertext1">
    <w:name w:val="usertext1"/>
    <w:rsid w:val="005246A0"/>
    <w:rPr>
      <w:rFonts w:ascii="Arial" w:hAnsi="Arial" w:cs="Arial" w:hint="default"/>
      <w:sz w:val="20"/>
      <w:szCs w:val="20"/>
    </w:rPr>
  </w:style>
  <w:style w:type="paragraph" w:customStyle="1" w:styleId="Normal11pt">
    <w:name w:val="Normal + 11 pt"/>
    <w:aliases w:val="Spaţiere rânduri:  Exact 14 pct."/>
    <w:basedOn w:val="BodyText"/>
    <w:rsid w:val="005246A0"/>
    <w:pPr>
      <w:tabs>
        <w:tab w:val="num" w:pos="1800"/>
      </w:tabs>
      <w:spacing w:after="0" w:line="280" w:lineRule="exact"/>
      <w:ind w:left="1800" w:hanging="360"/>
    </w:pPr>
    <w:rPr>
      <w:sz w:val="22"/>
      <w:szCs w:val="22"/>
      <w:lang w:val="ro-RO" w:eastAsia="ro-RO"/>
    </w:rPr>
  </w:style>
  <w:style w:type="character" w:styleId="FollowedHyperlink">
    <w:name w:val="FollowedHyperlink"/>
    <w:basedOn w:val="DefaultParagraphFont"/>
    <w:uiPriority w:val="99"/>
    <w:semiHidden/>
    <w:unhideWhenUsed/>
    <w:rsid w:val="00AE72AB"/>
    <w:rPr>
      <w:color w:val="800080" w:themeColor="followedHyperlink"/>
      <w:u w:val="single"/>
    </w:rPr>
  </w:style>
  <w:style w:type="character" w:customStyle="1" w:styleId="BCaracter">
    <w:name w:val="B Caracter"/>
    <w:link w:val="B"/>
    <w:rsid w:val="005246A0"/>
    <w:rPr>
      <w:rFonts w:ascii="Times New Roman" w:eastAsia="Times New Roman" w:hAnsi="Times New Roman" w:cs="Times New Roman"/>
      <w:sz w:val="20"/>
      <w:szCs w:val="24"/>
      <w:lang w:eastAsia="ro-RO"/>
    </w:rPr>
  </w:style>
  <w:style w:type="paragraph" w:customStyle="1" w:styleId="Standard">
    <w:name w:val="Standard"/>
    <w:rsid w:val="005246A0"/>
    <w:pPr>
      <w:spacing w:after="0" w:line="240" w:lineRule="auto"/>
    </w:pPr>
    <w:rPr>
      <w:rFonts w:ascii="Times New Roman" w:eastAsia="Times New Roman" w:hAnsi="Times New Roman" w:cs="Times New Roman"/>
      <w:sz w:val="20"/>
      <w:szCs w:val="20"/>
    </w:rPr>
  </w:style>
  <w:style w:type="paragraph" w:styleId="NormalWeb">
    <w:name w:val="Normal (Web)"/>
    <w:basedOn w:val="Normal"/>
    <w:uiPriority w:val="99"/>
    <w:unhideWhenUsed/>
    <w:rsid w:val="00AE72AB"/>
    <w:pPr>
      <w:spacing w:after="150" w:line="330" w:lineRule="atLeast"/>
    </w:pPr>
    <w:rPr>
      <w:rFonts w:ascii="Times New Roman" w:eastAsia="Times New Roman" w:hAnsi="Times New Roman" w:cs="Times New Roman"/>
      <w:sz w:val="24"/>
      <w:szCs w:val="24"/>
      <w:lang w:eastAsia="ro-RO"/>
    </w:rPr>
  </w:style>
  <w:style w:type="character" w:customStyle="1" w:styleId="tpt1">
    <w:name w:val="tpt1"/>
    <w:basedOn w:val="DefaultParagraphFont"/>
    <w:rsid w:val="005246A0"/>
  </w:style>
  <w:style w:type="character" w:customStyle="1" w:styleId="tca1">
    <w:name w:val="tca1"/>
    <w:rsid w:val="005246A0"/>
    <w:rPr>
      <w:b/>
      <w:bCs/>
      <w:sz w:val="24"/>
      <w:szCs w:val="24"/>
    </w:rPr>
  </w:style>
  <w:style w:type="character" w:styleId="Emphasis">
    <w:name w:val="Emphasis"/>
    <w:uiPriority w:val="20"/>
    <w:qFormat/>
    <w:rsid w:val="005246A0"/>
    <w:rPr>
      <w:i/>
      <w:iCs/>
    </w:rPr>
  </w:style>
  <w:style w:type="character" w:customStyle="1" w:styleId="googqs-tidbit1">
    <w:name w:val="goog_qs-tidbit1"/>
    <w:rsid w:val="005246A0"/>
    <w:rPr>
      <w:vanish w:val="0"/>
      <w:webHidden w:val="0"/>
      <w:specVanish w:val="0"/>
    </w:rPr>
  </w:style>
  <w:style w:type="paragraph" w:customStyle="1" w:styleId="Tiret">
    <w:name w:val="Tiret"/>
    <w:next w:val="Normal"/>
    <w:rsid w:val="005246A0"/>
    <w:pPr>
      <w:numPr>
        <w:numId w:val="25"/>
      </w:numPr>
      <w:spacing w:after="240" w:line="240" w:lineRule="auto"/>
      <w:jc w:val="both"/>
    </w:pPr>
    <w:rPr>
      <w:rFonts w:ascii="Times New Roman" w:eastAsia="Times New Roman" w:hAnsi="Times New Roman" w:cs="Times New Roman"/>
      <w:sz w:val="24"/>
      <w:szCs w:val="20"/>
      <w:lang w:val="en-GB"/>
    </w:rPr>
  </w:style>
  <w:style w:type="numbering" w:customStyle="1" w:styleId="NoList11">
    <w:name w:val="No List11"/>
    <w:next w:val="NoList"/>
    <w:semiHidden/>
    <w:rsid w:val="005246A0"/>
  </w:style>
  <w:style w:type="paragraph" w:styleId="NormalIndent">
    <w:name w:val="Normal Indent"/>
    <w:basedOn w:val="Normal"/>
    <w:rsid w:val="005246A0"/>
    <w:pPr>
      <w:spacing w:after="0" w:line="240" w:lineRule="auto"/>
      <w:ind w:left="720"/>
    </w:pPr>
    <w:rPr>
      <w:rFonts w:ascii="Times New Roman" w:eastAsia="Times New Roman" w:hAnsi="Times New Roman" w:cs="Times New Roman"/>
      <w:sz w:val="20"/>
      <w:szCs w:val="20"/>
      <w:lang w:val="en-GB" w:eastAsia="sk-SK"/>
    </w:rPr>
  </w:style>
  <w:style w:type="paragraph" w:customStyle="1" w:styleId="Logo">
    <w:name w:val="Logo"/>
    <w:basedOn w:val="Normal"/>
    <w:rsid w:val="005246A0"/>
    <w:pPr>
      <w:spacing w:after="0" w:line="240" w:lineRule="auto"/>
    </w:pPr>
    <w:rPr>
      <w:rFonts w:ascii="Times New Roman" w:eastAsia="Times New Roman" w:hAnsi="Times New Roman" w:cs="Times New Roman"/>
      <w:szCs w:val="20"/>
      <w:lang w:val="fr-FR" w:eastAsia="sk-SK"/>
    </w:rPr>
  </w:style>
  <w:style w:type="paragraph" w:customStyle="1" w:styleId="Text1">
    <w:name w:val="Text 1"/>
    <w:basedOn w:val="Normal"/>
    <w:rsid w:val="005246A0"/>
    <w:pPr>
      <w:spacing w:after="240" w:line="240" w:lineRule="auto"/>
      <w:ind w:left="482"/>
      <w:jc w:val="both"/>
    </w:pPr>
    <w:rPr>
      <w:rFonts w:ascii="Times New Roman" w:eastAsia="Times New Roman" w:hAnsi="Times New Roman" w:cs="Times New Roman"/>
      <w:sz w:val="24"/>
      <w:szCs w:val="20"/>
      <w:lang w:val="en-GB"/>
    </w:rPr>
  </w:style>
  <w:style w:type="paragraph" w:customStyle="1" w:styleId="Text2">
    <w:name w:val="Text 2"/>
    <w:basedOn w:val="Normal"/>
    <w:rsid w:val="005246A0"/>
    <w:pPr>
      <w:tabs>
        <w:tab w:val="left" w:pos="2302"/>
      </w:tabs>
      <w:spacing w:after="240" w:line="240" w:lineRule="auto"/>
      <w:ind w:left="1202"/>
      <w:jc w:val="both"/>
    </w:pPr>
    <w:rPr>
      <w:rFonts w:ascii="Times New Roman" w:eastAsia="Times New Roman" w:hAnsi="Times New Roman" w:cs="Times New Roman"/>
      <w:sz w:val="24"/>
      <w:szCs w:val="20"/>
      <w:lang w:val="en-GB"/>
    </w:rPr>
  </w:style>
  <w:style w:type="paragraph" w:customStyle="1" w:styleId="Text3">
    <w:name w:val="Text 3"/>
    <w:basedOn w:val="Normal"/>
    <w:rsid w:val="005246A0"/>
    <w:pPr>
      <w:tabs>
        <w:tab w:val="left" w:pos="2302"/>
      </w:tabs>
      <w:spacing w:after="240" w:line="240" w:lineRule="auto"/>
      <w:ind w:left="1202"/>
      <w:jc w:val="both"/>
    </w:pPr>
    <w:rPr>
      <w:rFonts w:ascii="Times New Roman" w:eastAsia="Times New Roman" w:hAnsi="Times New Roman" w:cs="Times New Roman"/>
      <w:sz w:val="24"/>
      <w:szCs w:val="20"/>
      <w:lang w:val="en-GB"/>
    </w:rPr>
  </w:style>
  <w:style w:type="paragraph" w:customStyle="1" w:styleId="CharCharChar1Char">
    <w:name w:val="Char Char Char1 Char"/>
    <w:basedOn w:val="Normal"/>
    <w:rsid w:val="005246A0"/>
    <w:pPr>
      <w:spacing w:line="240" w:lineRule="exact"/>
    </w:pPr>
    <w:rPr>
      <w:rFonts w:ascii="Tahoma" w:eastAsia="Times New Roman" w:hAnsi="Tahoma" w:cs="Times New Roman"/>
      <w:sz w:val="20"/>
      <w:szCs w:val="20"/>
      <w:lang w:val="en-US"/>
    </w:rPr>
  </w:style>
  <w:style w:type="paragraph" w:customStyle="1" w:styleId="ListNumberLevel2">
    <w:name w:val="List Number (Level 2)"/>
    <w:basedOn w:val="Normal"/>
    <w:rsid w:val="005246A0"/>
    <w:pPr>
      <w:spacing w:after="240" w:line="240" w:lineRule="auto"/>
      <w:jc w:val="both"/>
    </w:pPr>
    <w:rPr>
      <w:rFonts w:ascii="Times New Roman" w:eastAsia="Times New Roman" w:hAnsi="Times New Roman" w:cs="Times New Roman"/>
      <w:sz w:val="24"/>
      <w:szCs w:val="20"/>
      <w:lang w:val="en-GB"/>
    </w:rPr>
  </w:style>
  <w:style w:type="paragraph" w:customStyle="1" w:styleId="Normal-bullet1">
    <w:name w:val="Normal-bullet1"/>
    <w:basedOn w:val="Normal"/>
    <w:rsid w:val="005246A0"/>
    <w:pPr>
      <w:widowControl w:val="0"/>
      <w:numPr>
        <w:numId w:val="26"/>
      </w:numPr>
      <w:tabs>
        <w:tab w:val="left" w:pos="432"/>
        <w:tab w:val="left" w:pos="1152"/>
        <w:tab w:val="left" w:pos="1440"/>
      </w:tabs>
      <w:spacing w:after="0" w:line="240" w:lineRule="auto"/>
      <w:jc w:val="both"/>
    </w:pPr>
    <w:rPr>
      <w:rFonts w:ascii="Times New Roman" w:eastAsia="Times New Roman" w:hAnsi="Times New Roman" w:cs="Times New Roman"/>
      <w:spacing w:val="-8"/>
      <w:sz w:val="24"/>
      <w:szCs w:val="20"/>
      <w:lang w:val="en-GB" w:eastAsia="en-GB"/>
    </w:rPr>
  </w:style>
  <w:style w:type="character" w:customStyle="1" w:styleId="rvts3">
    <w:name w:val="rvts3"/>
    <w:rsid w:val="005246A0"/>
    <w:rPr>
      <w:b/>
      <w:bCs/>
      <w:color w:val="191919"/>
    </w:rPr>
  </w:style>
  <w:style w:type="character" w:customStyle="1" w:styleId="rvts4">
    <w:name w:val="rvts4"/>
    <w:rsid w:val="005246A0"/>
  </w:style>
  <w:style w:type="paragraph" w:customStyle="1" w:styleId="instruct">
    <w:name w:val="instruct"/>
    <w:basedOn w:val="Normal"/>
    <w:rsid w:val="00AE72AB"/>
    <w:pPr>
      <w:widowControl w:val="0"/>
      <w:autoSpaceDE w:val="0"/>
      <w:autoSpaceDN w:val="0"/>
      <w:adjustRightInd w:val="0"/>
      <w:spacing w:before="40" w:after="40" w:line="240" w:lineRule="auto"/>
    </w:pPr>
    <w:rPr>
      <w:rFonts w:ascii="Arial" w:eastAsia="Times New Roman" w:hAnsi="Arial" w:cs="Arial"/>
      <w:i/>
      <w:iCs/>
      <w:sz w:val="20"/>
      <w:szCs w:val="21"/>
      <w:shd w:val="clear" w:color="auto" w:fill="E0E0E0"/>
      <w:lang w:eastAsia="sk-SK"/>
    </w:rPr>
  </w:style>
  <w:style w:type="paragraph" w:customStyle="1" w:styleId="bullet1">
    <w:name w:val="bullet1"/>
    <w:basedOn w:val="Normal"/>
    <w:rsid w:val="005246A0"/>
    <w:pPr>
      <w:numPr>
        <w:numId w:val="27"/>
      </w:numPr>
      <w:spacing w:before="40" w:after="40" w:line="240" w:lineRule="auto"/>
    </w:pPr>
    <w:rPr>
      <w:rFonts w:ascii="Trebuchet MS" w:eastAsia="Times New Roman" w:hAnsi="Trebuchet MS" w:cs="Times New Roman"/>
      <w:sz w:val="20"/>
      <w:szCs w:val="24"/>
    </w:rPr>
  </w:style>
  <w:style w:type="table" w:styleId="TableColumns3">
    <w:name w:val="Table Columns 3"/>
    <w:basedOn w:val="TableNormal"/>
    <w:rsid w:val="005246A0"/>
    <w:pPr>
      <w:spacing w:after="0" w:line="240" w:lineRule="auto"/>
    </w:pPr>
    <w:rPr>
      <w:rFonts w:ascii="Times New Roman" w:eastAsia="Times New Roman" w:hAnsi="Times New Roman" w:cs="Times New Roman"/>
      <w:b/>
      <w:bCs/>
      <w:sz w:val="20"/>
      <w:szCs w:val="20"/>
      <w:lang w:eastAsia="ro-RO"/>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Grid3">
    <w:name w:val="Table Grid 3"/>
    <w:basedOn w:val="TableNormal"/>
    <w:rsid w:val="005246A0"/>
    <w:pPr>
      <w:spacing w:after="0" w:line="240" w:lineRule="auto"/>
    </w:pPr>
    <w:rPr>
      <w:rFonts w:ascii="Times New Roman" w:eastAsia="Times New Roman" w:hAnsi="Times New Roman" w:cs="Times New Roman"/>
      <w:sz w:val="20"/>
      <w:szCs w:val="20"/>
      <w:lang w:eastAsia="ro-RO"/>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7">
    <w:name w:val="Table Grid 7"/>
    <w:basedOn w:val="TableNormal"/>
    <w:rsid w:val="005246A0"/>
    <w:pPr>
      <w:spacing w:after="0" w:line="240" w:lineRule="auto"/>
    </w:pPr>
    <w:rPr>
      <w:rFonts w:ascii="Times New Roman" w:eastAsia="Times New Roman" w:hAnsi="Times New Roman" w:cs="Times New Roman"/>
      <w:b/>
      <w:bCs/>
      <w:sz w:val="20"/>
      <w:szCs w:val="20"/>
      <w:lang w:eastAsia="ro-RO"/>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List5">
    <w:name w:val="Table List 5"/>
    <w:basedOn w:val="TableNormal"/>
    <w:rsid w:val="005246A0"/>
    <w:pPr>
      <w:spacing w:after="0" w:line="240" w:lineRule="auto"/>
    </w:pPr>
    <w:rPr>
      <w:rFonts w:ascii="Times New Roman" w:eastAsia="Times New Roman" w:hAnsi="Times New Roman" w:cs="Times New Roman"/>
      <w:sz w:val="20"/>
      <w:szCs w:val="20"/>
      <w:lang w:eastAsia="ro-RO"/>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Theme">
    <w:name w:val="Table Theme"/>
    <w:basedOn w:val="TableNormal"/>
    <w:rsid w:val="005246A0"/>
    <w:pPr>
      <w:spacing w:after="0" w:line="240" w:lineRule="auto"/>
    </w:pPr>
    <w:rPr>
      <w:rFonts w:ascii="Times New Roman" w:eastAsia="Times New Roman" w:hAnsi="Times New Roman" w:cs="Times New Roman"/>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nt0">
    <w:name w:val="font0"/>
    <w:basedOn w:val="Normal"/>
    <w:rsid w:val="005246A0"/>
    <w:pPr>
      <w:spacing w:before="100" w:beforeAutospacing="1" w:after="100" w:afterAutospacing="1" w:line="240" w:lineRule="auto"/>
    </w:pPr>
    <w:rPr>
      <w:rFonts w:ascii="Calibri" w:eastAsia="Times New Roman" w:hAnsi="Calibri" w:cs="Times New Roman"/>
      <w:color w:val="000000"/>
      <w:lang w:eastAsia="ro-RO"/>
    </w:rPr>
  </w:style>
  <w:style w:type="paragraph" w:customStyle="1" w:styleId="font5">
    <w:name w:val="font5"/>
    <w:basedOn w:val="Normal"/>
    <w:rsid w:val="005246A0"/>
    <w:pPr>
      <w:spacing w:before="100" w:beforeAutospacing="1" w:after="100" w:afterAutospacing="1" w:line="240" w:lineRule="auto"/>
    </w:pPr>
    <w:rPr>
      <w:rFonts w:ascii="Calibri" w:eastAsia="Times New Roman" w:hAnsi="Calibri" w:cs="Times New Roman"/>
      <w:b/>
      <w:bCs/>
      <w:color w:val="000000"/>
      <w:lang w:eastAsia="ro-RO"/>
    </w:rPr>
  </w:style>
  <w:style w:type="paragraph" w:customStyle="1" w:styleId="font6">
    <w:name w:val="font6"/>
    <w:basedOn w:val="Normal"/>
    <w:rsid w:val="005246A0"/>
    <w:pPr>
      <w:spacing w:before="100" w:beforeAutospacing="1" w:after="100" w:afterAutospacing="1" w:line="240" w:lineRule="auto"/>
    </w:pPr>
    <w:rPr>
      <w:rFonts w:ascii="Calibri" w:eastAsia="Times New Roman" w:hAnsi="Calibri" w:cs="Times New Roman"/>
      <w:lang w:eastAsia="ro-RO"/>
    </w:rPr>
  </w:style>
  <w:style w:type="paragraph" w:customStyle="1" w:styleId="font7">
    <w:name w:val="font7"/>
    <w:basedOn w:val="Normal"/>
    <w:rsid w:val="005246A0"/>
    <w:pPr>
      <w:spacing w:before="100" w:beforeAutospacing="1" w:after="100" w:afterAutospacing="1" w:line="240" w:lineRule="auto"/>
    </w:pPr>
    <w:rPr>
      <w:rFonts w:ascii="Calibri" w:eastAsia="Times New Roman" w:hAnsi="Calibri" w:cs="Times New Roman"/>
      <w:b/>
      <w:bCs/>
      <w:sz w:val="20"/>
      <w:szCs w:val="20"/>
      <w:lang w:eastAsia="ro-RO"/>
    </w:rPr>
  </w:style>
  <w:style w:type="paragraph" w:customStyle="1" w:styleId="font8">
    <w:name w:val="font8"/>
    <w:basedOn w:val="Normal"/>
    <w:rsid w:val="005246A0"/>
    <w:pPr>
      <w:spacing w:before="100" w:beforeAutospacing="1" w:after="100" w:afterAutospacing="1" w:line="240" w:lineRule="auto"/>
    </w:pPr>
    <w:rPr>
      <w:rFonts w:ascii="Calibri" w:eastAsia="Times New Roman" w:hAnsi="Calibri" w:cs="Times New Roman"/>
      <w:color w:val="000000"/>
      <w:lang w:eastAsia="ro-RO"/>
    </w:rPr>
  </w:style>
  <w:style w:type="paragraph" w:customStyle="1" w:styleId="font9">
    <w:name w:val="font9"/>
    <w:basedOn w:val="Normal"/>
    <w:rsid w:val="005246A0"/>
    <w:pPr>
      <w:spacing w:before="100" w:beforeAutospacing="1" w:after="100" w:afterAutospacing="1" w:line="240" w:lineRule="auto"/>
    </w:pPr>
    <w:rPr>
      <w:rFonts w:ascii="Calibri" w:eastAsia="Times New Roman" w:hAnsi="Calibri" w:cs="Times New Roman"/>
      <w:lang w:eastAsia="ro-RO"/>
    </w:rPr>
  </w:style>
  <w:style w:type="paragraph" w:customStyle="1" w:styleId="font10">
    <w:name w:val="font10"/>
    <w:basedOn w:val="Normal"/>
    <w:rsid w:val="005246A0"/>
    <w:pPr>
      <w:spacing w:before="100" w:beforeAutospacing="1" w:after="100" w:afterAutospacing="1" w:line="240" w:lineRule="auto"/>
    </w:pPr>
    <w:rPr>
      <w:rFonts w:ascii="Calibri" w:eastAsia="Times New Roman" w:hAnsi="Calibri" w:cs="Times New Roman"/>
      <w:b/>
      <w:bCs/>
      <w:color w:val="000000"/>
      <w:lang w:eastAsia="ro-RO"/>
    </w:rPr>
  </w:style>
  <w:style w:type="paragraph" w:customStyle="1" w:styleId="font11">
    <w:name w:val="font11"/>
    <w:basedOn w:val="Normal"/>
    <w:rsid w:val="005246A0"/>
    <w:pPr>
      <w:spacing w:before="100" w:beforeAutospacing="1" w:after="100" w:afterAutospacing="1" w:line="240" w:lineRule="auto"/>
    </w:pPr>
    <w:rPr>
      <w:rFonts w:ascii="Calibri" w:eastAsia="Times New Roman" w:hAnsi="Calibri" w:cs="Times New Roman"/>
      <w:lang w:eastAsia="ro-RO"/>
    </w:rPr>
  </w:style>
  <w:style w:type="paragraph" w:customStyle="1" w:styleId="font12">
    <w:name w:val="font12"/>
    <w:basedOn w:val="Normal"/>
    <w:rsid w:val="005246A0"/>
    <w:pPr>
      <w:spacing w:before="100" w:beforeAutospacing="1" w:after="100" w:afterAutospacing="1" w:line="240" w:lineRule="auto"/>
    </w:pPr>
    <w:rPr>
      <w:rFonts w:ascii="Calibri" w:eastAsia="Times New Roman" w:hAnsi="Calibri" w:cs="Times New Roman"/>
      <w:color w:val="FF0000"/>
      <w:sz w:val="20"/>
      <w:szCs w:val="20"/>
      <w:lang w:eastAsia="ro-RO"/>
    </w:rPr>
  </w:style>
  <w:style w:type="paragraph" w:customStyle="1" w:styleId="font13">
    <w:name w:val="font13"/>
    <w:basedOn w:val="Normal"/>
    <w:rsid w:val="005246A0"/>
    <w:pPr>
      <w:spacing w:before="100" w:beforeAutospacing="1" w:after="100" w:afterAutospacing="1" w:line="240" w:lineRule="auto"/>
    </w:pPr>
    <w:rPr>
      <w:rFonts w:ascii="Calibri" w:eastAsia="Times New Roman" w:hAnsi="Calibri" w:cs="Times New Roman"/>
      <w:lang w:eastAsia="ro-RO"/>
    </w:rPr>
  </w:style>
  <w:style w:type="paragraph" w:customStyle="1" w:styleId="xl66">
    <w:name w:val="xl66"/>
    <w:basedOn w:val="Normal"/>
    <w:rsid w:val="005246A0"/>
    <w:pPr>
      <w:shd w:val="clear" w:color="000000" w:fill="DCE6F1"/>
      <w:spacing w:before="100" w:beforeAutospacing="1" w:after="100" w:afterAutospacing="1" w:line="240" w:lineRule="auto"/>
    </w:pPr>
    <w:rPr>
      <w:rFonts w:ascii="Times New Roman" w:eastAsia="Times New Roman" w:hAnsi="Times New Roman" w:cs="Times New Roman"/>
      <w:sz w:val="24"/>
      <w:szCs w:val="24"/>
      <w:lang w:eastAsia="ro-RO"/>
    </w:rPr>
  </w:style>
  <w:style w:type="paragraph" w:customStyle="1" w:styleId="xl67">
    <w:name w:val="xl67"/>
    <w:basedOn w:val="Normal"/>
    <w:rsid w:val="005246A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Calibri" w:eastAsia="Times New Roman" w:hAnsi="Calibri" w:cs="Times New Roman"/>
      <w:sz w:val="20"/>
      <w:szCs w:val="20"/>
      <w:lang w:eastAsia="ro-RO"/>
    </w:rPr>
  </w:style>
  <w:style w:type="paragraph" w:customStyle="1" w:styleId="xl68">
    <w:name w:val="xl68"/>
    <w:basedOn w:val="Normal"/>
    <w:rsid w:val="005246A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Calibri" w:eastAsia="Times New Roman" w:hAnsi="Calibri" w:cs="Times New Roman"/>
      <w:color w:val="FF0000"/>
      <w:sz w:val="20"/>
      <w:szCs w:val="20"/>
      <w:lang w:eastAsia="ro-RO"/>
    </w:rPr>
  </w:style>
  <w:style w:type="paragraph" w:customStyle="1" w:styleId="xl69">
    <w:name w:val="xl69"/>
    <w:basedOn w:val="Normal"/>
    <w:rsid w:val="005246A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Calibri" w:eastAsia="Times New Roman" w:hAnsi="Calibri" w:cs="Times New Roman"/>
      <w:color w:val="FF0000"/>
      <w:sz w:val="20"/>
      <w:szCs w:val="20"/>
      <w:lang w:eastAsia="ro-RO"/>
    </w:rPr>
  </w:style>
  <w:style w:type="paragraph" w:customStyle="1" w:styleId="xl70">
    <w:name w:val="xl70"/>
    <w:basedOn w:val="Normal"/>
    <w:rsid w:val="005246A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Calibri" w:eastAsia="Times New Roman" w:hAnsi="Calibri" w:cs="Times New Roman"/>
      <w:color w:val="FF0000"/>
      <w:sz w:val="20"/>
      <w:szCs w:val="20"/>
      <w:lang w:eastAsia="ro-RO"/>
    </w:rPr>
  </w:style>
  <w:style w:type="paragraph" w:customStyle="1" w:styleId="xl71">
    <w:name w:val="xl71"/>
    <w:basedOn w:val="Normal"/>
    <w:rsid w:val="005246A0"/>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line="240" w:lineRule="auto"/>
      <w:textAlignment w:val="top"/>
    </w:pPr>
    <w:rPr>
      <w:rFonts w:ascii="Calibri" w:eastAsia="Times New Roman" w:hAnsi="Calibri" w:cs="Times New Roman"/>
      <w:sz w:val="20"/>
      <w:szCs w:val="20"/>
      <w:lang w:eastAsia="ro-RO"/>
    </w:rPr>
  </w:style>
  <w:style w:type="paragraph" w:customStyle="1" w:styleId="xl72">
    <w:name w:val="xl72"/>
    <w:basedOn w:val="Normal"/>
    <w:rsid w:val="005246A0"/>
    <w:pPr>
      <w:shd w:val="clear" w:color="000000" w:fill="DCE6F1"/>
      <w:spacing w:before="100" w:beforeAutospacing="1" w:after="100" w:afterAutospacing="1" w:line="240" w:lineRule="auto"/>
    </w:pPr>
    <w:rPr>
      <w:rFonts w:ascii="Calibri" w:eastAsia="Times New Roman" w:hAnsi="Calibri" w:cs="Times New Roman"/>
      <w:color w:val="D9D9D9"/>
      <w:sz w:val="24"/>
      <w:szCs w:val="24"/>
      <w:lang w:eastAsia="ro-RO"/>
    </w:rPr>
  </w:style>
  <w:style w:type="paragraph" w:customStyle="1" w:styleId="xl73">
    <w:name w:val="xl73"/>
    <w:basedOn w:val="Normal"/>
    <w:rsid w:val="005246A0"/>
    <w:pPr>
      <w:shd w:val="clear" w:color="000000" w:fill="DCE6F1"/>
      <w:spacing w:before="100" w:beforeAutospacing="1" w:after="100" w:afterAutospacing="1" w:line="240" w:lineRule="auto"/>
    </w:pPr>
    <w:rPr>
      <w:rFonts w:ascii="Times New Roman" w:eastAsia="Times New Roman" w:hAnsi="Times New Roman" w:cs="Times New Roman"/>
      <w:sz w:val="24"/>
      <w:szCs w:val="24"/>
      <w:lang w:eastAsia="ro-RO"/>
    </w:rPr>
  </w:style>
  <w:style w:type="paragraph" w:customStyle="1" w:styleId="xl74">
    <w:name w:val="xl74"/>
    <w:basedOn w:val="Normal"/>
    <w:rsid w:val="005246A0"/>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line="240" w:lineRule="auto"/>
    </w:pPr>
    <w:rPr>
      <w:rFonts w:ascii="Calibri" w:eastAsia="Times New Roman" w:hAnsi="Calibri" w:cs="Times New Roman"/>
      <w:b/>
      <w:bCs/>
      <w:sz w:val="24"/>
      <w:szCs w:val="24"/>
      <w:lang w:eastAsia="ro-RO"/>
    </w:rPr>
  </w:style>
  <w:style w:type="paragraph" w:customStyle="1" w:styleId="xl75">
    <w:name w:val="xl75"/>
    <w:basedOn w:val="Normal"/>
    <w:rsid w:val="005246A0"/>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line="240" w:lineRule="auto"/>
    </w:pPr>
    <w:rPr>
      <w:rFonts w:ascii="Calibri" w:eastAsia="Times New Roman" w:hAnsi="Calibri" w:cs="Times New Roman"/>
      <w:b/>
      <w:bCs/>
      <w:sz w:val="24"/>
      <w:szCs w:val="24"/>
      <w:lang w:eastAsia="ro-RO"/>
    </w:rPr>
  </w:style>
  <w:style w:type="paragraph" w:customStyle="1" w:styleId="xl76">
    <w:name w:val="xl76"/>
    <w:basedOn w:val="Normal"/>
    <w:rsid w:val="005246A0"/>
    <w:pPr>
      <w:spacing w:before="100" w:beforeAutospacing="1" w:after="100" w:afterAutospacing="1" w:line="240" w:lineRule="auto"/>
    </w:pPr>
    <w:rPr>
      <w:rFonts w:ascii="Calibri" w:eastAsia="Times New Roman" w:hAnsi="Calibri" w:cs="Times New Roman"/>
      <w:b/>
      <w:bCs/>
      <w:sz w:val="24"/>
      <w:szCs w:val="24"/>
      <w:lang w:eastAsia="ro-RO"/>
    </w:rPr>
  </w:style>
  <w:style w:type="paragraph" w:customStyle="1" w:styleId="xl77">
    <w:name w:val="xl77"/>
    <w:basedOn w:val="Normal"/>
    <w:rsid w:val="005246A0"/>
    <w:pPr>
      <w:shd w:val="clear" w:color="000000" w:fill="DCE6F1"/>
      <w:spacing w:before="100" w:beforeAutospacing="1" w:after="100" w:afterAutospacing="1" w:line="240" w:lineRule="auto"/>
    </w:pPr>
    <w:rPr>
      <w:rFonts w:ascii="Calibri" w:eastAsia="Times New Roman" w:hAnsi="Calibri" w:cs="Times New Roman"/>
      <w:b/>
      <w:bCs/>
      <w:color w:val="000000"/>
      <w:sz w:val="24"/>
      <w:szCs w:val="24"/>
      <w:lang w:eastAsia="ro-RO"/>
    </w:rPr>
  </w:style>
  <w:style w:type="paragraph" w:customStyle="1" w:styleId="xl78">
    <w:name w:val="xl78"/>
    <w:basedOn w:val="Normal"/>
    <w:rsid w:val="005246A0"/>
    <w:pPr>
      <w:shd w:val="clear" w:color="000000" w:fill="DCE6F1"/>
      <w:spacing w:before="100" w:beforeAutospacing="1" w:after="100" w:afterAutospacing="1" w:line="240" w:lineRule="auto"/>
    </w:pPr>
    <w:rPr>
      <w:rFonts w:ascii="Times New Roman" w:eastAsia="Times New Roman" w:hAnsi="Times New Roman" w:cs="Times New Roman"/>
      <w:sz w:val="24"/>
      <w:szCs w:val="24"/>
      <w:lang w:eastAsia="ro-RO"/>
    </w:rPr>
  </w:style>
  <w:style w:type="paragraph" w:customStyle="1" w:styleId="xl79">
    <w:name w:val="xl79"/>
    <w:basedOn w:val="Normal"/>
    <w:rsid w:val="005246A0"/>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line="240" w:lineRule="auto"/>
      <w:jc w:val="center"/>
      <w:textAlignment w:val="center"/>
    </w:pPr>
    <w:rPr>
      <w:rFonts w:ascii="Calibri" w:eastAsia="Times New Roman" w:hAnsi="Calibri" w:cs="Times New Roman"/>
      <w:b/>
      <w:bCs/>
      <w:sz w:val="20"/>
      <w:szCs w:val="20"/>
      <w:lang w:eastAsia="ro-RO"/>
    </w:rPr>
  </w:style>
  <w:style w:type="paragraph" w:customStyle="1" w:styleId="xl80">
    <w:name w:val="xl80"/>
    <w:basedOn w:val="Normal"/>
    <w:rsid w:val="005246A0"/>
    <w:pPr>
      <w:pBdr>
        <w:top w:val="single" w:sz="4" w:space="0" w:color="auto"/>
        <w:left w:val="single" w:sz="4" w:space="0" w:color="auto"/>
        <w:right w:val="single" w:sz="4" w:space="0" w:color="auto"/>
      </w:pBdr>
      <w:shd w:val="clear" w:color="000000" w:fill="DCE6F1"/>
      <w:spacing w:before="100" w:beforeAutospacing="1" w:after="100" w:afterAutospacing="1" w:line="240" w:lineRule="auto"/>
      <w:jc w:val="center"/>
      <w:textAlignment w:val="center"/>
    </w:pPr>
    <w:rPr>
      <w:rFonts w:ascii="Calibri" w:eastAsia="Times New Roman" w:hAnsi="Calibri" w:cs="Times New Roman"/>
      <w:b/>
      <w:bCs/>
      <w:sz w:val="20"/>
      <w:szCs w:val="20"/>
      <w:lang w:eastAsia="ro-RO"/>
    </w:rPr>
  </w:style>
  <w:style w:type="paragraph" w:customStyle="1" w:styleId="xl81">
    <w:name w:val="xl81"/>
    <w:basedOn w:val="Normal"/>
    <w:rsid w:val="005246A0"/>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line="240" w:lineRule="auto"/>
      <w:jc w:val="center"/>
      <w:textAlignment w:val="center"/>
    </w:pPr>
    <w:rPr>
      <w:rFonts w:ascii="Calibri" w:eastAsia="Times New Roman" w:hAnsi="Calibri" w:cs="Times New Roman"/>
      <w:b/>
      <w:bCs/>
      <w:color w:val="FF0000"/>
      <w:sz w:val="20"/>
      <w:szCs w:val="20"/>
      <w:lang w:eastAsia="ro-RO"/>
    </w:rPr>
  </w:style>
  <w:style w:type="paragraph" w:customStyle="1" w:styleId="xl82">
    <w:name w:val="xl82"/>
    <w:basedOn w:val="Normal"/>
    <w:rsid w:val="005246A0"/>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line="240" w:lineRule="auto"/>
    </w:pPr>
    <w:rPr>
      <w:rFonts w:ascii="Times New Roman" w:eastAsia="Times New Roman" w:hAnsi="Times New Roman" w:cs="Times New Roman"/>
      <w:sz w:val="24"/>
      <w:szCs w:val="24"/>
      <w:lang w:eastAsia="ro-RO"/>
    </w:rPr>
  </w:style>
  <w:style w:type="paragraph" w:customStyle="1" w:styleId="xl83">
    <w:name w:val="xl83"/>
    <w:basedOn w:val="Normal"/>
    <w:rsid w:val="005246A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Calibri" w:eastAsia="Times New Roman" w:hAnsi="Calibri" w:cs="Times New Roman"/>
      <w:color w:val="000000"/>
      <w:sz w:val="20"/>
      <w:szCs w:val="20"/>
      <w:lang w:eastAsia="ro-RO"/>
    </w:rPr>
  </w:style>
  <w:style w:type="paragraph" w:customStyle="1" w:styleId="xl84">
    <w:name w:val="xl84"/>
    <w:basedOn w:val="Normal"/>
    <w:rsid w:val="005246A0"/>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line="240" w:lineRule="auto"/>
      <w:textAlignment w:val="top"/>
    </w:pPr>
    <w:rPr>
      <w:rFonts w:ascii="Calibri" w:eastAsia="Times New Roman" w:hAnsi="Calibri" w:cs="Times New Roman"/>
      <w:color w:val="000000"/>
      <w:sz w:val="20"/>
      <w:szCs w:val="20"/>
      <w:lang w:eastAsia="ro-RO"/>
    </w:rPr>
  </w:style>
  <w:style w:type="paragraph" w:customStyle="1" w:styleId="xl85">
    <w:name w:val="xl85"/>
    <w:basedOn w:val="Normal"/>
    <w:rsid w:val="005246A0"/>
    <w:pPr>
      <w:shd w:val="clear" w:color="000000" w:fill="DCE6F1"/>
      <w:spacing w:before="100" w:beforeAutospacing="1" w:after="100" w:afterAutospacing="1" w:line="240" w:lineRule="auto"/>
    </w:pPr>
    <w:rPr>
      <w:rFonts w:ascii="Calibri" w:eastAsia="Times New Roman" w:hAnsi="Calibri" w:cs="Times New Roman"/>
      <w:color w:val="D9D9D9"/>
      <w:sz w:val="24"/>
      <w:szCs w:val="24"/>
      <w:lang w:eastAsia="ro-RO"/>
    </w:rPr>
  </w:style>
  <w:style w:type="paragraph" w:customStyle="1" w:styleId="xl86">
    <w:name w:val="xl86"/>
    <w:basedOn w:val="Normal"/>
    <w:rsid w:val="005246A0"/>
    <w:pPr>
      <w:shd w:val="clear" w:color="000000" w:fill="DCE6F1"/>
      <w:spacing w:before="100" w:beforeAutospacing="1" w:after="100" w:afterAutospacing="1" w:line="240" w:lineRule="auto"/>
    </w:pPr>
    <w:rPr>
      <w:rFonts w:ascii="Times New Roman" w:eastAsia="Times New Roman" w:hAnsi="Times New Roman" w:cs="Times New Roman"/>
      <w:sz w:val="24"/>
      <w:szCs w:val="24"/>
      <w:lang w:eastAsia="ro-RO"/>
    </w:rPr>
  </w:style>
  <w:style w:type="paragraph" w:customStyle="1" w:styleId="xl87">
    <w:name w:val="xl87"/>
    <w:basedOn w:val="Normal"/>
    <w:rsid w:val="005246A0"/>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line="240" w:lineRule="auto"/>
    </w:pPr>
    <w:rPr>
      <w:rFonts w:ascii="Calibri" w:eastAsia="Times New Roman" w:hAnsi="Calibri" w:cs="Times New Roman"/>
      <w:b/>
      <w:bCs/>
      <w:color w:val="000000"/>
      <w:sz w:val="24"/>
      <w:szCs w:val="24"/>
      <w:lang w:eastAsia="ro-RO"/>
    </w:rPr>
  </w:style>
  <w:style w:type="paragraph" w:customStyle="1" w:styleId="xl88">
    <w:name w:val="xl88"/>
    <w:basedOn w:val="Normal"/>
    <w:rsid w:val="005246A0"/>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line="240" w:lineRule="auto"/>
    </w:pPr>
    <w:rPr>
      <w:rFonts w:ascii="Calibri" w:eastAsia="Times New Roman" w:hAnsi="Calibri" w:cs="Times New Roman"/>
      <w:b/>
      <w:bCs/>
      <w:color w:val="000000"/>
      <w:sz w:val="24"/>
      <w:szCs w:val="24"/>
      <w:lang w:eastAsia="ro-RO"/>
    </w:rPr>
  </w:style>
  <w:style w:type="paragraph" w:customStyle="1" w:styleId="xl89">
    <w:name w:val="xl89"/>
    <w:basedOn w:val="Normal"/>
    <w:rsid w:val="005246A0"/>
    <w:pPr>
      <w:spacing w:before="100" w:beforeAutospacing="1" w:after="100" w:afterAutospacing="1" w:line="240" w:lineRule="auto"/>
    </w:pPr>
    <w:rPr>
      <w:rFonts w:ascii="Calibri" w:eastAsia="Times New Roman" w:hAnsi="Calibri" w:cs="Times New Roman"/>
      <w:b/>
      <w:bCs/>
      <w:color w:val="000000"/>
      <w:sz w:val="24"/>
      <w:szCs w:val="24"/>
      <w:lang w:eastAsia="ro-RO"/>
    </w:rPr>
  </w:style>
  <w:style w:type="paragraph" w:customStyle="1" w:styleId="xl90">
    <w:name w:val="xl90"/>
    <w:basedOn w:val="Normal"/>
    <w:rsid w:val="005246A0"/>
    <w:pPr>
      <w:spacing w:before="100" w:beforeAutospacing="1" w:after="100" w:afterAutospacing="1" w:line="240" w:lineRule="auto"/>
      <w:textAlignment w:val="top"/>
    </w:pPr>
    <w:rPr>
      <w:rFonts w:ascii="Times New Roman" w:eastAsia="Times New Roman" w:hAnsi="Times New Roman" w:cs="Times New Roman"/>
      <w:sz w:val="24"/>
      <w:szCs w:val="24"/>
      <w:lang w:eastAsia="ro-RO"/>
    </w:rPr>
  </w:style>
  <w:style w:type="paragraph" w:customStyle="1" w:styleId="xl91">
    <w:name w:val="xl91"/>
    <w:basedOn w:val="Normal"/>
    <w:rsid w:val="005246A0"/>
    <w:pPr>
      <w:spacing w:before="100" w:beforeAutospacing="1" w:after="100" w:afterAutospacing="1" w:line="240" w:lineRule="auto"/>
    </w:pPr>
    <w:rPr>
      <w:rFonts w:ascii="Times New Roman" w:eastAsia="Times New Roman" w:hAnsi="Times New Roman" w:cs="Times New Roman"/>
      <w:sz w:val="24"/>
      <w:szCs w:val="24"/>
      <w:lang w:eastAsia="ro-RO"/>
    </w:rPr>
  </w:style>
  <w:style w:type="paragraph" w:customStyle="1" w:styleId="xl92">
    <w:name w:val="xl92"/>
    <w:basedOn w:val="Normal"/>
    <w:rsid w:val="005246A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Calibri" w:eastAsia="Times New Roman" w:hAnsi="Calibri" w:cs="Times New Roman"/>
      <w:color w:val="FF0000"/>
      <w:sz w:val="20"/>
      <w:szCs w:val="20"/>
      <w:lang w:eastAsia="ro-RO"/>
    </w:rPr>
  </w:style>
  <w:style w:type="paragraph" w:customStyle="1" w:styleId="xl93">
    <w:name w:val="xl93"/>
    <w:basedOn w:val="Normal"/>
    <w:rsid w:val="005246A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Calibri" w:eastAsia="Times New Roman" w:hAnsi="Calibri" w:cs="Times New Roman"/>
      <w:color w:val="FF0000"/>
      <w:sz w:val="20"/>
      <w:szCs w:val="20"/>
      <w:lang w:eastAsia="ro-RO"/>
    </w:rPr>
  </w:style>
  <w:style w:type="paragraph" w:customStyle="1" w:styleId="xl94">
    <w:name w:val="xl94"/>
    <w:basedOn w:val="Normal"/>
    <w:rsid w:val="005246A0"/>
    <w:pPr>
      <w:spacing w:before="100" w:beforeAutospacing="1" w:after="100" w:afterAutospacing="1" w:line="240" w:lineRule="auto"/>
    </w:pPr>
    <w:rPr>
      <w:rFonts w:ascii="Calibri" w:eastAsia="Times New Roman" w:hAnsi="Calibri" w:cs="Times New Roman"/>
      <w:sz w:val="24"/>
      <w:szCs w:val="24"/>
      <w:lang w:eastAsia="ro-RO"/>
    </w:rPr>
  </w:style>
  <w:style w:type="paragraph" w:customStyle="1" w:styleId="xl95">
    <w:name w:val="xl95"/>
    <w:basedOn w:val="Normal"/>
    <w:rsid w:val="005246A0"/>
    <w:pPr>
      <w:spacing w:before="100" w:beforeAutospacing="1" w:after="100" w:afterAutospacing="1" w:line="240" w:lineRule="auto"/>
    </w:pPr>
    <w:rPr>
      <w:rFonts w:ascii="Calibri" w:eastAsia="Times New Roman" w:hAnsi="Calibri" w:cs="Times New Roman"/>
      <w:sz w:val="24"/>
      <w:szCs w:val="24"/>
      <w:lang w:eastAsia="ro-RO"/>
    </w:rPr>
  </w:style>
  <w:style w:type="paragraph" w:customStyle="1" w:styleId="xl96">
    <w:name w:val="xl96"/>
    <w:basedOn w:val="Normal"/>
    <w:rsid w:val="005246A0"/>
    <w:pPr>
      <w:spacing w:before="100" w:beforeAutospacing="1" w:after="100" w:afterAutospacing="1" w:line="240" w:lineRule="auto"/>
    </w:pPr>
    <w:rPr>
      <w:rFonts w:ascii="Calibri" w:eastAsia="Times New Roman" w:hAnsi="Calibri" w:cs="Times New Roman"/>
      <w:i/>
      <w:iCs/>
      <w:sz w:val="24"/>
      <w:szCs w:val="24"/>
      <w:lang w:eastAsia="ro-RO"/>
    </w:rPr>
  </w:style>
  <w:style w:type="paragraph" w:customStyle="1" w:styleId="xl97">
    <w:name w:val="xl97"/>
    <w:basedOn w:val="Normal"/>
    <w:rsid w:val="005246A0"/>
    <w:pPr>
      <w:pBdr>
        <w:top w:val="single" w:sz="4" w:space="0" w:color="auto"/>
        <w:left w:val="single" w:sz="4" w:space="0" w:color="auto"/>
        <w:right w:val="single" w:sz="4" w:space="0" w:color="auto"/>
      </w:pBdr>
      <w:shd w:val="clear" w:color="000000" w:fill="DCE6F1"/>
      <w:spacing w:before="100" w:beforeAutospacing="1" w:after="100" w:afterAutospacing="1" w:line="240" w:lineRule="auto"/>
      <w:jc w:val="center"/>
      <w:textAlignment w:val="top"/>
    </w:pPr>
    <w:rPr>
      <w:rFonts w:ascii="Calibri" w:eastAsia="Times New Roman" w:hAnsi="Calibri" w:cs="Times New Roman"/>
      <w:i/>
      <w:iCs/>
      <w:sz w:val="20"/>
      <w:szCs w:val="20"/>
      <w:lang w:eastAsia="ro-RO"/>
    </w:rPr>
  </w:style>
  <w:style w:type="paragraph" w:customStyle="1" w:styleId="xl98">
    <w:name w:val="xl98"/>
    <w:basedOn w:val="Normal"/>
    <w:rsid w:val="005246A0"/>
    <w:pPr>
      <w:pBdr>
        <w:top w:val="single" w:sz="4" w:space="0" w:color="auto"/>
        <w:left w:val="single" w:sz="4" w:space="0" w:color="auto"/>
        <w:bottom w:val="single" w:sz="4" w:space="0" w:color="auto"/>
      </w:pBdr>
      <w:shd w:val="clear" w:color="000000" w:fill="DCE6F1"/>
      <w:spacing w:before="100" w:beforeAutospacing="1" w:after="100" w:afterAutospacing="1" w:line="240" w:lineRule="auto"/>
      <w:jc w:val="center"/>
    </w:pPr>
    <w:rPr>
      <w:rFonts w:ascii="Calibri" w:eastAsia="Times New Roman" w:hAnsi="Calibri" w:cs="Times New Roman"/>
      <w:b/>
      <w:bCs/>
      <w:sz w:val="24"/>
      <w:szCs w:val="24"/>
      <w:lang w:eastAsia="ro-RO"/>
    </w:rPr>
  </w:style>
  <w:style w:type="paragraph" w:customStyle="1" w:styleId="xl99">
    <w:name w:val="xl99"/>
    <w:basedOn w:val="Normal"/>
    <w:rsid w:val="005246A0"/>
    <w:pPr>
      <w:pBdr>
        <w:top w:val="single" w:sz="4" w:space="0" w:color="auto"/>
        <w:bottom w:val="single" w:sz="4" w:space="0" w:color="auto"/>
      </w:pBdr>
      <w:shd w:val="clear" w:color="000000" w:fill="DCE6F1"/>
      <w:spacing w:before="100" w:beforeAutospacing="1" w:after="100" w:afterAutospacing="1" w:line="240" w:lineRule="auto"/>
      <w:jc w:val="center"/>
    </w:pPr>
    <w:rPr>
      <w:rFonts w:ascii="Calibri" w:eastAsia="Times New Roman" w:hAnsi="Calibri" w:cs="Times New Roman"/>
      <w:b/>
      <w:bCs/>
      <w:sz w:val="24"/>
      <w:szCs w:val="24"/>
      <w:lang w:eastAsia="ro-RO"/>
    </w:rPr>
  </w:style>
  <w:style w:type="paragraph" w:customStyle="1" w:styleId="xl100">
    <w:name w:val="xl100"/>
    <w:basedOn w:val="Normal"/>
    <w:rsid w:val="005246A0"/>
    <w:pPr>
      <w:pBdr>
        <w:top w:val="single" w:sz="4" w:space="0" w:color="auto"/>
        <w:bottom w:val="single" w:sz="4" w:space="0" w:color="auto"/>
        <w:right w:val="single" w:sz="4" w:space="0" w:color="auto"/>
      </w:pBdr>
      <w:shd w:val="clear" w:color="000000" w:fill="DCE6F1"/>
      <w:spacing w:before="100" w:beforeAutospacing="1" w:after="100" w:afterAutospacing="1" w:line="240" w:lineRule="auto"/>
      <w:jc w:val="center"/>
    </w:pPr>
    <w:rPr>
      <w:rFonts w:ascii="Calibri" w:eastAsia="Times New Roman" w:hAnsi="Calibri" w:cs="Times New Roman"/>
      <w:b/>
      <w:bCs/>
      <w:sz w:val="24"/>
      <w:szCs w:val="24"/>
      <w:lang w:eastAsia="ro-RO"/>
    </w:rPr>
  </w:style>
  <w:style w:type="paragraph" w:customStyle="1" w:styleId="xl101">
    <w:name w:val="xl101"/>
    <w:basedOn w:val="Normal"/>
    <w:rsid w:val="005246A0"/>
    <w:pPr>
      <w:shd w:val="clear" w:color="000000" w:fill="DCE6F1"/>
      <w:spacing w:before="100" w:beforeAutospacing="1" w:after="100" w:afterAutospacing="1" w:line="240" w:lineRule="auto"/>
      <w:textAlignment w:val="top"/>
    </w:pPr>
    <w:rPr>
      <w:rFonts w:ascii="Calibri" w:eastAsia="Times New Roman" w:hAnsi="Calibri" w:cs="Times New Roman"/>
      <w:b/>
      <w:bCs/>
      <w:color w:val="000000"/>
      <w:sz w:val="24"/>
      <w:szCs w:val="24"/>
      <w:lang w:eastAsia="ro-RO"/>
    </w:rPr>
  </w:style>
  <w:style w:type="paragraph" w:customStyle="1" w:styleId="xl102">
    <w:name w:val="xl102"/>
    <w:basedOn w:val="Normal"/>
    <w:rsid w:val="005246A0"/>
    <w:pPr>
      <w:pBdr>
        <w:top w:val="single" w:sz="4" w:space="0" w:color="auto"/>
        <w:left w:val="single" w:sz="4" w:space="0" w:color="auto"/>
        <w:bottom w:val="single" w:sz="4" w:space="0" w:color="auto"/>
      </w:pBdr>
      <w:shd w:val="clear" w:color="000000" w:fill="DCE6F1"/>
      <w:spacing w:before="100" w:beforeAutospacing="1" w:after="100" w:afterAutospacing="1" w:line="240" w:lineRule="auto"/>
      <w:jc w:val="center"/>
    </w:pPr>
    <w:rPr>
      <w:rFonts w:ascii="Calibri" w:eastAsia="Times New Roman" w:hAnsi="Calibri" w:cs="Times New Roman"/>
      <w:b/>
      <w:bCs/>
      <w:color w:val="000000"/>
      <w:sz w:val="24"/>
      <w:szCs w:val="24"/>
      <w:lang w:eastAsia="ro-RO"/>
    </w:rPr>
  </w:style>
  <w:style w:type="paragraph" w:customStyle="1" w:styleId="xl103">
    <w:name w:val="xl103"/>
    <w:basedOn w:val="Normal"/>
    <w:rsid w:val="005246A0"/>
    <w:pPr>
      <w:pBdr>
        <w:top w:val="single" w:sz="4" w:space="0" w:color="auto"/>
        <w:bottom w:val="single" w:sz="4" w:space="0" w:color="auto"/>
      </w:pBdr>
      <w:shd w:val="clear" w:color="000000" w:fill="DCE6F1"/>
      <w:spacing w:before="100" w:beforeAutospacing="1" w:after="100" w:afterAutospacing="1" w:line="240" w:lineRule="auto"/>
      <w:jc w:val="center"/>
    </w:pPr>
    <w:rPr>
      <w:rFonts w:ascii="Calibri" w:eastAsia="Times New Roman" w:hAnsi="Calibri" w:cs="Times New Roman"/>
      <w:b/>
      <w:bCs/>
      <w:color w:val="000000"/>
      <w:sz w:val="24"/>
      <w:szCs w:val="24"/>
      <w:lang w:eastAsia="ro-RO"/>
    </w:rPr>
  </w:style>
  <w:style w:type="paragraph" w:customStyle="1" w:styleId="xl104">
    <w:name w:val="xl104"/>
    <w:basedOn w:val="Normal"/>
    <w:rsid w:val="005246A0"/>
    <w:pPr>
      <w:pBdr>
        <w:top w:val="single" w:sz="4" w:space="0" w:color="auto"/>
        <w:bottom w:val="single" w:sz="4" w:space="0" w:color="auto"/>
        <w:right w:val="single" w:sz="4" w:space="0" w:color="auto"/>
      </w:pBdr>
      <w:shd w:val="clear" w:color="000000" w:fill="DCE6F1"/>
      <w:spacing w:before="100" w:beforeAutospacing="1" w:after="100" w:afterAutospacing="1" w:line="240" w:lineRule="auto"/>
      <w:jc w:val="center"/>
    </w:pPr>
    <w:rPr>
      <w:rFonts w:ascii="Calibri" w:eastAsia="Times New Roman" w:hAnsi="Calibri" w:cs="Times New Roman"/>
      <w:b/>
      <w:bCs/>
      <w:color w:val="000000"/>
      <w:sz w:val="24"/>
      <w:szCs w:val="24"/>
      <w:lang w:eastAsia="ro-RO"/>
    </w:rPr>
  </w:style>
  <w:style w:type="paragraph" w:customStyle="1" w:styleId="xl105">
    <w:name w:val="xl105"/>
    <w:basedOn w:val="Normal"/>
    <w:rsid w:val="005246A0"/>
    <w:pPr>
      <w:spacing w:before="100" w:beforeAutospacing="1" w:after="100" w:afterAutospacing="1" w:line="240" w:lineRule="auto"/>
      <w:textAlignment w:val="top"/>
    </w:pPr>
    <w:rPr>
      <w:rFonts w:ascii="Calibri" w:eastAsia="Times New Roman" w:hAnsi="Calibri" w:cs="Times New Roman"/>
      <w:sz w:val="24"/>
      <w:szCs w:val="24"/>
      <w:lang w:eastAsia="ro-RO"/>
    </w:rPr>
  </w:style>
  <w:style w:type="paragraph" w:customStyle="1" w:styleId="xl106">
    <w:name w:val="xl106"/>
    <w:basedOn w:val="Normal"/>
    <w:rsid w:val="005246A0"/>
    <w:pPr>
      <w:spacing w:before="100" w:beforeAutospacing="1" w:after="100" w:afterAutospacing="1" w:line="240" w:lineRule="auto"/>
      <w:textAlignment w:val="top"/>
    </w:pPr>
    <w:rPr>
      <w:rFonts w:ascii="Times New Roman" w:eastAsia="Times New Roman" w:hAnsi="Times New Roman" w:cs="Times New Roman"/>
      <w:sz w:val="24"/>
      <w:szCs w:val="24"/>
      <w:lang w:eastAsia="ro-RO"/>
    </w:rPr>
  </w:style>
  <w:style w:type="paragraph" w:customStyle="1" w:styleId="xl107">
    <w:name w:val="xl107"/>
    <w:basedOn w:val="Normal"/>
    <w:rsid w:val="005246A0"/>
    <w:pPr>
      <w:pBdr>
        <w:top w:val="single" w:sz="4" w:space="0" w:color="auto"/>
        <w:left w:val="single" w:sz="4" w:space="0" w:color="auto"/>
        <w:bottom w:val="single" w:sz="4" w:space="0" w:color="auto"/>
      </w:pBdr>
      <w:shd w:val="clear" w:color="000000" w:fill="DCE6F1"/>
      <w:spacing w:before="100" w:beforeAutospacing="1" w:after="100" w:afterAutospacing="1" w:line="240" w:lineRule="auto"/>
      <w:jc w:val="center"/>
    </w:pPr>
    <w:rPr>
      <w:rFonts w:ascii="Calibri" w:eastAsia="Times New Roman" w:hAnsi="Calibri" w:cs="Times New Roman"/>
      <w:b/>
      <w:bCs/>
      <w:sz w:val="24"/>
      <w:szCs w:val="24"/>
      <w:lang w:eastAsia="ro-RO"/>
    </w:rPr>
  </w:style>
  <w:style w:type="paragraph" w:customStyle="1" w:styleId="xl108">
    <w:name w:val="xl108"/>
    <w:basedOn w:val="Normal"/>
    <w:rsid w:val="005246A0"/>
    <w:pPr>
      <w:pBdr>
        <w:top w:val="single" w:sz="4" w:space="0" w:color="auto"/>
        <w:bottom w:val="single" w:sz="4" w:space="0" w:color="auto"/>
      </w:pBdr>
      <w:shd w:val="clear" w:color="000000" w:fill="DCE6F1"/>
      <w:spacing w:before="100" w:beforeAutospacing="1" w:after="100" w:afterAutospacing="1" w:line="240" w:lineRule="auto"/>
      <w:jc w:val="center"/>
    </w:pPr>
    <w:rPr>
      <w:rFonts w:ascii="Calibri" w:eastAsia="Times New Roman" w:hAnsi="Calibri" w:cs="Times New Roman"/>
      <w:b/>
      <w:bCs/>
      <w:sz w:val="24"/>
      <w:szCs w:val="24"/>
      <w:lang w:eastAsia="ro-RO"/>
    </w:rPr>
  </w:style>
  <w:style w:type="paragraph" w:customStyle="1" w:styleId="xl109">
    <w:name w:val="xl109"/>
    <w:basedOn w:val="Normal"/>
    <w:rsid w:val="005246A0"/>
    <w:pPr>
      <w:pBdr>
        <w:top w:val="single" w:sz="4" w:space="0" w:color="auto"/>
        <w:bottom w:val="single" w:sz="4" w:space="0" w:color="auto"/>
        <w:right w:val="single" w:sz="4" w:space="0" w:color="auto"/>
      </w:pBdr>
      <w:shd w:val="clear" w:color="000000" w:fill="DCE6F1"/>
      <w:spacing w:before="100" w:beforeAutospacing="1" w:after="100" w:afterAutospacing="1" w:line="240" w:lineRule="auto"/>
      <w:jc w:val="center"/>
    </w:pPr>
    <w:rPr>
      <w:rFonts w:ascii="Calibri" w:eastAsia="Times New Roman" w:hAnsi="Calibri" w:cs="Times New Roman"/>
      <w:b/>
      <w:bCs/>
      <w:sz w:val="24"/>
      <w:szCs w:val="24"/>
      <w:lang w:eastAsia="ro-RO"/>
    </w:rPr>
  </w:style>
  <w:style w:type="paragraph" w:styleId="Revision">
    <w:name w:val="Revision"/>
    <w:hidden/>
    <w:uiPriority w:val="99"/>
    <w:semiHidden/>
    <w:rsid w:val="005246A0"/>
    <w:pPr>
      <w:spacing w:after="0" w:line="240" w:lineRule="auto"/>
    </w:pPr>
  </w:style>
  <w:style w:type="paragraph" w:styleId="z-TopofForm">
    <w:name w:val="HTML Top of Form"/>
    <w:basedOn w:val="Normal"/>
    <w:next w:val="Normal"/>
    <w:link w:val="z-TopofFormChar"/>
    <w:hidden/>
    <w:uiPriority w:val="99"/>
    <w:semiHidden/>
    <w:unhideWhenUsed/>
    <w:rsid w:val="005246A0"/>
    <w:pPr>
      <w:pBdr>
        <w:bottom w:val="single" w:sz="6" w:space="1" w:color="auto"/>
      </w:pBdr>
      <w:spacing w:after="0" w:line="276" w:lineRule="auto"/>
      <w:jc w:val="center"/>
    </w:pPr>
    <w:rPr>
      <w:rFonts w:ascii="Arial" w:hAnsi="Arial" w:cs="Arial"/>
      <w:vanish/>
      <w:sz w:val="16"/>
      <w:szCs w:val="16"/>
    </w:rPr>
  </w:style>
  <w:style w:type="character" w:customStyle="1" w:styleId="z-TopofFormChar">
    <w:name w:val="z-Top of Form Char"/>
    <w:basedOn w:val="DefaultParagraphFont"/>
    <w:link w:val="z-TopofForm"/>
    <w:uiPriority w:val="99"/>
    <w:semiHidden/>
    <w:rsid w:val="005246A0"/>
    <w:rPr>
      <w:rFonts w:ascii="Arial" w:hAnsi="Arial" w:cs="Arial"/>
      <w:vanish/>
      <w:sz w:val="16"/>
      <w:szCs w:val="16"/>
    </w:rPr>
  </w:style>
  <w:style w:type="paragraph" w:styleId="z-BottomofForm">
    <w:name w:val="HTML Bottom of Form"/>
    <w:basedOn w:val="Normal"/>
    <w:next w:val="Normal"/>
    <w:link w:val="z-BottomofFormChar"/>
    <w:hidden/>
    <w:uiPriority w:val="99"/>
    <w:unhideWhenUsed/>
    <w:rsid w:val="005246A0"/>
    <w:pPr>
      <w:pBdr>
        <w:top w:val="single" w:sz="6" w:space="1" w:color="auto"/>
      </w:pBdr>
      <w:spacing w:after="0" w:line="276" w:lineRule="auto"/>
      <w:jc w:val="center"/>
    </w:pPr>
    <w:rPr>
      <w:rFonts w:ascii="Arial" w:hAnsi="Arial" w:cs="Arial"/>
      <w:vanish/>
      <w:sz w:val="16"/>
      <w:szCs w:val="16"/>
    </w:rPr>
  </w:style>
  <w:style w:type="character" w:customStyle="1" w:styleId="z-BottomofFormChar">
    <w:name w:val="z-Bottom of Form Char"/>
    <w:basedOn w:val="DefaultParagraphFont"/>
    <w:link w:val="z-BottomofForm"/>
    <w:uiPriority w:val="99"/>
    <w:rsid w:val="005246A0"/>
    <w:rPr>
      <w:rFonts w:ascii="Arial" w:hAnsi="Arial" w:cs="Arial"/>
      <w:vanish/>
      <w:sz w:val="16"/>
      <w:szCs w:val="16"/>
    </w:rPr>
  </w:style>
  <w:style w:type="character" w:customStyle="1" w:styleId="ui-column-title1">
    <w:name w:val="ui-column-title1"/>
    <w:basedOn w:val="DefaultParagraphFont"/>
    <w:rsid w:val="005246A0"/>
  </w:style>
  <w:style w:type="character" w:customStyle="1" w:styleId="ui-panel-title2">
    <w:name w:val="ui-panel-title2"/>
    <w:basedOn w:val="DefaultParagraphFont"/>
    <w:rsid w:val="005246A0"/>
  </w:style>
  <w:style w:type="character" w:customStyle="1" w:styleId="ui-clock1">
    <w:name w:val="ui-clock1"/>
    <w:basedOn w:val="DefaultParagraphFont"/>
    <w:rsid w:val="005246A0"/>
    <w:rPr>
      <w:strike w:val="0"/>
      <w:dstrike w:val="0"/>
      <w:u w:val="none"/>
      <w:effect w:val="none"/>
      <w:bdr w:val="none" w:sz="0" w:space="0" w:color="auto" w:frame="1"/>
    </w:rPr>
  </w:style>
  <w:style w:type="character" w:customStyle="1" w:styleId="ui-column-title">
    <w:name w:val="ui-column-title"/>
    <w:basedOn w:val="DefaultParagraphFont"/>
    <w:rsid w:val="005246A0"/>
  </w:style>
  <w:style w:type="character" w:customStyle="1" w:styleId="apple-converted-space">
    <w:name w:val="apple-converted-space"/>
    <w:basedOn w:val="DefaultParagraphFont"/>
    <w:rsid w:val="005246A0"/>
  </w:style>
  <w:style w:type="character" w:customStyle="1" w:styleId="right">
    <w:name w:val="right"/>
    <w:basedOn w:val="DefaultParagraphFont"/>
    <w:rsid w:val="005246A0"/>
  </w:style>
  <w:style w:type="character" w:customStyle="1" w:styleId="ListParagraphChar">
    <w:name w:val="List Paragraph Char"/>
    <w:aliases w:val="Normal bullet 2 Char,List Paragraph1 Char,List1 Char,body 2 Char,List Paragraph11 Char"/>
    <w:basedOn w:val="DefaultParagraphFont"/>
    <w:link w:val="ListParagraph"/>
    <w:uiPriority w:val="34"/>
    <w:locked/>
    <w:rsid w:val="00F916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3145745">
      <w:bodyDiv w:val="1"/>
      <w:marLeft w:val="0"/>
      <w:marRight w:val="0"/>
      <w:marTop w:val="0"/>
      <w:marBottom w:val="0"/>
      <w:divBdr>
        <w:top w:val="none" w:sz="0" w:space="0" w:color="auto"/>
        <w:left w:val="none" w:sz="0" w:space="0" w:color="auto"/>
        <w:bottom w:val="none" w:sz="0" w:space="0" w:color="auto"/>
        <w:right w:val="none" w:sz="0" w:space="0" w:color="auto"/>
      </w:divBdr>
    </w:div>
    <w:div w:id="871529822">
      <w:bodyDiv w:val="1"/>
      <w:marLeft w:val="0"/>
      <w:marRight w:val="0"/>
      <w:marTop w:val="0"/>
      <w:marBottom w:val="0"/>
      <w:divBdr>
        <w:top w:val="none" w:sz="0" w:space="0" w:color="auto"/>
        <w:left w:val="none" w:sz="0" w:space="0" w:color="auto"/>
        <w:bottom w:val="none" w:sz="0" w:space="0" w:color="auto"/>
        <w:right w:val="none" w:sz="0" w:space="0" w:color="auto"/>
      </w:divBdr>
    </w:div>
    <w:div w:id="11183758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fonduri-ue.ro/poat-2014" TargetMode="External"/><Relationship Id="rId18" Type="http://schemas.openxmlformats.org/officeDocument/2006/relationships/footer" Target="footer1.xml"/><Relationship Id="rId3" Type="http://schemas.openxmlformats.org/officeDocument/2006/relationships/styles" Target="styles.xml"/><Relationship Id="rId21" Type="http://schemas.microsoft.com/office/2011/relationships/commentsExtended" Target="commentsExtended.xml"/><Relationship Id="rId7" Type="http://schemas.openxmlformats.org/officeDocument/2006/relationships/footnotes" Target="footnotes.xml"/><Relationship Id="rId12" Type="http://schemas.openxmlformats.org/officeDocument/2006/relationships/hyperlink" Target="http://www.fonduri-ue.ro/poat-2014" TargetMode="External"/><Relationship Id="rId17" Type="http://schemas.openxmlformats.org/officeDocument/2006/relationships/hyperlink" Target="http://www.fonduri-ue.ro/poat-2014" TargetMode="External"/><Relationship Id="rId2" Type="http://schemas.openxmlformats.org/officeDocument/2006/relationships/numbering" Target="numbering.xml"/><Relationship Id="rId16" Type="http://schemas.openxmlformats.org/officeDocument/2006/relationships/comments" Target="comments.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4.emf"/><Relationship Id="rId5" Type="http://schemas.openxmlformats.org/officeDocument/2006/relationships/settings" Target="settings.xml"/><Relationship Id="rId15" Type="http://schemas.openxmlformats.org/officeDocument/2006/relationships/hyperlink" Target="http://www.fonduri-ue.ro/poat-2014" TargetMode="External"/><Relationship Id="rId10" Type="http://schemas.openxmlformats.org/officeDocument/2006/relationships/image" Target="media/image3.emf"/><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2.png"/><Relationship Id="rId14" Type="http://schemas.openxmlformats.org/officeDocument/2006/relationships/hyperlink" Target="http://www.fonduri-ue.ro/orientari-beneficiari" TargetMode="External"/><Relationship Id="rId22" Type="http://schemas.microsoft.com/office/2011/relationships/people" Target="people.xml"/></Relationships>
</file>

<file path=word/_rels/numbering.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B064C4-F765-4898-8B35-0C5835196A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TotalTime>
  <Pages>33</Pages>
  <Words>12710</Words>
  <Characters>73724</Characters>
  <Application>Microsoft Office Word</Application>
  <DocSecurity>0</DocSecurity>
  <Lines>614</Lines>
  <Paragraphs>172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86262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Gabriela Popescu</dc:creator>
  <cp:lastModifiedBy>Gabriela Popescu</cp:lastModifiedBy>
  <cp:revision>12</cp:revision>
  <cp:lastPrinted>2017-08-25T08:27:00Z</cp:lastPrinted>
  <dcterms:created xsi:type="dcterms:W3CDTF">2018-04-23T13:06:00Z</dcterms:created>
  <dcterms:modified xsi:type="dcterms:W3CDTF">2018-06-29T10:40:00Z</dcterms:modified>
</cp:coreProperties>
</file>